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83627D" w14:textId="77777777" w:rsidR="00A13A08" w:rsidRDefault="00C15A2C">
      <w:pPr>
        <w:jc w:val="center"/>
        <w:rPr>
          <w:del w:id="0" w:author="Shao" w:date="2025-03-03T15:07:00Z" w16du:dateUtc="2025-03-03T07:07:00Z"/>
          <w:rFonts w:eastAsia="黑体"/>
          <w:b/>
          <w:sz w:val="44"/>
        </w:rPr>
      </w:pPr>
      <w:del w:id="1" w:author="Shao" w:date="2025-03-03T15:07:00Z" w16du:dateUtc="2025-03-03T07:07:00Z">
        <w:r>
          <w:rPr>
            <w:rFonts w:eastAsia="黑体" w:hint="eastAsia"/>
            <w:b/>
            <w:noProof/>
            <w:sz w:val="44"/>
          </w:rPr>
          <w:drawing>
            <wp:anchor distT="0" distB="0" distL="114300" distR="114300" simplePos="0" relativeHeight="251662336" behindDoc="0" locked="0" layoutInCell="1" allowOverlap="1" wp14:anchorId="1C1256B8" wp14:editId="06958586">
              <wp:simplePos x="0" y="0"/>
              <wp:positionH relativeFrom="column">
                <wp:posOffset>1869440</wp:posOffset>
              </wp:positionH>
              <wp:positionV relativeFrom="paragraph">
                <wp:posOffset>17145</wp:posOffset>
              </wp:positionV>
              <wp:extent cx="2171700" cy="1783080"/>
              <wp:effectExtent l="19050" t="0" r="0" b="0"/>
              <wp:wrapNone/>
              <wp:docPr id="2127461206" name="图片 2127461206" descr="附件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附件2"/>
                      <pic:cNvPicPr>
                        <a:picLocks noChangeAspect="1" noChangeArrowheads="1"/>
                      </pic:cNvPicPr>
                    </pic:nvPicPr>
                    <pic:blipFill>
                      <a:blip r:embed="rId8" cstate="print"/>
                      <a:srcRect b="17894"/>
                      <a:stretch>
                        <a:fillRect/>
                      </a:stretch>
                    </pic:blipFill>
                    <pic:spPr bwMode="auto">
                      <a:xfrm>
                        <a:off x="0" y="0"/>
                        <a:ext cx="2171700" cy="1783080"/>
                      </a:xfrm>
                      <a:prstGeom prst="rect">
                        <a:avLst/>
                      </a:prstGeom>
                      <a:noFill/>
                    </pic:spPr>
                  </pic:pic>
                </a:graphicData>
              </a:graphic>
            </wp:anchor>
          </w:drawing>
        </w:r>
      </w:del>
    </w:p>
    <w:p w14:paraId="17661FAB" w14:textId="77777777" w:rsidR="00A13A08" w:rsidRDefault="00A13A08">
      <w:pPr>
        <w:jc w:val="center"/>
        <w:rPr>
          <w:del w:id="2" w:author="Shao" w:date="2025-03-03T15:07:00Z" w16du:dateUtc="2025-03-03T07:07:00Z"/>
          <w:rFonts w:eastAsia="黑体"/>
          <w:b/>
          <w:sz w:val="44"/>
        </w:rPr>
      </w:pPr>
    </w:p>
    <w:p w14:paraId="43D996D2" w14:textId="77777777" w:rsidR="00A13A08" w:rsidRDefault="00A13A08">
      <w:pPr>
        <w:jc w:val="center"/>
        <w:rPr>
          <w:del w:id="3" w:author="Shao" w:date="2025-03-03T15:07:00Z" w16du:dateUtc="2025-03-03T07:07:00Z"/>
          <w:rFonts w:eastAsia="黑体"/>
          <w:b/>
          <w:sz w:val="44"/>
        </w:rPr>
      </w:pPr>
    </w:p>
    <w:p w14:paraId="0D7BDCDF" w14:textId="77777777" w:rsidR="00A13A08" w:rsidRDefault="00A13A08">
      <w:pPr>
        <w:jc w:val="center"/>
        <w:rPr>
          <w:del w:id="4" w:author="Shao" w:date="2025-03-03T15:07:00Z" w16du:dateUtc="2025-03-03T07:07:00Z"/>
          <w:rFonts w:eastAsia="黑体"/>
          <w:b/>
          <w:sz w:val="44"/>
        </w:rPr>
      </w:pPr>
    </w:p>
    <w:p w14:paraId="63D4FDAC" w14:textId="77777777" w:rsidR="00A13A08" w:rsidRDefault="00A13A08">
      <w:pPr>
        <w:jc w:val="center"/>
        <w:rPr>
          <w:del w:id="5" w:author="Shao" w:date="2025-03-03T15:07:00Z" w16du:dateUtc="2025-03-03T07:07:00Z"/>
          <w:rFonts w:eastAsia="黑体"/>
          <w:b/>
          <w:sz w:val="44"/>
        </w:rPr>
      </w:pPr>
    </w:p>
    <w:p w14:paraId="7D14A531" w14:textId="77777777" w:rsidR="002915E0" w:rsidRDefault="00160ECE" w:rsidP="007A33AC">
      <w:pPr>
        <w:spacing w:beforeLines="50" w:before="143"/>
        <w:jc w:val="center"/>
        <w:rPr>
          <w:del w:id="6" w:author="Shao" w:date="2025-03-03T15:07:00Z" w16du:dateUtc="2025-03-03T07:07:00Z"/>
          <w:rFonts w:eastAsia="黑体"/>
          <w:b/>
          <w:bCs/>
          <w:sz w:val="52"/>
          <w:szCs w:val="52"/>
        </w:rPr>
      </w:pPr>
      <w:del w:id="7" w:author="Shao" w:date="2025-03-03T15:07:00Z" w16du:dateUtc="2025-03-03T07:07:00Z">
        <w:r w:rsidRPr="00A13A08">
          <w:rPr>
            <w:rFonts w:eastAsia="黑体" w:hint="eastAsia"/>
            <w:b/>
            <w:bCs/>
            <w:sz w:val="52"/>
            <w:szCs w:val="52"/>
          </w:rPr>
          <w:delText>OFDC</w:delText>
        </w:r>
        <w:r w:rsidR="00903CEB" w:rsidRPr="00A13A08">
          <w:rPr>
            <w:rFonts w:eastAsia="黑体" w:hint="eastAsia"/>
            <w:b/>
            <w:bCs/>
            <w:sz w:val="52"/>
            <w:szCs w:val="52"/>
          </w:rPr>
          <w:delText>有机</w:delText>
        </w:r>
        <w:r w:rsidR="002915E0" w:rsidRPr="00A13A08">
          <w:rPr>
            <w:rFonts w:eastAsia="黑体" w:hint="eastAsia"/>
            <w:b/>
            <w:bCs/>
            <w:sz w:val="52"/>
            <w:szCs w:val="52"/>
          </w:rPr>
          <w:delText>产品</w:delText>
        </w:r>
        <w:r w:rsidR="001343CB" w:rsidRPr="00A13A08">
          <w:rPr>
            <w:rFonts w:eastAsia="黑体" w:hint="eastAsia"/>
            <w:b/>
            <w:bCs/>
            <w:sz w:val="52"/>
            <w:szCs w:val="52"/>
          </w:rPr>
          <w:delText>认证调查表</w:delText>
        </w:r>
      </w:del>
    </w:p>
    <w:p w14:paraId="4936C3C7" w14:textId="273BF16F" w:rsidR="008B3AD2" w:rsidRDefault="00B63DE6">
      <w:pPr>
        <w:rPr>
          <w:ins w:id="8" w:author="Shao" w:date="2025-03-03T15:07:00Z" w16du:dateUtc="2025-03-03T07:07:00Z"/>
        </w:rPr>
      </w:pPr>
      <w:ins w:id="9" w:author="Shao" w:date="2025-03-03T15:07:00Z" w16du:dateUtc="2025-03-03T07:07:00Z">
        <w:r>
          <w:rPr>
            <w:noProof/>
          </w:rPr>
          <mc:AlternateContent>
            <mc:Choice Requires="wps">
              <w:drawing>
                <wp:anchor distT="0" distB="0" distL="114300" distR="114300" simplePos="0" relativeHeight="251660288" behindDoc="0" locked="0" layoutInCell="1" allowOverlap="1" wp14:anchorId="2AF1C8F2" wp14:editId="691A0B9A">
                  <wp:simplePos x="0" y="0"/>
                  <wp:positionH relativeFrom="column">
                    <wp:posOffset>0</wp:posOffset>
                  </wp:positionH>
                  <wp:positionV relativeFrom="paragraph">
                    <wp:posOffset>0</wp:posOffset>
                  </wp:positionV>
                  <wp:extent cx="635000" cy="635000"/>
                  <wp:effectExtent l="9525" t="9525" r="12700" b="12700"/>
                  <wp:wrapNone/>
                  <wp:docPr id="1073481170" name="DeepLBoxSPIDType"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094822" id="_x0000_t202" coordsize="21600,21600" o:spt="202" path="m,l,21600r21600,l21600,xe">
                  <v:stroke joinstyle="miter"/>
                  <v:path gradientshapeok="t" o:connecttype="rect"/>
                </v:shapetype>
                <v:shape id="DeepLBoxSPIDType" o:spid="_x0000_s1026" type="#_x0000_t202" style="position:absolute;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">
                  <o:lock v:ext="edit" selection="t"/>
                </v:shape>
              </w:pict>
            </mc:Fallback>
          </mc:AlternateContent>
        </w:r>
      </w:ins>
    </w:p>
    <w:p w14:paraId="55018D9F" w14:textId="77777777" w:rsidR="008B3AD2" w:rsidRDefault="00DE4DAC">
      <w:pPr>
        <w:jc w:val="center"/>
        <w:rPr>
          <w:ins w:id="10" w:author="Shao" w:date="2025-03-03T15:07:00Z" w16du:dateUtc="2025-03-03T07:07:00Z"/>
          <w:rFonts w:eastAsia="黑体"/>
          <w:b/>
          <w:sz w:val="44"/>
        </w:rPr>
      </w:pPr>
      <w:ins w:id="11" w:author="Shao" w:date="2025-03-03T15:07:00Z" w16du:dateUtc="2025-03-03T07:07:00Z">
        <w:r>
          <w:rPr>
            <w:rFonts w:eastAsia="黑体" w:hint="eastAsia"/>
            <w:b/>
            <w:noProof/>
            <w:sz w:val="44"/>
          </w:rPr>
          <w:drawing>
            <wp:anchor distT="0" distB="0" distL="114300" distR="114300" simplePos="0" relativeHeight="251657728" behindDoc="0" locked="0" layoutInCell="1" allowOverlap="1" wp14:anchorId="18B6C3E2" wp14:editId="36857205">
              <wp:simplePos x="0" y="0"/>
              <wp:positionH relativeFrom="column">
                <wp:posOffset>1869440</wp:posOffset>
              </wp:positionH>
              <wp:positionV relativeFrom="paragraph">
                <wp:posOffset>17145</wp:posOffset>
              </wp:positionV>
              <wp:extent cx="2171700" cy="1783080"/>
              <wp:effectExtent l="19050" t="0" r="0" b="0"/>
              <wp:wrapNone/>
              <wp:docPr id="8" name="图片 8" descr="附件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附件2"/>
                      <pic:cNvPicPr>
                        <a:picLocks noChangeAspect="1" noChangeArrowheads="1"/>
                      </pic:cNvPicPr>
                    </pic:nvPicPr>
                    <pic:blipFill>
                      <a:blip r:embed="rId8" cstate="print"/>
                      <a:srcRect b="17894"/>
                      <a:stretch>
                        <a:fillRect/>
                      </a:stretch>
                    </pic:blipFill>
                    <pic:spPr bwMode="auto">
                      <a:xfrm>
                        <a:off x="0" y="0"/>
                        <a:ext cx="2171700" cy="1783080"/>
                      </a:xfrm>
                      <a:prstGeom prst="rect">
                        <a:avLst/>
                      </a:prstGeom>
                      <a:noFill/>
                    </pic:spPr>
                  </pic:pic>
                </a:graphicData>
              </a:graphic>
            </wp:anchor>
          </w:drawing>
        </w:r>
      </w:ins>
    </w:p>
    <w:p w14:paraId="37A2EEEB" w14:textId="77777777" w:rsidR="00A13A08" w:rsidRDefault="00A13A08">
      <w:pPr>
        <w:jc w:val="center"/>
        <w:rPr>
          <w:ins w:id="12" w:author="Shao" w:date="2025-03-03T15:07:00Z" w16du:dateUtc="2025-03-03T07:07:00Z"/>
          <w:rFonts w:eastAsia="黑体"/>
          <w:b/>
          <w:sz w:val="44"/>
        </w:rPr>
      </w:pPr>
    </w:p>
    <w:p w14:paraId="00B48544" w14:textId="77777777" w:rsidR="00A13A08" w:rsidRDefault="00A13A08">
      <w:pPr>
        <w:jc w:val="center"/>
        <w:rPr>
          <w:ins w:id="13" w:author="Shao" w:date="2025-03-03T15:07:00Z" w16du:dateUtc="2025-03-03T07:07:00Z"/>
          <w:rFonts w:eastAsia="黑体"/>
          <w:b/>
          <w:sz w:val="44"/>
        </w:rPr>
      </w:pPr>
    </w:p>
    <w:p w14:paraId="286937A7" w14:textId="77777777" w:rsidR="00A13A08" w:rsidRDefault="00A13A08">
      <w:pPr>
        <w:jc w:val="center"/>
        <w:rPr>
          <w:ins w:id="14" w:author="Shao" w:date="2025-03-03T15:07:00Z" w16du:dateUtc="2025-03-03T07:07:00Z"/>
          <w:rFonts w:eastAsia="黑体"/>
          <w:b/>
          <w:sz w:val="44"/>
        </w:rPr>
      </w:pPr>
    </w:p>
    <w:p w14:paraId="6788D31D" w14:textId="77777777" w:rsidR="00A13A08" w:rsidRDefault="00A13A08">
      <w:pPr>
        <w:jc w:val="center"/>
        <w:rPr>
          <w:ins w:id="15" w:author="Shao" w:date="2025-03-03T15:07:00Z" w16du:dateUtc="2025-03-03T07:07:00Z"/>
          <w:rFonts w:eastAsia="黑体"/>
          <w:b/>
          <w:sz w:val="44"/>
        </w:rPr>
      </w:pPr>
    </w:p>
    <w:p w14:paraId="2A4A540E" w14:textId="77777777" w:rsidR="00273155" w:rsidRPr="00CF704C" w:rsidRDefault="00273155" w:rsidP="00273155">
      <w:pPr>
        <w:spacing w:beforeLines="50" w:before="143"/>
        <w:jc w:val="center"/>
        <w:rPr>
          <w:rFonts w:eastAsia="黑体"/>
          <w:b/>
          <w:bCs/>
          <w:sz w:val="48"/>
          <w:szCs w:val="48"/>
        </w:rPr>
      </w:pPr>
      <w:r w:rsidRPr="00CF704C">
        <w:rPr>
          <w:rFonts w:eastAsia="黑体" w:hint="eastAsia"/>
          <w:b/>
          <w:bCs/>
          <w:sz w:val="48"/>
          <w:szCs w:val="48"/>
        </w:rPr>
        <w:t>OFDC Organic Product Certification Questionnaire</w:t>
      </w:r>
    </w:p>
    <w:p w14:paraId="0087665F" w14:textId="77777777" w:rsidR="00273155" w:rsidRDefault="00273155" w:rsidP="00273155">
      <w:pPr>
        <w:jc w:val="center"/>
        <w:rPr>
          <w:rFonts w:ascii="黑体" w:eastAsia="黑体"/>
          <w:b/>
          <w:sz w:val="44"/>
        </w:rPr>
      </w:pPr>
      <w:r>
        <w:rPr>
          <w:rFonts w:ascii="黑体" w:eastAsia="黑体" w:hint="eastAsia"/>
          <w:b/>
          <w:sz w:val="44"/>
        </w:rPr>
        <w:t>（植物生产-欧盟等同认证）</w:t>
      </w:r>
    </w:p>
    <w:p w14:paraId="3D40C84D" w14:textId="656EF059" w:rsidR="008B3AD2" w:rsidRDefault="00273155" w:rsidP="00273155">
      <w:pPr>
        <w:jc w:val="center"/>
        <w:rPr>
          <w:rFonts w:ascii="黑体" w:eastAsia="黑体"/>
          <w:sz w:val="44"/>
        </w:rPr>
      </w:pPr>
      <w:r>
        <w:rPr>
          <w:rFonts w:ascii="黑体" w:eastAsia="黑体" w:hint="eastAsia"/>
          <w:b/>
          <w:sz w:val="44"/>
        </w:rPr>
        <w:t>(</w:t>
      </w:r>
      <w:r w:rsidRPr="001247D7">
        <w:rPr>
          <w:rFonts w:ascii="黑体" w:eastAsia="黑体" w:hint="eastAsia"/>
          <w:b/>
          <w:sz w:val="28"/>
        </w:rPr>
        <w:t xml:space="preserve"> </w:t>
      </w:r>
      <w:r>
        <w:rPr>
          <w:rFonts w:hint="eastAsia"/>
          <w:b/>
          <w:sz w:val="32"/>
          <w:szCs w:val="24"/>
        </w:rPr>
        <w:t>P</w:t>
      </w:r>
      <w:r w:rsidRPr="00D0495C">
        <w:rPr>
          <w:rFonts w:hint="eastAsia"/>
          <w:b/>
          <w:sz w:val="32"/>
          <w:szCs w:val="24"/>
        </w:rPr>
        <w:t>lant production - EU compliance certification</w:t>
      </w:r>
      <w:r w:rsidRPr="001247D7">
        <w:rPr>
          <w:rFonts w:ascii="黑体" w:eastAsia="黑体" w:hint="eastAsia"/>
          <w:b/>
          <w:sz w:val="28"/>
        </w:rPr>
        <w:t>)</w:t>
      </w:r>
    </w:p>
    <w:p w14:paraId="79510CB5" w14:textId="77777777" w:rsidR="005E77B2" w:rsidRDefault="005E77B2" w:rsidP="007228FE">
      <w:pPr>
        <w:spacing w:line="400" w:lineRule="exact"/>
        <w:jc w:val="center"/>
        <w:rPr>
          <w:b/>
          <w:u w:val="single"/>
        </w:rPr>
      </w:pPr>
    </w:p>
    <w:p w14:paraId="35617AAF" w14:textId="77777777" w:rsidR="00D0495C" w:rsidRPr="00312E5A" w:rsidRDefault="00D0495C" w:rsidP="007228FE">
      <w:pPr>
        <w:spacing w:line="400" w:lineRule="exact"/>
        <w:jc w:val="center"/>
        <w:rPr>
          <w:b/>
          <w:u w:val="single"/>
        </w:rPr>
      </w:pPr>
    </w:p>
    <w:p w14:paraId="77AC5A05" w14:textId="77777777" w:rsidR="00D0495C" w:rsidRDefault="00D0495C" w:rsidP="007228FE">
      <w:pPr>
        <w:spacing w:line="400" w:lineRule="exact"/>
        <w:jc w:val="center"/>
        <w:rPr>
          <w:b/>
          <w:u w:val="single"/>
        </w:rPr>
      </w:pPr>
    </w:p>
    <w:p w14:paraId="2A0678D7" w14:textId="77777777" w:rsidR="00D0495C" w:rsidRDefault="00D0495C" w:rsidP="007228FE">
      <w:pPr>
        <w:spacing w:line="400" w:lineRule="exact"/>
        <w:jc w:val="center"/>
        <w:rPr>
          <w:ins w:id="16" w:author="Shao" w:date="2025-03-03T15:07:00Z" w16du:dateUtc="2025-03-03T07:07:00Z"/>
          <w:b/>
          <w:u w:val="single"/>
        </w:rPr>
      </w:pPr>
    </w:p>
    <w:tbl>
      <w:tblPr>
        <w:tblW w:w="0" w:type="auto"/>
        <w:tblInd w:w="530" w:type="dxa"/>
        <w:tblLook w:val="01E0" w:firstRow="1" w:lastRow="1" w:firstColumn="1" w:lastColumn="1" w:noHBand="0" w:noVBand="0"/>
        <w:tblPrChange w:id="17" w:author="Shao" w:date="2025-03-03T15:07:00Z" w16du:dateUtc="2025-03-03T07:07:00Z">
          <w:tblPr>
            <w:tblW w:w="0" w:type="auto"/>
            <w:tblInd w:w="530" w:type="dxa"/>
            <w:tblLook w:val="01E0" w:firstRow="1" w:lastRow="1" w:firstColumn="1" w:lastColumn="1" w:noHBand="0" w:noVBand="0"/>
          </w:tblPr>
        </w:tblPrChange>
      </w:tblPr>
      <w:tblGrid>
        <w:gridCol w:w="2352"/>
        <w:gridCol w:w="6404"/>
        <w:tblGridChange w:id="18">
          <w:tblGrid>
            <w:gridCol w:w="2352"/>
            <w:gridCol w:w="180"/>
            <w:gridCol w:w="6224"/>
            <w:gridCol w:w="216"/>
          </w:tblGrid>
        </w:tblGridChange>
      </w:tblGrid>
      <w:tr w:rsidR="005E77B2" w:rsidRPr="007002D6" w14:paraId="702DB3EE" w14:textId="77777777" w:rsidTr="00273155">
        <w:trPr>
          <w:trHeight w:hRule="exact" w:val="872"/>
          <w:trPrChange w:id="19" w:author="Shao" w:date="2025-03-03T15:07:00Z" w16du:dateUtc="2025-03-03T07:07:00Z">
            <w:trPr>
              <w:trHeight w:hRule="exact" w:val="567"/>
            </w:trPr>
          </w:trPrChange>
        </w:trPr>
        <w:tc>
          <w:tcPr>
            <w:tcW w:w="2382" w:type="dxa"/>
            <w:tcPrChange w:id="20" w:author="Shao" w:date="2025-03-03T15:07:00Z" w16du:dateUtc="2025-03-03T07:07:00Z">
              <w:tcPr>
                <w:tcW w:w="2532" w:type="dxa"/>
                <w:gridSpan w:val="2"/>
              </w:tcPr>
            </w:tcPrChange>
          </w:tcPr>
          <w:p w14:paraId="55568FDE" w14:textId="62D3E472" w:rsidR="008B3AD2" w:rsidRDefault="005E77B2">
            <w:pPr>
              <w:spacing w:line="400" w:lineRule="exact"/>
              <w:jc w:val="left"/>
              <w:rPr>
                <w:b/>
                <w:u w:val="single"/>
              </w:rPr>
            </w:pPr>
            <w:ins w:id="21" w:author="Shao" w:date="2025-03-03T15:07:00Z" w16du:dateUtc="2025-03-03T07:07:00Z">
              <w:r w:rsidRPr="007002D6">
                <w:rPr>
                  <w:rFonts w:hint="eastAsia"/>
                  <w:b/>
                  <w:sz w:val="24"/>
                  <w:szCs w:val="24"/>
                </w:rPr>
                <w:t>认证委托人：</w:t>
              </w:r>
            </w:ins>
            <w:r w:rsidR="00DE4DAC" w:rsidRPr="007002D6">
              <w:rPr>
                <w:b/>
                <w:sz w:val="24"/>
                <w:szCs w:val="24"/>
              </w:rPr>
              <w:t>Applicant</w:t>
            </w:r>
            <w:ins w:id="22" w:author="Shao" w:date="2025-03-03T15:07:00Z" w16du:dateUtc="2025-03-03T07:07:00Z">
              <w:r w:rsidR="00CF704C" w:rsidRPr="007002D6">
                <w:rPr>
                  <w:b/>
                  <w:sz w:val="24"/>
                  <w:szCs w:val="24"/>
                </w:rPr>
                <w:t>:</w:t>
              </w:r>
              <w:r w:rsidR="00DE4DAC" w:rsidRPr="007002D6">
                <w:rPr>
                  <w:b/>
                  <w:sz w:val="24"/>
                  <w:szCs w:val="24"/>
                </w:rPr>
                <w:t>.</w:t>
              </w:r>
            </w:ins>
          </w:p>
        </w:tc>
        <w:tc>
          <w:tcPr>
            <w:tcW w:w="6590" w:type="dxa"/>
            <w:tcPrChange w:id="23" w:author="Shao" w:date="2025-03-03T15:07:00Z" w16du:dateUtc="2025-03-03T07:07:00Z">
              <w:tcPr>
                <w:tcW w:w="6440" w:type="dxa"/>
                <w:gridSpan w:val="2"/>
              </w:tcPr>
            </w:tcPrChange>
          </w:tcPr>
          <w:p w14:paraId="74DA2797" w14:textId="77777777" w:rsidR="005E77B2" w:rsidRPr="007002D6" w:rsidRDefault="005E77B2" w:rsidP="007002D6">
            <w:pPr>
              <w:spacing w:line="400" w:lineRule="exact"/>
              <w:jc w:val="left"/>
              <w:rPr>
                <w:b/>
                <w:u w:val="single"/>
              </w:rPr>
            </w:pPr>
          </w:p>
        </w:tc>
      </w:tr>
      <w:tr w:rsidR="005E77B2" w:rsidRPr="007002D6" w14:paraId="7B27585C" w14:textId="77777777" w:rsidTr="00273155">
        <w:trPr>
          <w:trHeight w:hRule="exact" w:val="856"/>
          <w:trPrChange w:id="24" w:author="Shao" w:date="2025-03-03T15:07:00Z" w16du:dateUtc="2025-03-03T07:07:00Z">
            <w:trPr>
              <w:trHeight w:hRule="exact" w:val="567"/>
            </w:trPr>
          </w:trPrChange>
        </w:trPr>
        <w:tc>
          <w:tcPr>
            <w:tcW w:w="2382" w:type="dxa"/>
            <w:tcPrChange w:id="25" w:author="Shao" w:date="2025-03-03T15:07:00Z" w16du:dateUtc="2025-03-03T07:07:00Z">
              <w:tcPr>
                <w:tcW w:w="2532" w:type="dxa"/>
                <w:gridSpan w:val="2"/>
              </w:tcPr>
            </w:tcPrChange>
          </w:tcPr>
          <w:p w14:paraId="75EFC98B" w14:textId="77777777" w:rsidR="00CF704C" w:rsidRDefault="005E77B2" w:rsidP="007002D6">
            <w:pPr>
              <w:spacing w:line="400" w:lineRule="exact"/>
              <w:jc w:val="left"/>
              <w:rPr>
                <w:ins w:id="26" w:author="Shao" w:date="2025-03-03T15:07:00Z" w16du:dateUtc="2025-03-03T07:07:00Z"/>
                <w:b/>
                <w:sz w:val="24"/>
                <w:szCs w:val="24"/>
              </w:rPr>
            </w:pPr>
            <w:ins w:id="27" w:author="Shao" w:date="2025-03-03T15:07:00Z" w16du:dateUtc="2025-03-03T07:07:00Z">
              <w:r w:rsidRPr="007002D6">
                <w:rPr>
                  <w:rFonts w:hint="eastAsia"/>
                  <w:b/>
                  <w:sz w:val="24"/>
                  <w:szCs w:val="24"/>
                </w:rPr>
                <w:t>生产企业：</w:t>
              </w:r>
            </w:ins>
          </w:p>
          <w:p w14:paraId="245C96D7" w14:textId="0B13DB6D" w:rsidR="008B3AD2" w:rsidRDefault="00DE4DAC">
            <w:pPr>
              <w:spacing w:line="400" w:lineRule="exact"/>
              <w:jc w:val="left"/>
              <w:rPr>
                <w:b/>
                <w:u w:val="single"/>
              </w:rPr>
            </w:pPr>
            <w:r w:rsidRPr="007002D6">
              <w:rPr>
                <w:rFonts w:hint="eastAsia"/>
                <w:b/>
                <w:sz w:val="24"/>
                <w:szCs w:val="24"/>
              </w:rPr>
              <w:t>Producer</w:t>
            </w:r>
            <w:ins w:id="28" w:author="Shao" w:date="2025-03-03T15:07:00Z" w16du:dateUtc="2025-03-03T07:07:00Z">
              <w:r w:rsidR="00CF704C" w:rsidRPr="007002D6">
                <w:rPr>
                  <w:b/>
                  <w:sz w:val="24"/>
                  <w:szCs w:val="24"/>
                </w:rPr>
                <w:t>:</w:t>
              </w:r>
              <w:r w:rsidRPr="007002D6">
                <w:rPr>
                  <w:b/>
                  <w:sz w:val="24"/>
                  <w:szCs w:val="24"/>
                </w:rPr>
                <w:t>.</w:t>
              </w:r>
            </w:ins>
          </w:p>
        </w:tc>
        <w:tc>
          <w:tcPr>
            <w:tcW w:w="6590" w:type="dxa"/>
            <w:tcPrChange w:id="29" w:author="Shao" w:date="2025-03-03T15:07:00Z" w16du:dateUtc="2025-03-03T07:07:00Z">
              <w:tcPr>
                <w:tcW w:w="6440" w:type="dxa"/>
                <w:gridSpan w:val="2"/>
              </w:tcPr>
            </w:tcPrChange>
          </w:tcPr>
          <w:p w14:paraId="0F1386CE" w14:textId="77777777" w:rsidR="005E77B2" w:rsidRPr="007002D6" w:rsidRDefault="005E77B2" w:rsidP="007002D6">
            <w:pPr>
              <w:spacing w:line="400" w:lineRule="exact"/>
              <w:jc w:val="left"/>
              <w:rPr>
                <w:b/>
                <w:u w:val="single"/>
              </w:rPr>
            </w:pPr>
          </w:p>
        </w:tc>
      </w:tr>
      <w:tr w:rsidR="005E77B2" w:rsidRPr="007002D6" w14:paraId="4CD36E1F" w14:textId="77777777" w:rsidTr="00273155">
        <w:trPr>
          <w:trHeight w:hRule="exact" w:val="854"/>
          <w:trPrChange w:id="30" w:author="Shao" w:date="2025-03-03T15:07:00Z" w16du:dateUtc="2025-03-03T07:07:00Z">
            <w:trPr>
              <w:trHeight w:hRule="exact" w:val="567"/>
            </w:trPr>
          </w:trPrChange>
        </w:trPr>
        <w:tc>
          <w:tcPr>
            <w:tcW w:w="2382" w:type="dxa"/>
            <w:tcPrChange w:id="31" w:author="Shao" w:date="2025-03-03T15:07:00Z" w16du:dateUtc="2025-03-03T07:07:00Z">
              <w:tcPr>
                <w:tcW w:w="2532" w:type="dxa"/>
                <w:gridSpan w:val="2"/>
              </w:tcPr>
            </w:tcPrChange>
          </w:tcPr>
          <w:p w14:paraId="13D596E1" w14:textId="77777777" w:rsidR="00CF704C" w:rsidRDefault="005E77B2" w:rsidP="007002D6">
            <w:pPr>
              <w:spacing w:line="400" w:lineRule="exact"/>
              <w:jc w:val="left"/>
              <w:rPr>
                <w:ins w:id="32" w:author="Shao" w:date="2025-03-03T15:07:00Z" w16du:dateUtc="2025-03-03T07:07:00Z"/>
                <w:b/>
                <w:sz w:val="24"/>
                <w:szCs w:val="24"/>
              </w:rPr>
            </w:pPr>
            <w:ins w:id="33" w:author="Shao" w:date="2025-03-03T15:07:00Z" w16du:dateUtc="2025-03-03T07:07:00Z">
              <w:r w:rsidRPr="007002D6">
                <w:rPr>
                  <w:rFonts w:hint="eastAsia"/>
                  <w:b/>
                  <w:sz w:val="24"/>
                  <w:szCs w:val="24"/>
                </w:rPr>
                <w:t>生产单元：</w:t>
              </w:r>
            </w:ins>
          </w:p>
          <w:p w14:paraId="2F75C539" w14:textId="0409E4A6" w:rsidR="008B3AD2" w:rsidRDefault="00DE4DAC">
            <w:pPr>
              <w:spacing w:line="400" w:lineRule="exact"/>
              <w:jc w:val="left"/>
              <w:rPr>
                <w:b/>
                <w:u w:val="single"/>
              </w:rPr>
            </w:pPr>
            <w:r w:rsidRPr="007002D6">
              <w:rPr>
                <w:rFonts w:hint="eastAsia"/>
                <w:b/>
                <w:sz w:val="24"/>
                <w:szCs w:val="24"/>
              </w:rPr>
              <w:t>Production Unit</w:t>
            </w:r>
            <w:ins w:id="34" w:author="Shao" w:date="2025-03-03T15:07:00Z" w16du:dateUtc="2025-03-03T07:07:00Z">
              <w:r w:rsidR="00CF704C" w:rsidRPr="007002D6">
                <w:rPr>
                  <w:b/>
                  <w:sz w:val="24"/>
                  <w:szCs w:val="24"/>
                </w:rPr>
                <w:t>:</w:t>
              </w:r>
              <w:r w:rsidRPr="007002D6">
                <w:rPr>
                  <w:b/>
                  <w:sz w:val="24"/>
                  <w:szCs w:val="24"/>
                </w:rPr>
                <w:t>.</w:t>
              </w:r>
            </w:ins>
          </w:p>
        </w:tc>
        <w:tc>
          <w:tcPr>
            <w:tcW w:w="6590" w:type="dxa"/>
            <w:tcPrChange w:id="35" w:author="Shao" w:date="2025-03-03T15:07:00Z" w16du:dateUtc="2025-03-03T07:07:00Z">
              <w:tcPr>
                <w:tcW w:w="6440" w:type="dxa"/>
                <w:gridSpan w:val="2"/>
              </w:tcPr>
            </w:tcPrChange>
          </w:tcPr>
          <w:p w14:paraId="541BE2AA" w14:textId="77777777" w:rsidR="005E77B2" w:rsidRPr="007002D6" w:rsidRDefault="005E77B2" w:rsidP="007002D6">
            <w:pPr>
              <w:spacing w:line="400" w:lineRule="exact"/>
              <w:jc w:val="left"/>
              <w:rPr>
                <w:b/>
                <w:u w:val="single"/>
              </w:rPr>
            </w:pPr>
          </w:p>
        </w:tc>
      </w:tr>
    </w:tbl>
    <w:p w14:paraId="66347759" w14:textId="77777777" w:rsidR="005E77B2" w:rsidRPr="00024C7C" w:rsidRDefault="005E77B2" w:rsidP="007228FE">
      <w:pPr>
        <w:spacing w:line="400" w:lineRule="exact"/>
        <w:jc w:val="center"/>
        <w:rPr>
          <w:b/>
          <w:u w:val="single"/>
        </w:rPr>
      </w:pPr>
    </w:p>
    <w:p w14:paraId="0A955C8B" w14:textId="77777777" w:rsidR="00A13A08" w:rsidRPr="00BF46F6" w:rsidRDefault="00BF46F6" w:rsidP="007A33AC">
      <w:pPr>
        <w:spacing w:beforeLines="50" w:before="143" w:line="480" w:lineRule="exact"/>
        <w:ind w:firstLine="1357"/>
        <w:jc w:val="center"/>
        <w:rPr>
          <w:del w:id="36" w:author="Shao" w:date="2025-03-03T15:07:00Z" w16du:dateUtc="2025-03-03T07:07:00Z"/>
          <w:rFonts w:ascii="Arial" w:eastAsia="黑体" w:hAnsi="Arial"/>
          <w:b/>
          <w:spacing w:val="30"/>
          <w:sz w:val="36"/>
          <w:szCs w:val="36"/>
        </w:rPr>
      </w:pPr>
      <w:del w:id="37" w:author="Shao" w:date="2025-03-03T15:07:00Z" w16du:dateUtc="2025-03-03T07:07:00Z">
        <w:r w:rsidRPr="00BF46F6">
          <w:rPr>
            <w:rFonts w:ascii="Arial" w:eastAsia="黑体" w:hAnsi="Arial" w:hint="eastAsia"/>
            <w:b/>
            <w:spacing w:val="30"/>
            <w:sz w:val="36"/>
            <w:szCs w:val="36"/>
          </w:rPr>
          <w:delText>南京国环有机产品认证中心有限公司</w:delText>
        </w:r>
      </w:del>
    </w:p>
    <w:p w14:paraId="135E9BFF" w14:textId="77777777" w:rsidR="00D0495C" w:rsidRDefault="00D0495C" w:rsidP="007228FE">
      <w:pPr>
        <w:spacing w:line="400" w:lineRule="exact"/>
        <w:rPr>
          <w:rFonts w:ascii="Arial" w:eastAsia="黑体" w:hAnsi="Arial"/>
          <w:b/>
          <w:sz w:val="44"/>
          <w:szCs w:val="44"/>
        </w:rPr>
      </w:pPr>
    </w:p>
    <w:p w14:paraId="3C290505" w14:textId="77777777" w:rsidR="00273155" w:rsidRDefault="00273155" w:rsidP="007228FE">
      <w:pPr>
        <w:spacing w:line="400" w:lineRule="exact"/>
        <w:rPr>
          <w:rFonts w:ascii="Arial" w:eastAsia="黑体" w:hAnsi="Arial"/>
          <w:b/>
          <w:sz w:val="44"/>
          <w:szCs w:val="44"/>
        </w:rPr>
      </w:pPr>
    </w:p>
    <w:p w14:paraId="6A35FC22" w14:textId="341689A8" w:rsidR="00273155" w:rsidRPr="00024C7C" w:rsidRDefault="00273155" w:rsidP="007228FE">
      <w:pPr>
        <w:spacing w:line="400" w:lineRule="exact"/>
        <w:rPr>
          <w:ins w:id="38" w:author="Shao" w:date="2025-03-03T15:07:00Z" w16du:dateUtc="2025-03-03T07:07:00Z"/>
          <w:rFonts w:ascii="Arial" w:eastAsia="黑体" w:hAnsi="Arial"/>
          <w:b/>
          <w:sz w:val="44"/>
          <w:szCs w:val="44"/>
        </w:rPr>
      </w:pPr>
      <w:r>
        <w:rPr>
          <w:rFonts w:ascii="Arial" w:eastAsia="黑体" w:hAnsi="Arial" w:hint="eastAsia"/>
          <w:b/>
          <w:sz w:val="44"/>
          <w:szCs w:val="44"/>
        </w:rPr>
        <w:t>、</w:t>
      </w:r>
    </w:p>
    <w:p w14:paraId="2F934D58" w14:textId="77777777" w:rsidR="008B3AD2" w:rsidRDefault="001247D7">
      <w:pPr>
        <w:spacing w:line="360" w:lineRule="exact"/>
        <w:ind w:rightChars="-192" w:right="-403" w:firstLineChars="575" w:firstLine="1258"/>
        <w:jc w:val="center"/>
        <w:outlineLvl w:val="0"/>
        <w:rPr>
          <w:rFonts w:ascii="Arial" w:eastAsia="黑体" w:hAnsi="Arial"/>
          <w:bCs/>
          <w:spacing w:val="4"/>
          <w:szCs w:val="21"/>
        </w:rPr>
        <w:pPrChange w:id="39" w:author="Shao" w:date="2025-03-03T15:07:00Z" w16du:dateUtc="2025-03-03T07:07:00Z">
          <w:pPr>
            <w:spacing w:line="360" w:lineRule="exact"/>
            <w:jc w:val="center"/>
            <w:outlineLvl w:val="0"/>
          </w:pPr>
        </w:pPrChange>
      </w:pPr>
      <w:r w:rsidRPr="001247D7">
        <w:rPr>
          <w:rFonts w:cs="Arial" w:hint="eastAsia"/>
          <w:b/>
          <w:spacing w:val="4"/>
          <w:szCs w:val="21"/>
        </w:rPr>
        <w:t xml:space="preserve">ORGANIC </w:t>
      </w:r>
      <w:r w:rsidRPr="001247D7">
        <w:rPr>
          <w:rFonts w:cs="Arial"/>
          <w:b/>
          <w:spacing w:val="4"/>
          <w:szCs w:val="21"/>
        </w:rPr>
        <w:t xml:space="preserve">FOOD </w:t>
      </w:r>
      <w:r w:rsidRPr="001247D7">
        <w:rPr>
          <w:rFonts w:cs="Arial" w:hint="eastAsia"/>
          <w:b/>
          <w:spacing w:val="4"/>
          <w:szCs w:val="21"/>
        </w:rPr>
        <w:t>DEVELOPMENT</w:t>
      </w:r>
      <w:r w:rsidRPr="001247D7">
        <w:rPr>
          <w:rFonts w:cs="Arial"/>
          <w:b/>
          <w:spacing w:val="4"/>
          <w:szCs w:val="21"/>
        </w:rPr>
        <w:t xml:space="preserve"> AND </w:t>
      </w:r>
      <w:r w:rsidRPr="001247D7">
        <w:rPr>
          <w:rFonts w:cs="Arial" w:hint="eastAsia"/>
          <w:b/>
          <w:spacing w:val="4"/>
          <w:szCs w:val="21"/>
        </w:rPr>
        <w:t>CERTIFICATION CENTRE</w:t>
      </w:r>
      <w:ins w:id="40" w:author="Shao" w:date="2025-03-03T15:07:00Z" w16du:dateUtc="2025-03-03T07:07:00Z">
        <w:r w:rsidRPr="001247D7">
          <w:rPr>
            <w:rFonts w:cs="Arial" w:hint="eastAsia"/>
            <w:b/>
            <w:spacing w:val="4"/>
            <w:szCs w:val="21"/>
          </w:rPr>
          <w:t xml:space="preserve"> OF CHINA</w:t>
        </w:r>
      </w:ins>
    </w:p>
    <w:p w14:paraId="410AFC4A" w14:textId="2BB7A54F" w:rsidR="001247D7" w:rsidRDefault="00A13A08" w:rsidP="001247D7">
      <w:pPr>
        <w:spacing w:line="320" w:lineRule="exact"/>
        <w:ind w:rightChars="-192" w:right="-403"/>
        <w:jc w:val="center"/>
        <w:rPr>
          <w:ins w:id="41" w:author="Shao" w:date="2025-03-03T15:07:00Z" w16du:dateUtc="2025-03-03T07:07:00Z"/>
          <w:rFonts w:eastAsia="黑体"/>
          <w:bCs/>
          <w:szCs w:val="21"/>
        </w:rPr>
      </w:pPr>
      <w:del w:id="42" w:author="Shao" w:date="2025-03-03T15:07:00Z" w16du:dateUtc="2025-03-03T07:07:00Z">
        <w:r w:rsidRPr="00024C7C">
          <w:rPr>
            <w:rFonts w:ascii="Arial" w:eastAsia="黑体" w:hAnsi="Arial" w:hint="eastAsia"/>
            <w:bCs/>
          </w:rPr>
          <w:delText>地</w:delText>
        </w:r>
        <w:r>
          <w:rPr>
            <w:rFonts w:ascii="Arial" w:eastAsia="黑体" w:hAnsi="Arial" w:hint="eastAsia"/>
            <w:bCs/>
          </w:rPr>
          <w:delText xml:space="preserve"> </w:delText>
        </w:r>
        <w:r w:rsidRPr="00024C7C">
          <w:rPr>
            <w:rFonts w:ascii="Arial" w:eastAsia="黑体" w:hAnsi="Arial" w:hint="eastAsia"/>
            <w:bCs/>
          </w:rPr>
          <w:delText>址</w:delText>
        </w:r>
      </w:del>
      <w:ins w:id="43" w:author="Shao" w:date="2025-03-03T15:07:00Z" w16du:dateUtc="2025-03-03T07:07:00Z">
        <w:r w:rsidR="001247D7">
          <w:rPr>
            <w:rFonts w:eastAsia="黑体"/>
            <w:bCs/>
            <w:szCs w:val="21"/>
          </w:rPr>
          <w:t>地址</w:t>
        </w:r>
        <w:r w:rsidR="001247D7">
          <w:rPr>
            <w:rFonts w:eastAsia="黑体"/>
            <w:bCs/>
            <w:szCs w:val="21"/>
          </w:rPr>
          <w:t>Address</w:t>
        </w:r>
      </w:ins>
      <w:r w:rsidR="001247D7">
        <w:rPr>
          <w:rFonts w:hint="eastAsia"/>
          <w:rPrChange w:id="44" w:author="Shao" w:date="2025-03-03T15:07:00Z" w16du:dateUtc="2025-03-03T07:07:00Z">
            <w:rPr>
              <w:rFonts w:ascii="Arial" w:hAnsi="Arial" w:hint="eastAsia"/>
            </w:rPr>
          </w:rPrChange>
        </w:rPr>
        <w:t>：中国南京市蒋王庙街</w:t>
      </w:r>
      <w:r w:rsidR="001247D7">
        <w:rPr>
          <w:rFonts w:eastAsia="黑体"/>
          <w:bCs/>
          <w:szCs w:val="21"/>
        </w:rPr>
        <w:t>8</w:t>
      </w:r>
      <w:r w:rsidR="001247D7">
        <w:rPr>
          <w:rFonts w:eastAsia="黑体"/>
          <w:bCs/>
          <w:szCs w:val="21"/>
        </w:rPr>
        <w:t>号</w:t>
      </w:r>
      <w:del w:id="45" w:author="Shao" w:date="2025-03-03T15:07:00Z" w16du:dateUtc="2025-03-03T07:07:00Z">
        <w:r>
          <w:rPr>
            <w:rFonts w:eastAsia="黑体" w:hint="eastAsia"/>
            <w:bCs/>
          </w:rPr>
          <w:delText xml:space="preserve">     </w:delText>
        </w:r>
      </w:del>
      <w:ins w:id="46" w:author="Shao" w:date="2025-03-03T15:07:00Z" w16du:dateUtc="2025-03-03T07:07:00Z">
        <w:r w:rsidR="001247D7">
          <w:rPr>
            <w:rFonts w:eastAsia="黑体"/>
            <w:bCs/>
            <w:szCs w:val="21"/>
          </w:rPr>
          <w:t>；</w:t>
        </w:r>
        <w:r w:rsidR="001247D7">
          <w:rPr>
            <w:rFonts w:eastAsia="黑体"/>
            <w:bCs/>
            <w:szCs w:val="21"/>
          </w:rPr>
          <w:t xml:space="preserve">8 </w:t>
        </w:r>
        <w:proofErr w:type="spellStart"/>
        <w:r w:rsidR="001247D7">
          <w:rPr>
            <w:rFonts w:eastAsia="黑体"/>
            <w:bCs/>
            <w:szCs w:val="21"/>
          </w:rPr>
          <w:t>Jiangwangmiao</w:t>
        </w:r>
        <w:proofErr w:type="spellEnd"/>
        <w:r w:rsidR="001247D7">
          <w:rPr>
            <w:rFonts w:eastAsia="黑体"/>
            <w:bCs/>
            <w:szCs w:val="21"/>
          </w:rPr>
          <w:t xml:space="preserve"> Street, Nanjing China</w:t>
        </w:r>
      </w:ins>
    </w:p>
    <w:p w14:paraId="5D7D7C1F" w14:textId="77777777" w:rsidR="001247D7" w:rsidRDefault="001247D7">
      <w:pPr>
        <w:spacing w:line="320" w:lineRule="exact"/>
        <w:ind w:rightChars="-192" w:right="-403" w:firstLineChars="200" w:firstLine="420"/>
        <w:jc w:val="center"/>
        <w:rPr>
          <w:rFonts w:eastAsia="黑体"/>
          <w:bCs/>
          <w:szCs w:val="21"/>
        </w:rPr>
        <w:pPrChange w:id="47" w:author="Shao" w:date="2025-03-03T15:07:00Z" w16du:dateUtc="2025-03-03T07:07:00Z">
          <w:pPr>
            <w:spacing w:line="320" w:lineRule="exact"/>
            <w:ind w:rightChars="-192" w:right="-403"/>
            <w:jc w:val="center"/>
          </w:pPr>
        </w:pPrChange>
      </w:pPr>
      <w:r>
        <w:rPr>
          <w:rFonts w:eastAsia="黑体"/>
          <w:bCs/>
          <w:szCs w:val="21"/>
        </w:rPr>
        <w:t>邮编</w:t>
      </w:r>
      <w:ins w:id="48" w:author="Shao" w:date="2025-03-03T15:07:00Z" w16du:dateUtc="2025-03-03T07:07:00Z">
        <w:r>
          <w:rPr>
            <w:rFonts w:eastAsia="黑体"/>
            <w:bCs/>
            <w:szCs w:val="21"/>
          </w:rPr>
          <w:t>Zip Code</w:t>
        </w:r>
      </w:ins>
      <w:r>
        <w:rPr>
          <w:rFonts w:eastAsia="黑体"/>
          <w:bCs/>
          <w:szCs w:val="21"/>
        </w:rPr>
        <w:t>：</w:t>
      </w:r>
      <w:r>
        <w:rPr>
          <w:rFonts w:eastAsia="黑体"/>
          <w:bCs/>
          <w:szCs w:val="21"/>
        </w:rPr>
        <w:t>210042</w:t>
      </w:r>
      <w:r>
        <w:rPr>
          <w:rPrChange w:id="49" w:author="Shao" w:date="2025-03-03T15:07:00Z" w16du:dateUtc="2025-03-03T07:07:00Z">
            <w:rPr>
              <w:rFonts w:ascii="Arial" w:hAnsi="Arial"/>
            </w:rPr>
          </w:rPrChange>
        </w:rPr>
        <w:t xml:space="preserve">     </w:t>
      </w:r>
      <w:r>
        <w:rPr>
          <w:rFonts w:hint="eastAsia"/>
          <w:rPrChange w:id="50" w:author="Shao" w:date="2025-03-03T15:07:00Z" w16du:dateUtc="2025-03-03T07:07:00Z">
            <w:rPr>
              <w:rFonts w:ascii="Arial" w:hAnsi="Arial" w:hint="eastAsia"/>
            </w:rPr>
          </w:rPrChange>
        </w:rPr>
        <w:t>电</w:t>
      </w:r>
      <w:r>
        <w:rPr>
          <w:rPrChange w:id="51" w:author="Shao" w:date="2025-03-03T15:07:00Z" w16du:dateUtc="2025-03-03T07:07:00Z">
            <w:rPr>
              <w:rFonts w:ascii="Arial" w:hAnsi="Arial"/>
            </w:rPr>
          </w:rPrChange>
        </w:rPr>
        <w:t xml:space="preserve"> </w:t>
      </w:r>
      <w:r>
        <w:rPr>
          <w:rFonts w:hint="eastAsia"/>
          <w:rPrChange w:id="52" w:author="Shao" w:date="2025-03-03T15:07:00Z" w16du:dateUtc="2025-03-03T07:07:00Z">
            <w:rPr>
              <w:rFonts w:ascii="Arial" w:hAnsi="Arial" w:hint="eastAsia"/>
            </w:rPr>
          </w:rPrChange>
        </w:rPr>
        <w:t>话</w:t>
      </w:r>
      <w:ins w:id="53" w:author="Shao" w:date="2025-03-03T15:07:00Z" w16du:dateUtc="2025-03-03T07:07:00Z">
        <w:r>
          <w:rPr>
            <w:rFonts w:eastAsia="黑体"/>
            <w:bCs/>
            <w:szCs w:val="21"/>
          </w:rPr>
          <w:t>Tel</w:t>
        </w:r>
      </w:ins>
      <w:r>
        <w:rPr>
          <w:rFonts w:hint="eastAsia"/>
          <w:rPrChange w:id="54" w:author="Shao" w:date="2025-03-03T15:07:00Z" w16du:dateUtc="2025-03-03T07:07:00Z">
            <w:rPr>
              <w:rFonts w:ascii="Arial" w:hAnsi="Arial" w:hint="eastAsia"/>
            </w:rPr>
          </w:rPrChange>
        </w:rPr>
        <w:t>：</w:t>
      </w:r>
      <w:r>
        <w:rPr>
          <w:rFonts w:eastAsia="黑体"/>
          <w:bCs/>
          <w:szCs w:val="21"/>
        </w:rPr>
        <w:t>86+25-85287038/85287142</w:t>
      </w:r>
    </w:p>
    <w:p w14:paraId="320F97EA" w14:textId="457C139C" w:rsidR="008B3AD2" w:rsidRDefault="00A13A08">
      <w:pPr>
        <w:spacing w:line="320" w:lineRule="exact"/>
        <w:ind w:rightChars="-192" w:right="-403" w:firstLineChars="200" w:firstLine="420"/>
        <w:jc w:val="center"/>
        <w:rPr>
          <w:bCs/>
          <w:szCs w:val="21"/>
        </w:rPr>
        <w:pPrChange w:id="55" w:author="Shao" w:date="2025-03-03T15:07:00Z" w16du:dateUtc="2025-03-03T07:07:00Z">
          <w:pPr>
            <w:spacing w:line="320" w:lineRule="exact"/>
            <w:ind w:firstLineChars="200" w:firstLine="420"/>
          </w:pPr>
        </w:pPrChange>
      </w:pPr>
      <w:del w:id="56" w:author="Shao" w:date="2025-03-03T15:07:00Z" w16du:dateUtc="2025-03-03T07:07:00Z">
        <w:r w:rsidRPr="00024C7C">
          <w:rPr>
            <w:rFonts w:eastAsia="黑体" w:hint="eastAsia"/>
            <w:bCs/>
          </w:rPr>
          <w:delText>传</w:delText>
        </w:r>
        <w:r>
          <w:rPr>
            <w:rFonts w:eastAsia="黑体" w:hint="eastAsia"/>
            <w:bCs/>
          </w:rPr>
          <w:delText xml:space="preserve"> </w:delText>
        </w:r>
        <w:r w:rsidRPr="00024C7C">
          <w:rPr>
            <w:rFonts w:eastAsia="黑体" w:hint="eastAsia"/>
            <w:bCs/>
          </w:rPr>
          <w:delText>真</w:delText>
        </w:r>
      </w:del>
      <w:ins w:id="57" w:author="Shao" w:date="2025-03-03T15:07:00Z" w16du:dateUtc="2025-03-03T07:07:00Z">
        <w:r w:rsidR="001247D7">
          <w:rPr>
            <w:rFonts w:eastAsia="黑体"/>
            <w:bCs/>
            <w:szCs w:val="21"/>
          </w:rPr>
          <w:t>传真</w:t>
        </w:r>
        <w:r w:rsidR="001247D7">
          <w:rPr>
            <w:rFonts w:eastAsia="黑体"/>
            <w:bCs/>
            <w:szCs w:val="21"/>
          </w:rPr>
          <w:t>Fax</w:t>
        </w:r>
      </w:ins>
      <w:r w:rsidR="001247D7">
        <w:rPr>
          <w:rFonts w:eastAsia="黑体"/>
          <w:bCs/>
          <w:szCs w:val="21"/>
        </w:rPr>
        <w:t>：</w:t>
      </w:r>
      <w:r w:rsidR="001247D7">
        <w:rPr>
          <w:rFonts w:eastAsia="黑体"/>
          <w:bCs/>
          <w:szCs w:val="21"/>
        </w:rPr>
        <w:t xml:space="preserve">86+25-85287242  </w:t>
      </w:r>
      <w:del w:id="58" w:author="Shao" w:date="2025-03-03T15:07:00Z" w16du:dateUtc="2025-03-03T07:07:00Z">
        <w:r>
          <w:rPr>
            <w:rFonts w:eastAsia="黑体" w:hint="eastAsia"/>
            <w:bCs/>
          </w:rPr>
          <w:delText xml:space="preserve">   </w:delText>
        </w:r>
      </w:del>
      <w:r w:rsidR="001247D7" w:rsidRPr="009A1BB8">
        <w:rPr>
          <w:rFonts w:ascii="黑体" w:hint="eastAsia"/>
          <w:rPrChange w:id="59" w:author="Shao" w:date="2025-03-03T15:07:00Z" w16du:dateUtc="2025-03-03T07:07:00Z">
            <w:rPr>
              <w:rFonts w:eastAsia="黑体" w:hint="eastAsia"/>
              <w:bCs/>
              <w:szCs w:val="21"/>
            </w:rPr>
          </w:rPrChange>
        </w:rPr>
        <w:t>电子邮件</w:t>
      </w:r>
      <w:r w:rsidR="001247D7" w:rsidRPr="009A1BB8">
        <w:rPr>
          <w:rFonts w:ascii="黑体"/>
          <w:vanish/>
          <w:rPrChange w:id="60" w:author="Shao" w:date="2025-03-03T15:07:00Z" w16du:dateUtc="2025-03-03T07:07:00Z">
            <w:rPr>
              <w:rFonts w:eastAsia="黑体"/>
              <w:bCs/>
              <w:vanish/>
              <w:szCs w:val="21"/>
            </w:rPr>
          </w:rPrChange>
        </w:rPr>
        <w:t>Eail</w:t>
      </w:r>
      <w:r w:rsidR="001247D7">
        <w:rPr>
          <w:rFonts w:eastAsia="黑体"/>
          <w:bCs/>
          <w:szCs w:val="21"/>
        </w:rPr>
        <w:t xml:space="preserve">: </w:t>
      </w:r>
      <w:r w:rsidR="001247D7">
        <w:fldChar w:fldCharType="begin"/>
      </w:r>
      <w:r w:rsidR="001247D7">
        <w:instrText>HYPERLINK "mailto:ofdcchina@ofdc.org.cn"</w:instrText>
      </w:r>
      <w:r w:rsidR="001247D7">
        <w:fldChar w:fldCharType="separate"/>
      </w:r>
      <w:r w:rsidR="001247D7">
        <w:rPr>
          <w:rFonts w:eastAsia="黑体"/>
          <w:bCs/>
          <w:szCs w:val="21"/>
        </w:rPr>
        <w:t>ofdcchina@ofdc.org.cn</w:t>
      </w:r>
      <w:r w:rsidR="001247D7">
        <w:fldChar w:fldCharType="end"/>
      </w:r>
      <w:r w:rsidR="001247D7">
        <w:rPr>
          <w:rFonts w:eastAsia="黑体"/>
          <w:bCs/>
          <w:szCs w:val="21"/>
        </w:rPr>
        <w:t xml:space="preserve"> </w:t>
      </w:r>
      <w:del w:id="61" w:author="Shao" w:date="2025-03-03T15:07:00Z" w16du:dateUtc="2025-03-03T07:07:00Z">
        <w:r>
          <w:rPr>
            <w:rFonts w:hint="eastAsia"/>
            <w:bCs/>
            <w:szCs w:val="21"/>
          </w:rPr>
          <w:delText xml:space="preserve">    </w:delText>
        </w:r>
      </w:del>
      <w:r w:rsidR="001247D7" w:rsidRPr="009A1BB8">
        <w:rPr>
          <w:rFonts w:ascii="Arial" w:hAnsi="Arial" w:hint="eastAsia"/>
          <w:rPrChange w:id="62" w:author="Shao" w:date="2025-03-03T15:07:00Z" w16du:dateUtc="2025-03-03T07:07:00Z">
            <w:rPr>
              <w:rFonts w:eastAsia="黑体" w:hint="eastAsia"/>
              <w:bCs/>
              <w:szCs w:val="21"/>
            </w:rPr>
          </w:rPrChange>
        </w:rPr>
        <w:t>网</w:t>
      </w:r>
      <w:r w:rsidR="001247D7">
        <w:rPr>
          <w:rPrChange w:id="63" w:author="Shao" w:date="2025-03-03T15:07:00Z" w16du:dateUtc="2025-03-03T07:07:00Z">
            <w:rPr>
              <w:rFonts w:ascii="Arial" w:hAnsi="Arial"/>
            </w:rPr>
          </w:rPrChange>
        </w:rPr>
        <w:t xml:space="preserve"> </w:t>
      </w:r>
      <w:r w:rsidR="001247D7" w:rsidRPr="009A1BB8">
        <w:rPr>
          <w:rFonts w:ascii="Arial" w:hAnsi="Arial" w:hint="eastAsia"/>
          <w:rPrChange w:id="64" w:author="Shao" w:date="2025-03-03T15:07:00Z" w16du:dateUtc="2025-03-03T07:07:00Z">
            <w:rPr>
              <w:rFonts w:eastAsia="黑体" w:hint="eastAsia"/>
              <w:bCs/>
              <w:szCs w:val="21"/>
            </w:rPr>
          </w:rPrChange>
        </w:rPr>
        <w:t>址</w:t>
      </w:r>
      <w:del w:id="65" w:author="Shao" w:date="2025-03-03T15:07:00Z" w16du:dateUtc="2025-03-03T07:07:00Z">
        <w:r>
          <w:rPr>
            <w:rFonts w:hint="eastAsia"/>
            <w:bCs/>
            <w:szCs w:val="21"/>
          </w:rPr>
          <w:delText xml:space="preserve">: </w:delText>
        </w:r>
      </w:del>
      <w:ins w:id="66" w:author="Shao" w:date="2025-03-03T15:07:00Z" w16du:dateUtc="2025-03-03T07:07:00Z">
        <w:r w:rsidR="001247D7">
          <w:rPr>
            <w:rFonts w:eastAsia="黑体"/>
            <w:bCs/>
            <w:szCs w:val="21"/>
          </w:rPr>
          <w:t>Website:</w:t>
        </w:r>
      </w:ins>
      <w:r w:rsidR="001247D7">
        <w:rPr>
          <w:rFonts w:eastAsia="黑体"/>
          <w:bCs/>
          <w:szCs w:val="21"/>
        </w:rPr>
        <w:t xml:space="preserve"> </w:t>
      </w:r>
      <w:r w:rsidR="001247D7">
        <w:fldChar w:fldCharType="begin"/>
      </w:r>
      <w:r w:rsidR="001247D7">
        <w:instrText>HYPERLINK "http://www.cgc.org.cn"</w:instrText>
      </w:r>
      <w:r w:rsidR="001247D7">
        <w:fldChar w:fldCharType="separate"/>
      </w:r>
      <w:r w:rsidR="001247D7">
        <w:rPr>
          <w:rFonts w:eastAsia="黑体"/>
          <w:bCs/>
          <w:szCs w:val="21"/>
        </w:rPr>
        <w:t>www.ofdc.org.cn</w:t>
      </w:r>
      <w:r w:rsidR="001247D7">
        <w:fldChar w:fldCharType="end"/>
      </w:r>
      <w:r w:rsidR="00BF46F6">
        <w:rPr>
          <w:bCs/>
          <w:szCs w:val="21"/>
        </w:rPr>
        <w:br w:type="page"/>
      </w:r>
    </w:p>
    <w:tbl>
      <w:tblPr>
        <w:tblW w:w="107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67" w:author="Shao" w:date="2025-03-03T15:07:00Z" w16du:dateUtc="2025-03-03T07:07:00Z">
          <w:tblPr>
            <w:tblW w:w="104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1487"/>
        <w:gridCol w:w="150"/>
        <w:gridCol w:w="188"/>
        <w:gridCol w:w="91"/>
        <w:gridCol w:w="42"/>
        <w:gridCol w:w="1080"/>
        <w:gridCol w:w="999"/>
        <w:gridCol w:w="510"/>
        <w:gridCol w:w="1199"/>
        <w:gridCol w:w="77"/>
        <w:gridCol w:w="73"/>
        <w:gridCol w:w="105"/>
        <w:gridCol w:w="507"/>
        <w:gridCol w:w="803"/>
        <w:gridCol w:w="715"/>
        <w:gridCol w:w="486"/>
        <w:gridCol w:w="463"/>
        <w:gridCol w:w="1751"/>
        <w:tblGridChange w:id="68">
          <w:tblGrid>
            <w:gridCol w:w="1487"/>
            <w:gridCol w:w="220"/>
            <w:gridCol w:w="118"/>
            <w:gridCol w:w="91"/>
            <w:gridCol w:w="223"/>
            <w:gridCol w:w="452"/>
            <w:gridCol w:w="315"/>
            <w:gridCol w:w="132"/>
            <w:gridCol w:w="958"/>
            <w:gridCol w:w="41"/>
            <w:gridCol w:w="340"/>
            <w:gridCol w:w="170"/>
            <w:gridCol w:w="360"/>
            <w:gridCol w:w="71"/>
            <w:gridCol w:w="600"/>
            <w:gridCol w:w="158"/>
            <w:gridCol w:w="10"/>
            <w:gridCol w:w="150"/>
            <w:gridCol w:w="294"/>
            <w:gridCol w:w="203"/>
            <w:gridCol w:w="115"/>
            <w:gridCol w:w="714"/>
            <w:gridCol w:w="269"/>
            <w:gridCol w:w="382"/>
            <w:gridCol w:w="153"/>
            <w:gridCol w:w="486"/>
            <w:gridCol w:w="24"/>
            <w:gridCol w:w="439"/>
            <w:gridCol w:w="1429"/>
            <w:gridCol w:w="322"/>
          </w:tblGrid>
        </w:tblGridChange>
      </w:tblGrid>
      <w:tr w:rsidR="001B3677" w14:paraId="1129B198" w14:textId="77777777" w:rsidTr="002D13CD">
        <w:trPr>
          <w:jc w:val="center"/>
          <w:trPrChange w:id="69" w:author="Shao" w:date="2025-03-03T15:07:00Z" w16du:dateUtc="2025-03-03T07:07:00Z">
            <w:trPr>
              <w:gridAfter w:val="0"/>
              <w:jc w:val="center"/>
            </w:trPr>
          </w:trPrChange>
        </w:trPr>
        <w:tc>
          <w:tcPr>
            <w:tcW w:w="10726" w:type="dxa"/>
            <w:gridSpan w:val="18"/>
            <w:vAlign w:val="center"/>
            <w:tcPrChange w:id="70" w:author="Shao" w:date="2025-03-03T15:07:00Z" w16du:dateUtc="2025-03-03T07:07:00Z">
              <w:tcPr>
                <w:tcW w:w="10404" w:type="dxa"/>
                <w:gridSpan w:val="29"/>
                <w:vAlign w:val="center"/>
              </w:tcPr>
            </w:tcPrChange>
          </w:tcPr>
          <w:p w14:paraId="1B43C001" w14:textId="04FD4466" w:rsidR="008B3AD2" w:rsidRDefault="00DE4DAC">
            <w:pPr>
              <w:spacing w:line="360" w:lineRule="exact"/>
              <w:rPr>
                <w:b/>
              </w:rPr>
            </w:pPr>
            <w:r w:rsidRPr="000B6B5A">
              <w:rPr>
                <w:bCs/>
                <w:szCs w:val="21"/>
              </w:rPr>
              <w:lastRenderedPageBreak/>
              <w:br w:type="page"/>
            </w:r>
            <w:r w:rsidR="00FD3890">
              <w:br w:type="page"/>
            </w:r>
            <w:r w:rsidR="009A45F8">
              <w:br w:type="page"/>
            </w:r>
            <w:r w:rsidR="009A45F8" w:rsidRPr="000B6B5A">
              <w:rPr>
                <w:bCs/>
              </w:rPr>
              <w:br w:type="page"/>
            </w:r>
            <w:r w:rsidR="009A45F8" w:rsidRPr="000B6B5A">
              <w:rPr>
                <w:bCs/>
              </w:rPr>
              <w:br w:type="page"/>
            </w:r>
            <w:r w:rsidR="006F0C25" w:rsidRPr="000B6B5A">
              <w:rPr>
                <w:rFonts w:hint="eastAsia"/>
                <w:b/>
              </w:rPr>
              <w:t xml:space="preserve">1. </w:t>
            </w:r>
            <w:ins w:id="71" w:author="Shao" w:date="2025-03-03T15:07:00Z" w16du:dateUtc="2025-03-03T07:07:00Z">
              <w:r w:rsidR="00FD47BD" w:rsidRPr="000B6B5A">
                <w:rPr>
                  <w:rFonts w:hint="eastAsia"/>
                  <w:b/>
                </w:rPr>
                <w:t>概况</w:t>
              </w:r>
            </w:ins>
            <w:r w:rsidR="00273155">
              <w:rPr>
                <w:rFonts w:hint="eastAsia"/>
                <w:b/>
              </w:rPr>
              <w:t>Overview</w:t>
            </w:r>
            <w:del w:id="72" w:author="Shao" w:date="2025-03-03T15:07:00Z" w16du:dateUtc="2025-03-03T07:07:00Z">
              <w:r w:rsidR="00FD47BD" w:rsidRPr="000B6B5A">
                <w:rPr>
                  <w:rFonts w:hint="eastAsia"/>
                  <w:b/>
                </w:rPr>
                <w:delText>Overview</w:delText>
              </w:r>
            </w:del>
          </w:p>
        </w:tc>
      </w:tr>
      <w:tr w:rsidR="00FD47BD" w14:paraId="0DAC3107" w14:textId="77777777" w:rsidTr="002D13CD">
        <w:trPr>
          <w:jc w:val="center"/>
          <w:trPrChange w:id="73" w:author="Shao" w:date="2025-03-03T15:07:00Z" w16du:dateUtc="2025-03-03T07:07:00Z">
            <w:trPr>
              <w:gridAfter w:val="0"/>
              <w:jc w:val="center"/>
            </w:trPr>
          </w:trPrChange>
        </w:trPr>
        <w:tc>
          <w:tcPr>
            <w:tcW w:w="10726" w:type="dxa"/>
            <w:gridSpan w:val="18"/>
            <w:vAlign w:val="center"/>
            <w:tcPrChange w:id="74" w:author="Shao" w:date="2025-03-03T15:07:00Z" w16du:dateUtc="2025-03-03T07:07:00Z">
              <w:tcPr>
                <w:tcW w:w="10404" w:type="dxa"/>
                <w:gridSpan w:val="29"/>
                <w:vAlign w:val="center"/>
              </w:tcPr>
            </w:tcPrChange>
          </w:tcPr>
          <w:p w14:paraId="078ED5C9" w14:textId="00409771" w:rsidR="008B3AD2" w:rsidRDefault="00DE4DAC">
            <w:pPr>
              <w:spacing w:line="360" w:lineRule="exact"/>
              <w:rPr>
                <w:bCs/>
              </w:rPr>
            </w:pPr>
            <w:r w:rsidRPr="000B6B5A">
              <w:rPr>
                <w:rFonts w:hint="eastAsia"/>
                <w:b/>
              </w:rPr>
              <w:t>1.1</w:t>
            </w:r>
            <w:del w:id="75" w:author="Shao" w:date="2025-03-03T15:07:00Z" w16du:dateUtc="2025-03-03T07:07:00Z">
              <w:r w:rsidR="00FD47BD" w:rsidRPr="000B6B5A">
                <w:rPr>
                  <w:rFonts w:hint="eastAsia"/>
                  <w:b/>
                </w:rPr>
                <w:delText>生产类型</w:delText>
              </w:r>
            </w:del>
            <w:r w:rsidR="00273155" w:rsidRPr="000B6B5A">
              <w:rPr>
                <w:rFonts w:hint="eastAsia"/>
                <w:b/>
              </w:rPr>
              <w:t>生产类型</w:t>
            </w:r>
            <w:ins w:id="76" w:author="Shao" w:date="2025-03-03T15:07:00Z" w16du:dateUtc="2025-03-03T07:07:00Z">
              <w:r w:rsidRPr="000B6B5A">
                <w:rPr>
                  <w:rFonts w:hint="eastAsia"/>
                  <w:b/>
                </w:rPr>
                <w:t>Type of production</w:t>
              </w:r>
            </w:ins>
          </w:p>
        </w:tc>
      </w:tr>
      <w:tr w:rsidR="00FF1EB2" w14:paraId="066F4D5D" w14:textId="77777777" w:rsidTr="002D13CD">
        <w:trPr>
          <w:trHeight w:val="420"/>
          <w:jc w:val="center"/>
          <w:trPrChange w:id="77" w:author="Shao" w:date="2025-03-03T15:07:00Z" w16du:dateUtc="2025-03-03T07:07:00Z">
            <w:trPr>
              <w:gridAfter w:val="0"/>
              <w:trHeight w:val="420"/>
              <w:jc w:val="center"/>
            </w:trPr>
          </w:trPrChange>
        </w:trPr>
        <w:tc>
          <w:tcPr>
            <w:tcW w:w="10726" w:type="dxa"/>
            <w:gridSpan w:val="18"/>
            <w:tcPrChange w:id="78" w:author="Shao" w:date="2025-03-03T15:07:00Z" w16du:dateUtc="2025-03-03T07:07:00Z">
              <w:tcPr>
                <w:tcW w:w="10404" w:type="dxa"/>
                <w:gridSpan w:val="29"/>
              </w:tcPr>
            </w:tcPrChange>
          </w:tcPr>
          <w:p w14:paraId="63BB1832" w14:textId="74F13E38" w:rsidR="008B3AD2" w:rsidRDefault="00DE4DAC">
            <w:pPr>
              <w:spacing w:line="360" w:lineRule="exact"/>
            </w:pPr>
            <w:r>
              <w:rPr>
                <w:rFonts w:hint="eastAsia"/>
              </w:rPr>
              <w:t>1.1.1</w:t>
            </w:r>
            <w:ins w:id="79" w:author="Shao" w:date="2025-03-03T15:07:00Z" w16du:dateUtc="2025-03-03T07:07:00Z">
              <w:r w:rsidR="00FF1EB2">
                <w:rPr>
                  <w:rFonts w:hint="eastAsia"/>
                </w:rPr>
                <w:t>．主要生产类型</w:t>
              </w:r>
              <w:r w:rsidR="006A0FEF">
                <w:rPr>
                  <w:rFonts w:hint="eastAsia"/>
                </w:rPr>
                <w:t>：</w:t>
              </w:r>
              <w:r w:rsidR="00A76162" w:rsidRPr="00EA7180">
                <w:fldChar w:fldCharType="begin">
                  <w:ffData>
                    <w:name w:val="复选框型13"/>
                    <w:enabled/>
                    <w:calcOnExit w:val="0"/>
                    <w:checkBox>
                      <w:sizeAuto/>
                      <w:default w:val="0"/>
                    </w:checkBox>
                  </w:ffData>
                </w:fldChar>
              </w:r>
              <w:r w:rsidR="00FF1EB2" w:rsidRPr="00EA7180">
                <w:instrText xml:space="preserve"> FORMCHECKBOX </w:instrText>
              </w:r>
              <w:r w:rsidR="00A76162" w:rsidRPr="00EA7180">
                <w:fldChar w:fldCharType="separate"/>
              </w:r>
              <w:r w:rsidR="00A76162" w:rsidRPr="00EA7180">
                <w:fldChar w:fldCharType="end"/>
              </w:r>
              <w:r>
                <w:rPr>
                  <w:rFonts w:hint="eastAsia"/>
                </w:rPr>
                <w:t>. Main production types</w:t>
              </w:r>
              <w:r w:rsidR="006A0FEF">
                <w:rPr>
                  <w:rFonts w:hint="eastAsia"/>
                </w:rPr>
                <w:t>:</w:t>
              </w:r>
              <w:r w:rsidR="0075573E" w:rsidRPr="00EA7180">
                <w:fldChar w:fldCharType="begin">
                  <w:ffData>
                    <w:name w:val="复选框型13"/>
                    <w:enabled/>
                    <w:calcOnExit w:val="0"/>
                    <w:checkBox>
                      <w:sizeAuto/>
                      <w:default w:val="0"/>
                    </w:checkBox>
                  </w:ffData>
                </w:fldChar>
              </w:r>
              <w:r w:rsidRPr="00EA7180">
                <w:instrText xml:space="preserve"> FORMCHECKBOX </w:instrText>
              </w:r>
              <w:r w:rsidR="0075573E" w:rsidRPr="00EA7180">
                <w:fldChar w:fldCharType="separate"/>
              </w:r>
              <w:r w:rsidR="0075573E" w:rsidRPr="00EA7180">
                <w:fldChar w:fldCharType="end"/>
              </w:r>
            </w:ins>
            <w:r w:rsidR="001E52CB">
              <w:rPr>
                <w:rFonts w:hint="eastAsia"/>
              </w:rPr>
              <w:t xml:space="preserve"> </w:t>
            </w:r>
            <w:r w:rsidR="001E52CB">
              <w:rPr>
                <w:rFonts w:hint="eastAsia"/>
              </w:rPr>
              <w:t>土壤</w:t>
            </w:r>
            <w:r w:rsidR="00FF1EB2">
              <w:rPr>
                <w:rFonts w:hint="eastAsia"/>
              </w:rPr>
              <w:t>栽培</w:t>
            </w:r>
            <w:ins w:id="80" w:author="Shao" w:date="2025-03-03T15:07:00Z" w16du:dateUtc="2025-03-03T07:07:00Z">
              <w:r w:rsidR="001E52CB">
                <w:rPr>
                  <w:rFonts w:hint="eastAsia"/>
                </w:rPr>
                <w:t xml:space="preserve">Soil </w:t>
              </w:r>
              <w:r>
                <w:rPr>
                  <w:rFonts w:hint="eastAsia"/>
                </w:rPr>
                <w:t>Cultivation</w:t>
              </w:r>
            </w:ins>
            <w:r>
              <w:rPr>
                <w:rFonts w:hint="eastAsia"/>
              </w:rPr>
              <w:t xml:space="preserve">   </w:t>
            </w:r>
            <w:r w:rsidR="0075573E" w:rsidRPr="00EA7180">
              <w:fldChar w:fldCharType="begin">
                <w:ffData>
                  <w:name w:val="复选框型13"/>
                  <w:enabled/>
                  <w:calcOnExit w:val="0"/>
                  <w:checkBox>
                    <w:sizeAuto/>
                    <w:default w:val="0"/>
                  </w:checkBox>
                </w:ffData>
              </w:fldChar>
            </w:r>
            <w:r w:rsidR="00892C35" w:rsidRPr="00EA7180">
              <w:instrText xml:space="preserve"> FORMCHECKBOX </w:instrText>
            </w:r>
            <w:r w:rsidR="0075573E" w:rsidRPr="00EA7180">
              <w:fldChar w:fldCharType="separate"/>
            </w:r>
            <w:r w:rsidR="0075573E" w:rsidRPr="00EA7180">
              <w:fldChar w:fldCharType="end"/>
            </w:r>
            <w:r w:rsidR="001E52CB">
              <w:rPr>
                <w:rFonts w:hint="eastAsia"/>
              </w:rPr>
              <w:t xml:space="preserve"> </w:t>
            </w:r>
            <w:ins w:id="81" w:author="Shao" w:date="2025-03-03T15:07:00Z" w16du:dateUtc="2025-03-03T07:07:00Z">
              <w:r w:rsidR="001E52CB">
                <w:rPr>
                  <w:rFonts w:hint="eastAsia"/>
                </w:rPr>
                <w:t>水培</w:t>
              </w:r>
              <w:r w:rsidR="00390042">
                <w:rPr>
                  <w:rFonts w:hint="eastAsia"/>
                </w:rPr>
                <w:t xml:space="preserve">  </w:t>
              </w:r>
            </w:ins>
            <w:r w:rsidR="001E52CB">
              <w:rPr>
                <w:rFonts w:hint="eastAsia"/>
              </w:rPr>
              <w:t>Hydroponics</w:t>
            </w:r>
            <w:r w:rsidR="001247D7">
              <w:rPr>
                <w:rFonts w:hint="eastAsia"/>
              </w:rPr>
              <w:t xml:space="preserve">  </w:t>
            </w:r>
            <w:r w:rsidR="0075573E" w:rsidRPr="001247D7">
              <w:fldChar w:fldCharType="begin">
                <w:ffData>
                  <w:name w:val="复选框型13"/>
                  <w:enabled/>
                  <w:calcOnExit w:val="0"/>
                  <w:checkBox>
                    <w:sizeAuto/>
                    <w:default w:val="0"/>
                  </w:checkBox>
                </w:ffData>
              </w:fldChar>
            </w:r>
            <w:r w:rsidR="001247D7" w:rsidRPr="001247D7">
              <w:instrText xml:space="preserve"> FORMCHECKBOX </w:instrText>
            </w:r>
            <w:r w:rsidR="0075573E" w:rsidRPr="001247D7">
              <w:fldChar w:fldCharType="separate"/>
            </w:r>
            <w:r w:rsidR="0075573E" w:rsidRPr="001247D7">
              <w:fldChar w:fldCharType="end"/>
            </w:r>
            <w:ins w:id="82" w:author="Shao" w:date="2025-03-03T15:07:00Z" w16du:dateUtc="2025-03-03T07:07:00Z">
              <w:r w:rsidR="00390042">
                <w:rPr>
                  <w:rFonts w:hint="eastAsia"/>
                </w:rPr>
                <w:t>盆栽</w:t>
              </w:r>
              <w:r w:rsidR="001247D7">
                <w:rPr>
                  <w:rFonts w:hint="eastAsia"/>
                </w:rPr>
                <w:t xml:space="preserve"> </w:t>
              </w:r>
              <w:r w:rsidR="001247D7" w:rsidRPr="001247D7">
                <w:t xml:space="preserve">Potted </w:t>
              </w:r>
            </w:ins>
          </w:p>
          <w:p w14:paraId="65ECE706" w14:textId="77777777" w:rsidR="008A786D" w:rsidRDefault="00FF1EB2" w:rsidP="000B6B5A">
            <w:pPr>
              <w:spacing w:line="360" w:lineRule="exact"/>
              <w:rPr>
                <w:ins w:id="83" w:author="Shao" w:date="2025-03-03T15:07:00Z" w16du:dateUtc="2025-03-03T07:07:00Z"/>
              </w:rPr>
            </w:pPr>
            <w:smartTag w:uri="urn:schemas-microsoft-com:office:smarttags" w:element="chsdate">
              <w:smartTagPr>
                <w:attr w:name="Year" w:val="1899"/>
                <w:attr w:name="Month" w:val="12"/>
                <w:attr w:name="Day" w:val="30"/>
                <w:attr w:name="IsLunarDate" w:val="False"/>
                <w:attr w:name="IsROCDate" w:val="False"/>
              </w:smartTagPr>
              <w:ins w:id="84" w:author="Shao" w:date="2025-03-03T15:07:00Z" w16du:dateUtc="2025-03-03T07:07:00Z">
                <w:r>
                  <w:rPr>
                    <w:rFonts w:hint="eastAsia"/>
                  </w:rPr>
                  <w:t>1.1.2</w:t>
                </w:r>
              </w:ins>
            </w:smartTag>
            <w:ins w:id="85" w:author="Shao" w:date="2025-03-03T15:07:00Z" w16du:dateUtc="2025-03-03T07:07:00Z">
              <w:r>
                <w:rPr>
                  <w:rFonts w:hint="eastAsia"/>
                </w:rPr>
                <w:t>是否存在以下</w:t>
              </w:r>
              <w:r w:rsidR="00551AA0">
                <w:rPr>
                  <w:rFonts w:hint="eastAsia"/>
                </w:rPr>
                <w:t>生产活动</w:t>
              </w:r>
              <w:r>
                <w:rPr>
                  <w:rFonts w:hint="eastAsia"/>
                </w:rPr>
                <w:t>：</w:t>
              </w:r>
              <w:r>
                <w:rPr>
                  <w:rFonts w:hint="eastAsia"/>
                </w:rPr>
                <w:t xml:space="preserve"> </w:t>
              </w:r>
              <w:r w:rsidR="00A76162">
                <w:fldChar w:fldCharType="begin">
                  <w:ffData>
                    <w:name w:val="复选框型13"/>
                    <w:enabled/>
                    <w:calcOnExit w:val="0"/>
                    <w:checkBox>
                      <w:sizeAuto/>
                      <w:default w:val="0"/>
                      <w:checked w:val="0"/>
                    </w:checkBox>
                  </w:ffData>
                </w:fldChar>
              </w:r>
              <w:r>
                <w:instrText xml:space="preserve"> FORMCHECKBOX </w:instrText>
              </w:r>
              <w:r w:rsidR="00A76162">
                <w:fldChar w:fldCharType="separate"/>
              </w:r>
              <w:r w:rsidR="00A76162">
                <w:fldChar w:fldCharType="end"/>
              </w:r>
              <w:r>
                <w:rPr>
                  <w:rFonts w:hint="eastAsia"/>
                </w:rPr>
                <w:t xml:space="preserve"> </w:t>
              </w:r>
              <w:r>
                <w:rPr>
                  <w:rFonts w:hint="eastAsia"/>
                </w:rPr>
                <w:t>食用菌栽培（</w:t>
              </w:r>
              <w:r w:rsidR="00015FD0">
                <w:rPr>
                  <w:rFonts w:hint="eastAsia"/>
                </w:rPr>
                <w:t>基质栽培</w:t>
              </w:r>
              <w:r>
                <w:rPr>
                  <w:rFonts w:hint="eastAsia"/>
                </w:rPr>
                <w:t>）</w:t>
              </w:r>
              <w:r w:rsidR="00A76162">
                <w:fldChar w:fldCharType="begin">
                  <w:ffData>
                    <w:name w:val="复选框型13"/>
                    <w:enabled/>
                    <w:calcOnExit w:val="0"/>
                    <w:checkBox>
                      <w:sizeAuto/>
                      <w:default w:val="0"/>
                      <w:checked w:val="0"/>
                    </w:checkBox>
                  </w:ffData>
                </w:fldChar>
              </w:r>
              <w:r>
                <w:instrText xml:space="preserve"> FORMCHECKBOX </w:instrText>
              </w:r>
              <w:r w:rsidR="00A76162">
                <w:fldChar w:fldCharType="separate"/>
              </w:r>
              <w:r w:rsidR="00A76162">
                <w:fldChar w:fldCharType="end"/>
              </w:r>
              <w:r>
                <w:rPr>
                  <w:rFonts w:hint="eastAsia"/>
                </w:rPr>
                <w:t xml:space="preserve"> </w:t>
              </w:r>
              <w:r>
                <w:rPr>
                  <w:rFonts w:hint="eastAsia"/>
                </w:rPr>
                <w:t>食用菌栽培（土培或覆土栽培）</w:t>
              </w:r>
              <w:r w:rsidR="00A76162">
                <w:fldChar w:fldCharType="begin">
                  <w:ffData>
                    <w:name w:val="复选框型13"/>
                    <w:enabled/>
                    <w:calcOnExit w:val="0"/>
                    <w:checkBox>
                      <w:sizeAuto/>
                      <w:default w:val="0"/>
                      <w:checked w:val="0"/>
                    </w:checkBox>
                  </w:ffData>
                </w:fldChar>
              </w:r>
              <w:r>
                <w:instrText xml:space="preserve"> FORMCHECKBOX </w:instrText>
              </w:r>
              <w:r w:rsidR="00A76162">
                <w:fldChar w:fldCharType="separate"/>
              </w:r>
              <w:r w:rsidR="00A76162">
                <w:fldChar w:fldCharType="end"/>
              </w:r>
              <w:r>
                <w:rPr>
                  <w:rFonts w:hint="eastAsia"/>
                </w:rPr>
                <w:t xml:space="preserve"> </w:t>
              </w:r>
              <w:r>
                <w:rPr>
                  <w:rFonts w:hint="eastAsia"/>
                </w:rPr>
                <w:t>芽菜</w:t>
              </w:r>
              <w:r w:rsidR="00551AA0">
                <w:rPr>
                  <w:rFonts w:hint="eastAsia"/>
                </w:rPr>
                <w:t>生产</w:t>
              </w:r>
              <w:r w:rsidR="00015FD0">
                <w:rPr>
                  <w:rFonts w:hint="eastAsia"/>
                </w:rPr>
                <w:t xml:space="preserve"> </w:t>
              </w:r>
              <w:r w:rsidR="00A76162">
                <w:fldChar w:fldCharType="begin">
                  <w:ffData>
                    <w:name w:val="复选框型13"/>
                    <w:enabled/>
                    <w:calcOnExit w:val="0"/>
                    <w:checkBox>
                      <w:sizeAuto/>
                      <w:default w:val="0"/>
                      <w:checked w:val="0"/>
                    </w:checkBox>
                  </w:ffData>
                </w:fldChar>
              </w:r>
              <w:r w:rsidR="00015FD0">
                <w:instrText xml:space="preserve"> FORMCHECKBOX </w:instrText>
              </w:r>
              <w:r w:rsidR="00A76162">
                <w:fldChar w:fldCharType="separate"/>
              </w:r>
              <w:r w:rsidR="00A76162">
                <w:fldChar w:fldCharType="end"/>
              </w:r>
              <w:r w:rsidR="00A76162" w:rsidRPr="00396AA5">
                <w:rPr>
                  <w:rFonts w:hint="eastAsia"/>
                </w:rPr>
                <w:t>野生采集</w:t>
              </w:r>
              <w:r w:rsidR="00E67143" w:rsidRPr="006A0FEF">
                <w:rPr>
                  <w:rFonts w:hint="eastAsia"/>
                </w:rPr>
                <w:t>。</w:t>
              </w:r>
              <w:r w:rsidR="00551AA0">
                <w:rPr>
                  <w:rFonts w:hint="eastAsia"/>
                </w:rPr>
                <w:t>若是，</w:t>
              </w:r>
              <w:r>
                <w:rPr>
                  <w:rFonts w:hint="eastAsia"/>
                </w:rPr>
                <w:t>请</w:t>
              </w:r>
              <w:r w:rsidR="00664797">
                <w:rPr>
                  <w:rFonts w:hint="eastAsia"/>
                </w:rPr>
                <w:t>填写对应</w:t>
              </w:r>
              <w:r w:rsidR="00892C35">
                <w:rPr>
                  <w:rFonts w:hint="eastAsia"/>
                </w:rPr>
                <w:t>部分</w:t>
              </w:r>
              <w:r w:rsidR="00015FD0">
                <w:rPr>
                  <w:rFonts w:hint="eastAsia"/>
                </w:rPr>
                <w:t>：</w:t>
              </w:r>
            </w:ins>
          </w:p>
          <w:p w14:paraId="4C67B49C" w14:textId="77777777" w:rsidR="007A33AC" w:rsidRDefault="006A0FEF" w:rsidP="00396AA5">
            <w:pPr>
              <w:spacing w:line="360" w:lineRule="exact"/>
              <w:rPr>
                <w:ins w:id="86" w:author="Shao" w:date="2025-03-03T15:07:00Z" w16du:dateUtc="2025-03-03T07:07:00Z"/>
              </w:rPr>
            </w:pPr>
            <w:ins w:id="87" w:author="Shao" w:date="2025-03-03T15:07:00Z" w16du:dateUtc="2025-03-03T07:07:00Z">
              <w:r w:rsidRPr="000B6B5A">
                <w:rPr>
                  <w:rFonts w:hint="eastAsia"/>
                  <w:b/>
                </w:rPr>
                <w:t>芽菜</w:t>
              </w:r>
              <w:r w:rsidRPr="008A786D">
                <w:rPr>
                  <w:rFonts w:hint="eastAsia"/>
                </w:rPr>
                <w:t>请同时填写</w:t>
              </w:r>
              <w:r>
                <w:rPr>
                  <w:rFonts w:hint="eastAsia"/>
                </w:rPr>
                <w:t>3</w:t>
              </w:r>
              <w:r>
                <w:rPr>
                  <w:rFonts w:hint="eastAsia"/>
                </w:rPr>
                <w:t>植物生产及</w:t>
              </w:r>
              <w:r>
                <w:rPr>
                  <w:rFonts w:hint="eastAsia"/>
                </w:rPr>
                <w:t>3.</w:t>
              </w:r>
              <w:r w:rsidR="00D36225">
                <w:rPr>
                  <w:rFonts w:hint="eastAsia"/>
                </w:rPr>
                <w:t>10</w:t>
              </w:r>
              <w:r>
                <w:rPr>
                  <w:rFonts w:hint="eastAsia"/>
                </w:rPr>
                <w:t>芽菜的对应部分；</w:t>
              </w:r>
              <w:r w:rsidR="001E52CB">
                <w:rPr>
                  <w:rFonts w:hint="eastAsia"/>
                  <w:b/>
                </w:rPr>
                <w:t>野生采集</w:t>
              </w:r>
              <w:r w:rsidR="008A786D" w:rsidRPr="008A786D">
                <w:rPr>
                  <w:rFonts w:hint="eastAsia"/>
                </w:rPr>
                <w:t>请填写</w:t>
              </w:r>
              <w:r>
                <w:rPr>
                  <w:rFonts w:hint="eastAsia"/>
                </w:rPr>
                <w:t>4</w:t>
              </w:r>
              <w:r w:rsidR="008A786D" w:rsidRPr="008A786D">
                <w:rPr>
                  <w:rFonts w:hint="eastAsia"/>
                </w:rPr>
                <w:t>；</w:t>
              </w:r>
              <w:r w:rsidR="005E77B2" w:rsidRPr="005E77B2">
                <w:rPr>
                  <w:rFonts w:hint="eastAsia"/>
                  <w:b/>
                </w:rPr>
                <w:t>食用菌</w:t>
              </w:r>
              <w:r w:rsidR="005E77B2">
                <w:rPr>
                  <w:rFonts w:hint="eastAsia"/>
                </w:rPr>
                <w:t>栽培请填</w:t>
              </w:r>
              <w:r>
                <w:rPr>
                  <w:rFonts w:hint="eastAsia"/>
                </w:rPr>
                <w:t>写</w:t>
              </w:r>
              <w:r>
                <w:rPr>
                  <w:rFonts w:hint="eastAsia"/>
                </w:rPr>
                <w:t>5</w:t>
              </w:r>
            </w:ins>
          </w:p>
          <w:p w14:paraId="1B9C1E64" w14:textId="143406DF" w:rsidR="008B3AD2" w:rsidRDefault="00DE4DAC">
            <w:pPr>
              <w:spacing w:line="360" w:lineRule="exact"/>
              <w:rPr>
                <w:ins w:id="88" w:author="Shao" w:date="2025-03-03T15:07:00Z" w16du:dateUtc="2025-03-03T07:07:00Z"/>
              </w:rPr>
            </w:pPr>
            <w:ins w:id="89" w:author="Shao" w:date="2025-03-03T15:07:00Z" w16du:dateUtc="2025-03-03T07:07:00Z">
              <w:r>
                <w:rPr>
                  <w:rFonts w:hint="eastAsia"/>
                </w:rPr>
                <w:t xml:space="preserve">1.1.2 The presence or absence of the following </w:t>
              </w:r>
              <w:r w:rsidR="00551AA0">
                <w:rPr>
                  <w:rFonts w:hint="eastAsia"/>
                </w:rPr>
                <w:t>production activities</w:t>
              </w:r>
              <w:r>
                <w:rPr>
                  <w:rFonts w:hint="eastAsia"/>
                </w:rPr>
                <w:t xml:space="preserve">: </w:t>
              </w:r>
              <w:r w:rsidR="0075573E">
                <w:fldChar w:fldCharType="begin">
                  <w:ffData>
                    <w:name w:val="复选框型13"/>
                    <w:enabled/>
                    <w:calcOnExit w:val="0"/>
                    <w:checkBox>
                      <w:sizeAuto/>
                      <w:default w:val="0"/>
                      <w:checked w:val="0"/>
                    </w:checkBox>
                  </w:ffData>
                </w:fldChar>
              </w:r>
              <w:r>
                <w:instrText xml:space="preserve"> FORMCHECKBOX </w:instrText>
              </w:r>
              <w:r w:rsidR="0075573E">
                <w:fldChar w:fldCharType="separate"/>
              </w:r>
              <w:r w:rsidR="0075573E">
                <w:fldChar w:fldCharType="end"/>
              </w:r>
              <w:r>
                <w:rPr>
                  <w:rFonts w:hint="eastAsia"/>
                </w:rPr>
                <w:t xml:space="preserve"> Edible mushroom cultivation (</w:t>
              </w:r>
              <w:r w:rsidR="00015FD0">
                <w:rPr>
                  <w:rFonts w:hint="eastAsia"/>
                </w:rPr>
                <w:t>substrate cultivation</w:t>
              </w:r>
              <w:r>
                <w:rPr>
                  <w:rFonts w:hint="eastAsia"/>
                </w:rPr>
                <w:t>)</w:t>
              </w:r>
              <w:r w:rsidR="0075573E">
                <w:fldChar w:fldCharType="begin">
                  <w:ffData>
                    <w:name w:val="复选框型13"/>
                    <w:enabled/>
                    <w:calcOnExit w:val="0"/>
                    <w:checkBox>
                      <w:sizeAuto/>
                      <w:default w:val="0"/>
                      <w:checked w:val="0"/>
                    </w:checkBox>
                  </w:ffData>
                </w:fldChar>
              </w:r>
              <w:r>
                <w:instrText xml:space="preserve"> FORMCHECKBOX </w:instrText>
              </w:r>
              <w:r w:rsidR="0075573E">
                <w:fldChar w:fldCharType="separate"/>
              </w:r>
              <w:r w:rsidR="0075573E">
                <w:fldChar w:fldCharType="end"/>
              </w:r>
              <w:r>
                <w:rPr>
                  <w:rFonts w:hint="eastAsia"/>
                </w:rPr>
                <w:t xml:space="preserve"> Edible mushroom cultivation (soil cultivation or mulch cultivation)</w:t>
              </w:r>
              <w:r w:rsidR="0075573E">
                <w:fldChar w:fldCharType="begin">
                  <w:ffData>
                    <w:name w:val="复选框型13"/>
                    <w:enabled/>
                    <w:calcOnExit w:val="0"/>
                    <w:checkBox>
                      <w:sizeAuto/>
                      <w:default w:val="0"/>
                      <w:checked w:val="0"/>
                    </w:checkBox>
                  </w:ffData>
                </w:fldChar>
              </w:r>
              <w:r>
                <w:instrText xml:space="preserve"> FORMCHECKBOX </w:instrText>
              </w:r>
              <w:r w:rsidR="0075573E">
                <w:fldChar w:fldCharType="separate"/>
              </w:r>
              <w:r w:rsidR="0075573E">
                <w:fldChar w:fldCharType="end"/>
              </w:r>
              <w:r>
                <w:rPr>
                  <w:rFonts w:hint="eastAsia"/>
                </w:rPr>
                <w:t xml:space="preserve"> Sprout </w:t>
              </w:r>
              <w:r w:rsidR="00015FD0">
                <w:rPr>
                  <w:rFonts w:hint="eastAsia"/>
                </w:rPr>
                <w:t xml:space="preserve">production </w:t>
              </w:r>
              <w:r w:rsidR="0075573E">
                <w:fldChar w:fldCharType="begin">
                  <w:ffData>
                    <w:name w:val="复选框型13"/>
                    <w:enabled/>
                    <w:calcOnExit w:val="0"/>
                    <w:checkBox>
                      <w:sizeAuto/>
                      <w:default w:val="0"/>
                      <w:checked w:val="0"/>
                    </w:checkBox>
                  </w:ffData>
                </w:fldChar>
              </w:r>
              <w:r w:rsidR="00015FD0">
                <w:instrText xml:space="preserve"> FORMCHECKBOX </w:instrText>
              </w:r>
              <w:r w:rsidR="0075573E">
                <w:fldChar w:fldCharType="separate"/>
              </w:r>
              <w:r w:rsidR="0075573E">
                <w:fldChar w:fldCharType="end"/>
              </w:r>
              <w:r w:rsidR="0075573E" w:rsidRPr="00A11A52">
                <w:t xml:space="preserve"> Wild collection</w:t>
              </w:r>
              <w:r w:rsidR="00E67143" w:rsidRPr="006A0FEF">
                <w:rPr>
                  <w:rFonts w:hint="eastAsia"/>
                </w:rPr>
                <w:t xml:space="preserve">. </w:t>
              </w:r>
              <w:r w:rsidR="00551AA0">
                <w:rPr>
                  <w:rFonts w:hint="eastAsia"/>
                </w:rPr>
                <w:t xml:space="preserve">If yes, </w:t>
              </w:r>
              <w:r>
                <w:rPr>
                  <w:rFonts w:hint="eastAsia"/>
                </w:rPr>
                <w:t xml:space="preserve">please </w:t>
              </w:r>
              <w:r w:rsidR="00664797">
                <w:rPr>
                  <w:rFonts w:hint="eastAsia"/>
                </w:rPr>
                <w:t>fill in the corresponding</w:t>
              </w:r>
              <w:r w:rsidR="00892C35">
                <w:rPr>
                  <w:rFonts w:hint="eastAsia"/>
                </w:rPr>
                <w:t xml:space="preserve"> section</w:t>
              </w:r>
              <w:r w:rsidR="00015FD0">
                <w:rPr>
                  <w:rFonts w:hint="eastAsia"/>
                </w:rPr>
                <w:t>:</w:t>
              </w:r>
            </w:ins>
          </w:p>
          <w:p w14:paraId="65BC45AA" w14:textId="6943D68F" w:rsidR="0075573E" w:rsidRDefault="00DE4DAC" w:rsidP="00A11A52">
            <w:pPr>
              <w:spacing w:line="360" w:lineRule="exact"/>
              <w:rPr>
                <w:ins w:id="90" w:author="Shao" w:date="2025-03-03T15:07:00Z" w16du:dateUtc="2025-03-03T07:07:00Z"/>
              </w:rPr>
            </w:pPr>
            <w:ins w:id="91" w:author="Shao" w:date="2025-03-03T15:07:00Z" w16du:dateUtc="2025-03-03T07:07:00Z">
              <w:r w:rsidRPr="000B6B5A">
                <w:rPr>
                  <w:rFonts w:hint="eastAsia"/>
                  <w:b/>
                </w:rPr>
                <w:t xml:space="preserve">For sprouts, please fill in </w:t>
              </w:r>
              <w:r w:rsidRPr="008A786D">
                <w:rPr>
                  <w:rFonts w:hint="eastAsia"/>
                </w:rPr>
                <w:t xml:space="preserve">both </w:t>
              </w:r>
              <w:r>
                <w:rPr>
                  <w:rFonts w:hint="eastAsia"/>
                </w:rPr>
                <w:t>3 plant production and 3.</w:t>
              </w:r>
              <w:r w:rsidR="00D36225">
                <w:rPr>
                  <w:rFonts w:hint="eastAsia"/>
                </w:rPr>
                <w:t xml:space="preserve">10 </w:t>
              </w:r>
              <w:r>
                <w:rPr>
                  <w:rFonts w:hint="eastAsia"/>
                </w:rPr>
                <w:t>sprouts in the corresponding section;</w:t>
              </w:r>
              <w:r w:rsidR="001E52CB">
                <w:rPr>
                  <w:rFonts w:hint="eastAsia"/>
                  <w:b/>
                </w:rPr>
                <w:t xml:space="preserve"> for wild collection, </w:t>
              </w:r>
              <w:r w:rsidR="008A786D" w:rsidRPr="008A786D">
                <w:rPr>
                  <w:rFonts w:hint="eastAsia"/>
                </w:rPr>
                <w:t xml:space="preserve">please </w:t>
              </w:r>
              <w:r>
                <w:rPr>
                  <w:rFonts w:hint="eastAsia"/>
                </w:rPr>
                <w:t>fill in 4</w:t>
              </w:r>
              <w:r w:rsidR="008A786D" w:rsidRPr="008A786D">
                <w:rPr>
                  <w:rFonts w:hint="eastAsia"/>
                </w:rPr>
                <w:t xml:space="preserve"> ; for </w:t>
              </w:r>
              <w:r w:rsidR="005E77B2" w:rsidRPr="005E77B2">
                <w:rPr>
                  <w:rFonts w:hint="eastAsia"/>
                  <w:b/>
                </w:rPr>
                <w:t xml:space="preserve">edible mushroom </w:t>
              </w:r>
              <w:r w:rsidR="005E77B2">
                <w:rPr>
                  <w:rFonts w:hint="eastAsia"/>
                </w:rPr>
                <w:t xml:space="preserve">cultivation, please </w:t>
              </w:r>
              <w:r>
                <w:rPr>
                  <w:rFonts w:hint="eastAsia"/>
                </w:rPr>
                <w:t>fill in 5</w:t>
              </w:r>
            </w:ins>
          </w:p>
          <w:p w14:paraId="60AD184F" w14:textId="77777777" w:rsidR="00682C25" w:rsidRPr="006C14E0" w:rsidRDefault="00BE6B86" w:rsidP="00A11A52">
            <w:pPr>
              <w:spacing w:line="360" w:lineRule="exact"/>
              <w:rPr>
                <w:highlight w:val="yellow"/>
              </w:rPr>
            </w:pPr>
            <w:r w:rsidRPr="006C14E0">
              <w:rPr>
                <w:rFonts w:hint="eastAsia"/>
                <w:highlight w:val="yellow"/>
              </w:rPr>
              <w:t xml:space="preserve">1.1.3 </w:t>
            </w:r>
            <w:r w:rsidRPr="006C14E0">
              <w:rPr>
                <w:rFonts w:hint="eastAsia"/>
                <w:highlight w:val="yellow"/>
              </w:rPr>
              <w:t>认证产品的预期用途</w:t>
            </w:r>
            <w:r w:rsidR="00682C25" w:rsidRPr="006C14E0">
              <w:rPr>
                <w:highlight w:val="yellow"/>
              </w:rPr>
              <w:t>Intended Use of Certified Products</w:t>
            </w:r>
            <w:r w:rsidRPr="006C14E0">
              <w:rPr>
                <w:rFonts w:hint="eastAsia"/>
                <w:highlight w:val="yellow"/>
              </w:rPr>
              <w:t>：</w:t>
            </w:r>
          </w:p>
          <w:p w14:paraId="385D81DB" w14:textId="6340B89B" w:rsidR="00682C25" w:rsidRPr="006C14E0" w:rsidRDefault="00BE6B86" w:rsidP="00682C25">
            <w:pPr>
              <w:spacing w:line="360" w:lineRule="exact"/>
              <w:ind w:firstLineChars="200" w:firstLine="420"/>
              <w:rPr>
                <w:highlight w:val="yellow"/>
              </w:rPr>
            </w:pPr>
            <w:ins w:id="92" w:author="Shao" w:date="2025-03-03T15:07:00Z" w16du:dateUtc="2025-03-03T07:07:00Z">
              <w:r w:rsidRPr="006C14E0">
                <w:rPr>
                  <w:highlight w:val="yellow"/>
                </w:rPr>
                <w:fldChar w:fldCharType="begin">
                  <w:ffData>
                    <w:name w:val="复选框型13"/>
                    <w:enabled/>
                    <w:calcOnExit w:val="0"/>
                    <w:checkBox>
                      <w:sizeAuto/>
                      <w:default w:val="0"/>
                      <w:checked w:val="0"/>
                    </w:checkBox>
                  </w:ffData>
                </w:fldChar>
              </w:r>
              <w:r w:rsidRPr="006C14E0">
                <w:rPr>
                  <w:highlight w:val="yellow"/>
                </w:rPr>
                <w:instrText xml:space="preserve"> FORMCHECKBOX </w:instrText>
              </w:r>
              <w:r w:rsidRPr="006C14E0">
                <w:rPr>
                  <w:highlight w:val="yellow"/>
                </w:rPr>
              </w:r>
              <w:r w:rsidRPr="006C14E0">
                <w:rPr>
                  <w:highlight w:val="yellow"/>
                </w:rPr>
                <w:fldChar w:fldCharType="separate"/>
              </w:r>
              <w:r w:rsidRPr="006C14E0">
                <w:rPr>
                  <w:highlight w:val="yellow"/>
                </w:rPr>
                <w:fldChar w:fldCharType="end"/>
              </w:r>
            </w:ins>
            <w:r w:rsidR="001D45E5" w:rsidRPr="006C14E0">
              <w:rPr>
                <w:rFonts w:hint="eastAsia"/>
                <w:highlight w:val="yellow"/>
              </w:rPr>
              <w:t>A</w:t>
            </w:r>
            <w:r w:rsidRPr="006C14E0">
              <w:rPr>
                <w:rFonts w:hint="eastAsia"/>
                <w:highlight w:val="yellow"/>
              </w:rPr>
              <w:t>作为食品或食品原料的初级农产品，以及繁殖材料；</w:t>
            </w:r>
            <w:r w:rsidR="00682C25" w:rsidRPr="006C14E0">
              <w:rPr>
                <w:szCs w:val="21"/>
                <w:highlight w:val="yellow"/>
              </w:rPr>
              <w:t xml:space="preserve"> Unprocessed plants and plant products, including seeds and other plant reproductive material</w:t>
            </w:r>
            <w:r w:rsidR="00682C25" w:rsidRPr="006C14E0">
              <w:rPr>
                <w:rFonts w:hint="eastAsia"/>
                <w:szCs w:val="21"/>
                <w:highlight w:val="yellow"/>
              </w:rPr>
              <w:t>；</w:t>
            </w:r>
            <w:r w:rsidR="00682C25" w:rsidRPr="006C14E0">
              <w:rPr>
                <w:highlight w:val="yellow"/>
              </w:rPr>
              <w:t xml:space="preserve"> </w:t>
            </w:r>
          </w:p>
          <w:p w14:paraId="02C97A8E" w14:textId="12F6A808" w:rsidR="00BE6B86" w:rsidRPr="00BE6B86" w:rsidRDefault="00BE6B86" w:rsidP="00682C25">
            <w:pPr>
              <w:spacing w:line="360" w:lineRule="exact"/>
              <w:ind w:firstLineChars="200" w:firstLine="420"/>
            </w:pPr>
            <w:ins w:id="93" w:author="Shao" w:date="2025-03-03T15:07:00Z" w16du:dateUtc="2025-03-03T07:07:00Z">
              <w:r w:rsidRPr="006C14E0">
                <w:rPr>
                  <w:highlight w:val="yellow"/>
                </w:rPr>
                <w:fldChar w:fldCharType="begin">
                  <w:ffData>
                    <w:name w:val="复选框型13"/>
                    <w:enabled/>
                    <w:calcOnExit w:val="0"/>
                    <w:checkBox>
                      <w:sizeAuto/>
                      <w:default w:val="0"/>
                      <w:checked w:val="0"/>
                    </w:checkBox>
                  </w:ffData>
                </w:fldChar>
              </w:r>
              <w:r w:rsidRPr="006C14E0">
                <w:rPr>
                  <w:highlight w:val="yellow"/>
                </w:rPr>
                <w:instrText xml:space="preserve"> FORMCHECKBOX </w:instrText>
              </w:r>
              <w:r w:rsidRPr="006C14E0">
                <w:rPr>
                  <w:highlight w:val="yellow"/>
                </w:rPr>
              </w:r>
              <w:r w:rsidRPr="006C14E0">
                <w:rPr>
                  <w:highlight w:val="yellow"/>
                </w:rPr>
                <w:fldChar w:fldCharType="separate"/>
              </w:r>
              <w:r w:rsidRPr="006C14E0">
                <w:rPr>
                  <w:highlight w:val="yellow"/>
                </w:rPr>
                <w:fldChar w:fldCharType="end"/>
              </w:r>
            </w:ins>
            <w:r w:rsidR="001D45E5" w:rsidRPr="006C14E0">
              <w:rPr>
                <w:rFonts w:hint="eastAsia"/>
                <w:highlight w:val="yellow"/>
              </w:rPr>
              <w:t>E</w:t>
            </w:r>
            <w:r w:rsidRPr="006C14E0">
              <w:rPr>
                <w:rFonts w:hint="eastAsia"/>
                <w:highlight w:val="yellow"/>
              </w:rPr>
              <w:t>作为饲料原料的初级农产品</w:t>
            </w:r>
            <w:r w:rsidR="00682C25" w:rsidRPr="006C14E0">
              <w:rPr>
                <w:rFonts w:hint="eastAsia"/>
                <w:highlight w:val="yellow"/>
              </w:rPr>
              <w:t>；</w:t>
            </w:r>
            <w:r w:rsidR="00682C25" w:rsidRPr="006C14E0">
              <w:rPr>
                <w:rFonts w:hint="eastAsia"/>
                <w:szCs w:val="21"/>
                <w:highlight w:val="yellow"/>
              </w:rPr>
              <w:t>Fee</w:t>
            </w:r>
            <w:r w:rsidR="00682C25" w:rsidRPr="006C14E0">
              <w:rPr>
                <w:szCs w:val="21"/>
                <w:highlight w:val="yellow"/>
              </w:rPr>
              <w:t>d</w:t>
            </w:r>
            <w:r w:rsidR="00682C25" w:rsidRPr="006C14E0">
              <w:rPr>
                <w:rFonts w:hint="eastAsia"/>
                <w:szCs w:val="21"/>
                <w:highlight w:val="yellow"/>
              </w:rPr>
              <w:t xml:space="preserve"> </w:t>
            </w:r>
            <w:r w:rsidR="00682C25" w:rsidRPr="006C14E0">
              <w:rPr>
                <w:rFonts w:hint="eastAsia"/>
                <w:highlight w:val="yellow"/>
              </w:rPr>
              <w:t>。</w:t>
            </w:r>
          </w:p>
        </w:tc>
      </w:tr>
      <w:tr w:rsidR="00FD47BD" w14:paraId="17269CFF" w14:textId="77777777" w:rsidTr="002D13CD">
        <w:trPr>
          <w:trHeight w:val="420"/>
          <w:jc w:val="center"/>
          <w:trPrChange w:id="94" w:author="Shao" w:date="2025-03-03T15:07:00Z" w16du:dateUtc="2025-03-03T07:07:00Z">
            <w:trPr>
              <w:gridAfter w:val="0"/>
              <w:trHeight w:val="420"/>
              <w:jc w:val="center"/>
            </w:trPr>
          </w:trPrChange>
        </w:trPr>
        <w:tc>
          <w:tcPr>
            <w:tcW w:w="10726" w:type="dxa"/>
            <w:gridSpan w:val="18"/>
            <w:tcPrChange w:id="95" w:author="Shao" w:date="2025-03-03T15:07:00Z" w16du:dateUtc="2025-03-03T07:07:00Z">
              <w:tcPr>
                <w:tcW w:w="10404" w:type="dxa"/>
                <w:gridSpan w:val="29"/>
              </w:tcPr>
            </w:tcPrChange>
          </w:tcPr>
          <w:p w14:paraId="76F7AFF7" w14:textId="1BFFFB59" w:rsidR="008B3AD2" w:rsidRDefault="00DE4DAC" w:rsidP="00D0495C">
            <w:pPr>
              <w:spacing w:line="360" w:lineRule="exact"/>
              <w:rPr>
                <w:b/>
                <w:bCs/>
              </w:rPr>
            </w:pPr>
            <w:r w:rsidRPr="000B6B5A">
              <w:rPr>
                <w:rFonts w:hint="eastAsia"/>
                <w:b/>
                <w:bCs/>
              </w:rPr>
              <w:t xml:space="preserve">1.2 </w:t>
            </w:r>
            <w:r w:rsidR="00FD47BD" w:rsidRPr="000B6B5A">
              <w:rPr>
                <w:rFonts w:hint="eastAsia"/>
                <w:b/>
                <w:bCs/>
              </w:rPr>
              <w:t>认证</w:t>
            </w:r>
            <w:r w:rsidR="007A1E80">
              <w:rPr>
                <w:rFonts w:hint="eastAsia"/>
                <w:b/>
                <w:bCs/>
              </w:rPr>
              <w:t>历史</w:t>
            </w:r>
            <w:r w:rsidR="004074C0">
              <w:rPr>
                <w:rFonts w:hint="eastAsia"/>
                <w:b/>
                <w:bCs/>
              </w:rPr>
              <w:t>（初评不适用）</w:t>
            </w:r>
            <w:ins w:id="96" w:author="Shao" w:date="2025-03-03T15:07:00Z" w16du:dateUtc="2025-03-03T07:07:00Z">
              <w:r w:rsidRPr="000B6B5A">
                <w:rPr>
                  <w:rFonts w:hint="eastAsia"/>
                  <w:b/>
                  <w:bCs/>
                </w:rPr>
                <w:t xml:space="preserve">Certification </w:t>
              </w:r>
              <w:r w:rsidR="007A1E80">
                <w:rPr>
                  <w:rFonts w:hint="eastAsia"/>
                  <w:b/>
                  <w:bCs/>
                </w:rPr>
                <w:t xml:space="preserve">history </w:t>
              </w:r>
              <w:r w:rsidR="004074C0">
                <w:rPr>
                  <w:rFonts w:hint="eastAsia"/>
                  <w:b/>
                  <w:bCs/>
                </w:rPr>
                <w:t>(not applicable for initial evaluation</w:t>
              </w:r>
              <w:r w:rsidR="007A1E80">
                <w:rPr>
                  <w:rFonts w:hint="eastAsia"/>
                  <w:b/>
                  <w:bCs/>
                </w:rPr>
                <w:t>)</w:t>
              </w:r>
            </w:ins>
            <w:r w:rsidR="007A1E80">
              <w:rPr>
                <w:rFonts w:hint="eastAsia"/>
                <w:b/>
                <w:bCs/>
              </w:rPr>
              <w:t xml:space="preserve">          </w:t>
            </w:r>
            <w:r w:rsidR="00273155">
              <w:rPr>
                <w:rFonts w:hint="eastAsia"/>
                <w:b/>
                <w:bCs/>
              </w:rPr>
              <w:t xml:space="preserve"> </w:t>
            </w:r>
            <w:r w:rsidR="007A1E80">
              <w:rPr>
                <w:rFonts w:hint="eastAsia"/>
                <w:b/>
                <w:bCs/>
              </w:rPr>
              <w:t xml:space="preserve"> </w:t>
            </w:r>
            <w:r w:rsidR="0075573E">
              <w:fldChar w:fldCharType="begin">
                <w:ffData>
                  <w:name w:val="复选框型13"/>
                  <w:enabled/>
                  <w:calcOnExit w:val="0"/>
                  <w:checkBox>
                    <w:sizeAuto/>
                    <w:default w:val="0"/>
                    <w:checked w:val="0"/>
                  </w:checkBox>
                </w:ffData>
              </w:fldChar>
            </w:r>
            <w:r w:rsidR="007A1E80">
              <w:instrText xml:space="preserve"> FORMCHECKBOX </w:instrText>
            </w:r>
            <w:r w:rsidR="0075573E">
              <w:fldChar w:fldCharType="separate"/>
            </w:r>
            <w:r w:rsidR="0075573E">
              <w:fldChar w:fldCharType="end"/>
            </w:r>
            <w:r w:rsidR="007A1E80">
              <w:rPr>
                <w:rPrChange w:id="97" w:author="Shao" w:date="2025-03-03T15:07:00Z" w16du:dateUtc="2025-03-03T07:07:00Z">
                  <w:rPr>
                    <w:b/>
                  </w:rPr>
                </w:rPrChange>
              </w:rPr>
              <w:t xml:space="preserve"> </w:t>
            </w:r>
            <w:r w:rsidR="007A1E80" w:rsidRPr="007A1E80">
              <w:rPr>
                <w:rFonts w:hint="eastAsia"/>
                <w:b/>
              </w:rPr>
              <w:t>无关</w:t>
            </w:r>
            <w:ins w:id="98" w:author="Shao" w:date="2025-03-03T15:07:00Z" w16du:dateUtc="2025-03-03T07:07:00Z">
              <w:r w:rsidR="00D0495C">
                <w:rPr>
                  <w:rFonts w:hint="eastAsia"/>
                  <w:b/>
                </w:rPr>
                <w:t>N/A</w:t>
              </w:r>
            </w:ins>
          </w:p>
        </w:tc>
      </w:tr>
      <w:tr w:rsidR="00FD47BD" w14:paraId="1272F574" w14:textId="77777777" w:rsidTr="002D13CD">
        <w:trPr>
          <w:trHeight w:val="420"/>
          <w:jc w:val="center"/>
          <w:trPrChange w:id="99" w:author="Shao" w:date="2025-03-03T15:07:00Z" w16du:dateUtc="2025-03-03T07:07:00Z">
            <w:trPr>
              <w:gridAfter w:val="0"/>
              <w:trHeight w:val="420"/>
              <w:jc w:val="center"/>
            </w:trPr>
          </w:trPrChange>
        </w:trPr>
        <w:tc>
          <w:tcPr>
            <w:tcW w:w="10726" w:type="dxa"/>
            <w:gridSpan w:val="18"/>
            <w:tcPrChange w:id="100" w:author="Shao" w:date="2025-03-03T15:07:00Z" w16du:dateUtc="2025-03-03T07:07:00Z">
              <w:tcPr>
                <w:tcW w:w="10404" w:type="dxa"/>
                <w:gridSpan w:val="29"/>
              </w:tcPr>
            </w:tcPrChange>
          </w:tcPr>
          <w:p w14:paraId="3F619A29" w14:textId="749F01D5" w:rsidR="008B3AD2" w:rsidRDefault="00E67143" w:rsidP="00273155">
            <w:pPr>
              <w:spacing w:line="360" w:lineRule="exact"/>
              <w:jc w:val="left"/>
              <w:rPr>
                <w:ins w:id="101" w:author="Shao" w:date="2025-03-03T15:07:00Z" w16du:dateUtc="2025-03-03T07:07:00Z"/>
              </w:rPr>
            </w:pPr>
            <w:smartTag w:uri="urn:schemas-microsoft-com:office:smarttags" w:element="chsdate">
              <w:smartTagPr>
                <w:attr w:name="IsROCDate" w:val="False"/>
                <w:attr w:name="IsLunarDate" w:val="False"/>
                <w:attr w:name="Day" w:val="30"/>
                <w:attr w:name="Month" w:val="12"/>
                <w:attr w:name="Year" w:val="1899"/>
              </w:smartTagPr>
              <w:r>
                <w:rPr>
                  <w:rFonts w:hint="eastAsia"/>
                </w:rPr>
                <w:t>1.2.</w:t>
              </w:r>
              <w:r w:rsidR="00E46DCC">
                <w:rPr>
                  <w:rFonts w:hint="eastAsia"/>
                </w:rPr>
                <w:t>1</w:t>
              </w:r>
            </w:smartTag>
            <w:r w:rsidR="00FD47BD">
              <w:rPr>
                <w:rFonts w:hint="eastAsia"/>
              </w:rPr>
              <w:t>生产单元初次通过有机认证的年份：</w:t>
            </w:r>
            <w:r w:rsidRPr="000B6B5A">
              <w:rPr>
                <w:rFonts w:hint="eastAsia"/>
                <w:u w:val="single"/>
              </w:rPr>
              <w:t xml:space="preserve">       </w:t>
            </w:r>
            <w:r>
              <w:rPr>
                <w:rFonts w:hint="eastAsia"/>
              </w:rPr>
              <w:t>年</w:t>
            </w:r>
            <w:ins w:id="102" w:author="Shao" w:date="2025-03-03T15:07:00Z" w16du:dateUtc="2025-03-03T07:07:00Z">
              <w:r w:rsidR="00FD47BD">
                <w:rPr>
                  <w:rFonts w:hint="eastAsia"/>
                </w:rPr>
                <w:t xml:space="preserve">Year of first organic certification of the production unit: </w:t>
              </w:r>
              <w:r w:rsidR="00D0495C">
                <w:rPr>
                  <w:rFonts w:hint="eastAsia"/>
                  <w:u w:val="single"/>
                </w:rPr>
                <w:t xml:space="preserve">        </w:t>
              </w:r>
              <w:r w:rsidR="00DE4DAC">
                <w:rPr>
                  <w:rFonts w:hint="eastAsia"/>
                </w:rPr>
                <w:t>Year</w:t>
              </w:r>
            </w:ins>
          </w:p>
          <w:p w14:paraId="1E63E13A" w14:textId="7285330A" w:rsidR="008B3AD2" w:rsidRDefault="00DE4DAC">
            <w:pPr>
              <w:spacing w:line="360" w:lineRule="exact"/>
            </w:pPr>
            <w:ins w:id="103" w:author="Shao" w:date="2025-03-03T15:07:00Z" w16du:dateUtc="2025-03-03T07:07:00Z">
              <w:r>
                <w:rPr>
                  <w:rFonts w:hint="eastAsia"/>
                </w:rPr>
                <w:t>1</w:t>
              </w:r>
            </w:ins>
            <w:r>
              <w:rPr>
                <w:rFonts w:hint="eastAsia"/>
              </w:rPr>
              <w:t>.2.</w:t>
            </w:r>
            <w:ins w:id="104" w:author="Shao" w:date="2025-03-03T15:07:00Z" w16du:dateUtc="2025-03-03T07:07:00Z">
              <w:r w:rsidR="00E46DCC">
                <w:rPr>
                  <w:rFonts w:hint="eastAsia"/>
                </w:rPr>
                <w:t>2</w:t>
              </w:r>
              <w:r w:rsidR="00E46DCC">
                <w:rPr>
                  <w:rFonts w:hint="eastAsia"/>
                </w:rPr>
                <w:t>上次认证结果</w:t>
              </w:r>
              <w:r w:rsidR="00273155">
                <w:rPr>
                  <w:rFonts w:hint="eastAsia"/>
                </w:rPr>
                <w:t>Last certification results:</w:t>
              </w:r>
              <w:r w:rsidR="00A76162">
                <w:fldChar w:fldCharType="begin">
                  <w:ffData>
                    <w:name w:val="复选框型13"/>
                    <w:enabled/>
                    <w:calcOnExit w:val="0"/>
                    <w:checkBox>
                      <w:sizeAuto/>
                      <w:default w:val="0"/>
                      <w:checked w:val="0"/>
                    </w:checkBox>
                  </w:ffData>
                </w:fldChar>
              </w:r>
              <w:r w:rsidR="007B7851">
                <w:instrText xml:space="preserve"> FORMCHECKBOX </w:instrText>
              </w:r>
              <w:r w:rsidR="00A76162">
                <w:fldChar w:fldCharType="separate"/>
              </w:r>
              <w:r w:rsidR="00A76162">
                <w:fldChar w:fldCharType="end"/>
              </w:r>
              <w:r w:rsidR="007B7851">
                <w:rPr>
                  <w:rFonts w:hint="eastAsia"/>
                </w:rPr>
                <w:t>有机转换认证</w:t>
              </w:r>
              <w:r w:rsidR="007B7851">
                <w:rPr>
                  <w:rFonts w:hint="eastAsia"/>
                </w:rPr>
                <w:t>Organic conversion certification</w:t>
              </w:r>
            </w:ins>
            <w:r w:rsidR="007B7851">
              <w:rPr>
                <w:rFonts w:hint="eastAsia"/>
              </w:rPr>
              <w:t xml:space="preserve">    </w:t>
            </w:r>
            <w:r w:rsidR="0075573E">
              <w:fldChar w:fldCharType="begin">
                <w:ffData>
                  <w:name w:val="复选框型13"/>
                  <w:enabled/>
                  <w:calcOnExit w:val="0"/>
                  <w:checkBox>
                    <w:sizeAuto/>
                    <w:default w:val="0"/>
                    <w:checked w:val="0"/>
                  </w:checkBox>
                </w:ffData>
              </w:fldChar>
            </w:r>
            <w:r w:rsidR="007B7851">
              <w:instrText xml:space="preserve"> FORMCHECKBOX </w:instrText>
            </w:r>
            <w:r w:rsidR="0075573E">
              <w:fldChar w:fldCharType="separate"/>
            </w:r>
            <w:r w:rsidR="0075573E">
              <w:fldChar w:fldCharType="end"/>
            </w:r>
            <w:ins w:id="105" w:author="Shao" w:date="2025-03-03T15:07:00Z" w16du:dateUtc="2025-03-03T07:07:00Z">
              <w:r w:rsidR="007B7851">
                <w:rPr>
                  <w:rFonts w:hint="eastAsia"/>
                </w:rPr>
                <w:t>有机认证</w:t>
              </w:r>
            </w:ins>
            <w:r w:rsidR="007B7851">
              <w:rPr>
                <w:rFonts w:hint="eastAsia"/>
              </w:rPr>
              <w:t xml:space="preserve"> Organic certification</w:t>
            </w:r>
          </w:p>
          <w:p w14:paraId="738E360C" w14:textId="77777777" w:rsidR="00E46DCC" w:rsidRPr="000B6B5A" w:rsidRDefault="00E67143" w:rsidP="000B6B5A">
            <w:pPr>
              <w:spacing w:line="360" w:lineRule="exact"/>
              <w:rPr>
                <w:u w:val="single"/>
              </w:rPr>
            </w:pPr>
            <w:smartTag w:uri="urn:schemas-microsoft-com:office:smarttags" w:element="chsdate">
              <w:smartTagPr>
                <w:attr w:name="IsROCDate" w:val="False"/>
                <w:attr w:name="IsLunarDate" w:val="False"/>
                <w:attr w:name="Day" w:val="30"/>
                <w:attr w:name="Month" w:val="12"/>
                <w:attr w:name="Year" w:val="1899"/>
              </w:smartTagPr>
              <w:r>
                <w:rPr>
                  <w:rFonts w:hint="eastAsia"/>
                </w:rPr>
                <w:t>1.2.</w:t>
              </w:r>
              <w:r w:rsidR="00E46DCC">
                <w:rPr>
                  <w:rFonts w:hint="eastAsia"/>
                </w:rPr>
                <w:t>3</w:t>
              </w:r>
            </w:smartTag>
            <w:r w:rsidR="00E46DCC">
              <w:rPr>
                <w:rFonts w:hint="eastAsia"/>
              </w:rPr>
              <w:t xml:space="preserve"> </w:t>
            </w:r>
            <w:r w:rsidR="00E46DCC">
              <w:rPr>
                <w:rFonts w:hint="eastAsia"/>
              </w:rPr>
              <w:t>转换期结束时间（适用于上年度获得有机转换认证的生产单元）：</w:t>
            </w:r>
            <w:r>
              <w:rPr>
                <w:rFonts w:hint="eastAsia"/>
              </w:rPr>
              <w:t xml:space="preserve"> </w:t>
            </w:r>
            <w:r w:rsidRPr="000B6B5A">
              <w:rPr>
                <w:rFonts w:hint="eastAsia"/>
                <w:u w:val="single"/>
              </w:rPr>
              <w:t xml:space="preserve">     </w:t>
            </w:r>
            <w:r w:rsidRPr="00E67143">
              <w:rPr>
                <w:rFonts w:hint="eastAsia"/>
              </w:rPr>
              <w:t>年</w:t>
            </w:r>
            <w:r w:rsidRPr="000B6B5A">
              <w:rPr>
                <w:rFonts w:hint="eastAsia"/>
                <w:u w:val="single"/>
              </w:rPr>
              <w:t xml:space="preserve">     </w:t>
            </w:r>
            <w:r w:rsidRPr="00E67143">
              <w:rPr>
                <w:rFonts w:hint="eastAsia"/>
              </w:rPr>
              <w:t>月</w:t>
            </w:r>
            <w:r w:rsidRPr="000B6B5A">
              <w:rPr>
                <w:rFonts w:hint="eastAsia"/>
                <w:u w:val="single"/>
              </w:rPr>
              <w:t xml:space="preserve">     </w:t>
            </w:r>
            <w:r w:rsidRPr="00E67143">
              <w:rPr>
                <w:rFonts w:hint="eastAsia"/>
              </w:rPr>
              <w:t>日</w:t>
            </w:r>
          </w:p>
          <w:p w14:paraId="78C428BC" w14:textId="2132B0D5" w:rsidR="008B3AD2" w:rsidRDefault="00E46DCC">
            <w:pPr>
              <w:spacing w:line="360" w:lineRule="exact"/>
              <w:rPr>
                <w:ins w:id="106" w:author="Shao" w:date="2025-03-03T15:07:00Z" w16du:dateUtc="2025-03-03T07:07:00Z"/>
                <w:u w:val="single"/>
              </w:rPr>
            </w:pPr>
            <w:ins w:id="107" w:author="Shao" w:date="2025-03-03T15:07:00Z" w16du:dateUtc="2025-03-03T07:07:00Z">
              <w:r>
                <w:rPr>
                  <w:rFonts w:hint="eastAsia"/>
                </w:rPr>
                <w:t xml:space="preserve">End of the conversion period (for production units certified as organic conversions in the previous year): </w:t>
              </w:r>
            </w:ins>
            <w:r w:rsidR="00273155">
              <w:rPr>
                <w:rFonts w:hint="eastAsia"/>
              </w:rPr>
              <w:t>____</w:t>
            </w:r>
            <w:ins w:id="108" w:author="Shao" w:date="2025-03-03T15:07:00Z" w16du:dateUtc="2025-03-03T07:07:00Z">
              <w:r w:rsidR="00DE4DAC" w:rsidRPr="00E67143">
                <w:rPr>
                  <w:rFonts w:hint="eastAsia"/>
                </w:rPr>
                <w:t>Year</w:t>
              </w:r>
            </w:ins>
            <w:r w:rsidR="00273155">
              <w:rPr>
                <w:rFonts w:hint="eastAsia"/>
              </w:rPr>
              <w:t>___</w:t>
            </w:r>
            <w:ins w:id="109" w:author="Shao" w:date="2025-03-03T15:07:00Z" w16du:dateUtc="2025-03-03T07:07:00Z">
              <w:r w:rsidR="00DE4DAC" w:rsidRPr="00E67143">
                <w:rPr>
                  <w:rFonts w:hint="eastAsia"/>
                </w:rPr>
                <w:t xml:space="preserve"> Month </w:t>
              </w:r>
            </w:ins>
            <w:r w:rsidR="00273155">
              <w:rPr>
                <w:rFonts w:hint="eastAsia"/>
              </w:rPr>
              <w:t>____</w:t>
            </w:r>
            <w:ins w:id="110" w:author="Shao" w:date="2025-03-03T15:07:00Z" w16du:dateUtc="2025-03-03T07:07:00Z">
              <w:r w:rsidR="00DE4DAC" w:rsidRPr="00E67143">
                <w:rPr>
                  <w:rFonts w:hint="eastAsia"/>
                </w:rPr>
                <w:t>Day</w:t>
              </w:r>
            </w:ins>
          </w:p>
          <w:p w14:paraId="185BBD1E" w14:textId="77777777" w:rsidR="00E67143" w:rsidRPr="00EA7180" w:rsidRDefault="00E67143" w:rsidP="000B6B5A">
            <w:pPr>
              <w:spacing w:line="360" w:lineRule="exact"/>
            </w:pPr>
          </w:p>
        </w:tc>
      </w:tr>
      <w:tr w:rsidR="005979E5" w:rsidRPr="00364A37" w14:paraId="39AB8B0A" w14:textId="77777777" w:rsidTr="002D13CD">
        <w:trPr>
          <w:jc w:val="center"/>
          <w:trPrChange w:id="111" w:author="Shao" w:date="2025-03-03T15:07:00Z" w16du:dateUtc="2025-03-03T07:07:00Z">
            <w:trPr>
              <w:gridAfter w:val="0"/>
              <w:jc w:val="center"/>
            </w:trPr>
          </w:trPrChange>
        </w:trPr>
        <w:tc>
          <w:tcPr>
            <w:tcW w:w="10726" w:type="dxa"/>
            <w:gridSpan w:val="18"/>
            <w:tcPrChange w:id="112" w:author="Shao" w:date="2025-03-03T15:07:00Z" w16du:dateUtc="2025-03-03T07:07:00Z">
              <w:tcPr>
                <w:tcW w:w="10404" w:type="dxa"/>
                <w:gridSpan w:val="29"/>
              </w:tcPr>
            </w:tcPrChange>
          </w:tcPr>
          <w:p w14:paraId="5F3F168A" w14:textId="7643D912" w:rsidR="008B3AD2" w:rsidRDefault="00DE4DAC" w:rsidP="00273155">
            <w:pPr>
              <w:spacing w:line="360" w:lineRule="exact"/>
              <w:jc w:val="left"/>
              <w:rPr>
                <w:szCs w:val="21"/>
              </w:rPr>
            </w:pPr>
            <w:r w:rsidRPr="000B6B5A">
              <w:rPr>
                <w:rFonts w:hint="eastAsia"/>
                <w:b/>
                <w:bCs/>
                <w:szCs w:val="21"/>
              </w:rPr>
              <w:t>1.3</w:t>
            </w:r>
            <w:ins w:id="113" w:author="Shao" w:date="2025-03-03T15:07:00Z" w16du:dateUtc="2025-03-03T07:07:00Z">
              <w:r w:rsidR="00607158" w:rsidRPr="000B6B5A">
                <w:rPr>
                  <w:rFonts w:hint="eastAsia"/>
                  <w:b/>
                  <w:bCs/>
                  <w:szCs w:val="21"/>
                </w:rPr>
                <w:t>．</w:t>
              </w:r>
              <w:r w:rsidR="005979E5" w:rsidRPr="000B6B5A">
                <w:rPr>
                  <w:rFonts w:hint="eastAsia"/>
                  <w:b/>
                  <w:bCs/>
                  <w:szCs w:val="21"/>
                </w:rPr>
                <w:t>上年度</w:t>
              </w:r>
              <w:r w:rsidR="00A9053B" w:rsidRPr="000B6B5A">
                <w:rPr>
                  <w:rFonts w:hint="eastAsia"/>
                  <w:b/>
                  <w:bCs/>
                  <w:szCs w:val="21"/>
                </w:rPr>
                <w:t>有机</w:t>
              </w:r>
              <w:r w:rsidR="005979E5" w:rsidRPr="000B6B5A">
                <w:rPr>
                  <w:rFonts w:hint="eastAsia"/>
                  <w:b/>
                  <w:bCs/>
                  <w:szCs w:val="21"/>
                </w:rPr>
                <w:t>认证不符合项</w:t>
              </w:r>
              <w:r w:rsidR="00607158" w:rsidRPr="000B6B5A">
                <w:rPr>
                  <w:rFonts w:hint="eastAsia"/>
                  <w:b/>
                  <w:bCs/>
                  <w:szCs w:val="21"/>
                </w:rPr>
                <w:t>及整改情况</w:t>
              </w:r>
              <w:r w:rsidR="004074C0">
                <w:rPr>
                  <w:rFonts w:hint="eastAsia"/>
                  <w:b/>
                  <w:bCs/>
                  <w:szCs w:val="21"/>
                </w:rPr>
                <w:t xml:space="preserve"> </w:t>
              </w:r>
            </w:ins>
            <w:r w:rsidR="00A9053B" w:rsidRPr="000B6B5A">
              <w:rPr>
                <w:rFonts w:hint="eastAsia"/>
                <w:b/>
                <w:bCs/>
                <w:szCs w:val="21"/>
              </w:rPr>
              <w:t xml:space="preserve">Organic </w:t>
            </w:r>
            <w:r w:rsidR="005979E5" w:rsidRPr="000B6B5A">
              <w:rPr>
                <w:rFonts w:hint="eastAsia"/>
                <w:b/>
                <w:bCs/>
                <w:szCs w:val="21"/>
              </w:rPr>
              <w:t xml:space="preserve">certification non-conformity </w:t>
            </w:r>
            <w:r w:rsidR="00607158" w:rsidRPr="000B6B5A">
              <w:rPr>
                <w:rFonts w:hint="eastAsia"/>
                <w:b/>
                <w:bCs/>
                <w:szCs w:val="21"/>
              </w:rPr>
              <w:t xml:space="preserve">and rectification </w:t>
            </w:r>
            <w:r w:rsidR="004074C0">
              <w:rPr>
                <w:rFonts w:hint="eastAsia"/>
                <w:b/>
                <w:bCs/>
                <w:szCs w:val="21"/>
              </w:rPr>
              <w:t xml:space="preserve">of </w:t>
            </w:r>
            <w:r w:rsidR="005979E5" w:rsidRPr="000B6B5A">
              <w:rPr>
                <w:rFonts w:hint="eastAsia"/>
                <w:b/>
                <w:bCs/>
                <w:szCs w:val="21"/>
              </w:rPr>
              <w:t xml:space="preserve">the previous year    </w:t>
            </w:r>
            <w:r w:rsidR="0075573E">
              <w:fldChar w:fldCharType="begin">
                <w:ffData>
                  <w:name w:val="复选框型13"/>
                  <w:enabled/>
                  <w:calcOnExit w:val="0"/>
                  <w:checkBox>
                    <w:sizeAuto/>
                    <w:default w:val="0"/>
                    <w:checked w:val="0"/>
                  </w:checkBox>
                </w:ffData>
              </w:fldChar>
            </w:r>
            <w:r w:rsidR="004074C0">
              <w:instrText xml:space="preserve"> FORMCHECKBOX </w:instrText>
            </w:r>
            <w:r w:rsidR="0075573E">
              <w:fldChar w:fldCharType="separate"/>
            </w:r>
            <w:r w:rsidR="0075573E">
              <w:fldChar w:fldCharType="end"/>
            </w:r>
            <w:r w:rsidR="004074C0">
              <w:rPr>
                <w:rPrChange w:id="114" w:author="Shao" w:date="2025-03-03T15:07:00Z" w16du:dateUtc="2025-03-03T07:07:00Z">
                  <w:rPr>
                    <w:b/>
                    <w:bCs/>
                    <w:szCs w:val="21"/>
                  </w:rPr>
                </w:rPrChange>
              </w:rPr>
              <w:t xml:space="preserve"> </w:t>
            </w:r>
            <w:r w:rsidR="004074C0">
              <w:rPr>
                <w:rFonts w:hint="eastAsia"/>
                <w:b/>
                <w:bCs/>
                <w:szCs w:val="21"/>
              </w:rPr>
              <w:t>无关</w:t>
            </w:r>
            <w:ins w:id="115" w:author="Shao" w:date="2025-03-03T15:07:00Z" w16du:dateUtc="2025-03-03T07:07:00Z">
              <w:r w:rsidR="00D0495C">
                <w:rPr>
                  <w:rFonts w:hint="eastAsia"/>
                  <w:b/>
                </w:rPr>
                <w:t>N/A</w:t>
              </w:r>
            </w:ins>
          </w:p>
          <w:p w14:paraId="12509D34" w14:textId="556EFFE0" w:rsidR="008B3AD2" w:rsidRDefault="005979E5">
            <w:pPr>
              <w:spacing w:line="360" w:lineRule="exact"/>
              <w:rPr>
                <w:bCs/>
                <w:szCs w:val="21"/>
              </w:rPr>
            </w:pPr>
            <w:r w:rsidRPr="000B6B5A">
              <w:rPr>
                <w:rFonts w:hint="eastAsia"/>
                <w:szCs w:val="21"/>
              </w:rPr>
              <w:t>（</w:t>
            </w:r>
            <w:r w:rsidRPr="00024C7C">
              <w:rPr>
                <w:rFonts w:hint="eastAsia"/>
              </w:rPr>
              <w:t>注：如不符合项和纠正措施内容较多，可另附表格。</w:t>
            </w:r>
            <w:r>
              <w:rPr>
                <w:rFonts w:hint="eastAsia"/>
              </w:rPr>
              <w:t>）</w:t>
            </w:r>
            <w:ins w:id="116" w:author="Shao" w:date="2025-03-03T15:07:00Z" w16du:dateUtc="2025-03-03T07:07:00Z">
              <w:r w:rsidR="00DE4DAC">
                <w:rPr>
                  <w:rFonts w:hint="eastAsia"/>
                </w:rPr>
                <w:t>(</w:t>
              </w:r>
              <w:r w:rsidR="00DE4DAC" w:rsidRPr="00024C7C">
                <w:rPr>
                  <w:rFonts w:hint="eastAsia"/>
                </w:rPr>
                <w:t>Note: If there are more non-conformities and corrective measures, a separate table can be attached.)</w:t>
              </w:r>
            </w:ins>
          </w:p>
        </w:tc>
      </w:tr>
      <w:tr w:rsidR="005979E5" w:rsidRPr="00364A37" w14:paraId="145DAA60" w14:textId="77777777" w:rsidTr="005D2336">
        <w:trPr>
          <w:jc w:val="center"/>
          <w:trPrChange w:id="117" w:author="Shao" w:date="2025-03-03T15:07:00Z" w16du:dateUtc="2025-03-03T07:07:00Z">
            <w:trPr>
              <w:gridAfter w:val="0"/>
              <w:jc w:val="center"/>
            </w:trPr>
          </w:trPrChange>
        </w:trPr>
        <w:tc>
          <w:tcPr>
            <w:tcW w:w="5823" w:type="dxa"/>
            <w:gridSpan w:val="10"/>
            <w:tcPrChange w:id="118" w:author="Shao" w:date="2025-03-03T15:07:00Z" w16du:dateUtc="2025-03-03T07:07:00Z">
              <w:tcPr>
                <w:tcW w:w="5578" w:type="dxa"/>
                <w:gridSpan w:val="15"/>
              </w:tcPr>
            </w:tcPrChange>
          </w:tcPr>
          <w:p w14:paraId="0501CC7D" w14:textId="1E5B1A0E" w:rsidR="008B3AD2" w:rsidRDefault="005979E5">
            <w:pPr>
              <w:spacing w:line="360" w:lineRule="exact"/>
              <w:rPr>
                <w:rFonts w:ascii="宋体" w:hAnsi="宋体" w:hint="eastAsia"/>
              </w:rPr>
            </w:pPr>
            <w:r w:rsidRPr="000B6B5A">
              <w:rPr>
                <w:rFonts w:hint="eastAsia"/>
                <w:szCs w:val="21"/>
              </w:rPr>
              <w:t>上年度提出的不符合项</w:t>
            </w:r>
            <w:ins w:id="119" w:author="Shao" w:date="2025-03-03T15:07:00Z" w16du:dateUtc="2025-03-03T07:07:00Z">
              <w:r w:rsidR="00DE4DAC" w:rsidRPr="000B6B5A">
                <w:rPr>
                  <w:rFonts w:hint="eastAsia"/>
                  <w:szCs w:val="21"/>
                </w:rPr>
                <w:t>Non-conformity proposed in the previous year</w:t>
              </w:r>
            </w:ins>
          </w:p>
        </w:tc>
        <w:tc>
          <w:tcPr>
            <w:tcW w:w="4903" w:type="dxa"/>
            <w:gridSpan w:val="8"/>
            <w:tcPrChange w:id="120" w:author="Shao" w:date="2025-03-03T15:07:00Z" w16du:dateUtc="2025-03-03T07:07:00Z">
              <w:tcPr>
                <w:tcW w:w="4826" w:type="dxa"/>
                <w:gridSpan w:val="14"/>
              </w:tcPr>
            </w:tcPrChange>
          </w:tcPr>
          <w:p w14:paraId="310E8052" w14:textId="28035138" w:rsidR="008B3AD2" w:rsidRDefault="00EC153C">
            <w:pPr>
              <w:spacing w:line="360" w:lineRule="exact"/>
              <w:rPr>
                <w:bCs/>
                <w:szCs w:val="21"/>
              </w:rPr>
            </w:pPr>
            <w:r w:rsidRPr="000B6B5A">
              <w:rPr>
                <w:rFonts w:hint="eastAsia"/>
                <w:szCs w:val="21"/>
              </w:rPr>
              <w:t>采取的纠正和纠正措施的实施情况</w:t>
            </w:r>
            <w:ins w:id="121" w:author="Shao" w:date="2025-03-03T15:07:00Z" w16du:dateUtc="2025-03-03T07:07:00Z">
              <w:r w:rsidR="00DE4DAC" w:rsidRPr="000B6B5A">
                <w:rPr>
                  <w:rFonts w:hint="eastAsia"/>
                  <w:szCs w:val="21"/>
                </w:rPr>
                <w:t>The implementation of corrective and corrective measures taken</w:t>
              </w:r>
            </w:ins>
          </w:p>
        </w:tc>
      </w:tr>
      <w:tr w:rsidR="005979E5" w:rsidRPr="00364A37" w14:paraId="1EC86380" w14:textId="77777777" w:rsidTr="005D2336">
        <w:trPr>
          <w:jc w:val="center"/>
          <w:trPrChange w:id="122" w:author="Shao" w:date="2025-03-03T15:07:00Z" w16du:dateUtc="2025-03-03T07:07:00Z">
            <w:trPr>
              <w:gridAfter w:val="0"/>
              <w:jc w:val="center"/>
            </w:trPr>
          </w:trPrChange>
        </w:trPr>
        <w:tc>
          <w:tcPr>
            <w:tcW w:w="5823" w:type="dxa"/>
            <w:gridSpan w:val="10"/>
            <w:tcPrChange w:id="123" w:author="Shao" w:date="2025-03-03T15:07:00Z" w16du:dateUtc="2025-03-03T07:07:00Z">
              <w:tcPr>
                <w:tcW w:w="5578" w:type="dxa"/>
                <w:gridSpan w:val="15"/>
              </w:tcPr>
            </w:tcPrChange>
          </w:tcPr>
          <w:p w14:paraId="685DDD85" w14:textId="77777777" w:rsidR="005979E5" w:rsidRPr="000B6B5A" w:rsidRDefault="005979E5" w:rsidP="000B6B5A">
            <w:pPr>
              <w:spacing w:line="360" w:lineRule="exact"/>
              <w:rPr>
                <w:b/>
                <w:szCs w:val="21"/>
              </w:rPr>
            </w:pPr>
          </w:p>
          <w:p w14:paraId="74081D71" w14:textId="77777777" w:rsidR="008A786D" w:rsidRPr="000B6B5A" w:rsidRDefault="008A786D" w:rsidP="000B6B5A">
            <w:pPr>
              <w:spacing w:line="360" w:lineRule="exact"/>
              <w:rPr>
                <w:b/>
                <w:szCs w:val="21"/>
              </w:rPr>
            </w:pPr>
          </w:p>
        </w:tc>
        <w:tc>
          <w:tcPr>
            <w:tcW w:w="4903" w:type="dxa"/>
            <w:gridSpan w:val="8"/>
            <w:tcPrChange w:id="124" w:author="Shao" w:date="2025-03-03T15:07:00Z" w16du:dateUtc="2025-03-03T07:07:00Z">
              <w:tcPr>
                <w:tcW w:w="4826" w:type="dxa"/>
                <w:gridSpan w:val="14"/>
              </w:tcPr>
            </w:tcPrChange>
          </w:tcPr>
          <w:p w14:paraId="765E67FE" w14:textId="77777777" w:rsidR="005979E5" w:rsidRPr="000B6B5A" w:rsidRDefault="005979E5" w:rsidP="000B6B5A">
            <w:pPr>
              <w:spacing w:line="360" w:lineRule="exact"/>
              <w:rPr>
                <w:rFonts w:ascii="宋体" w:hAnsi="宋体" w:hint="eastAsia"/>
                <w:b/>
              </w:rPr>
            </w:pPr>
          </w:p>
        </w:tc>
      </w:tr>
      <w:tr w:rsidR="005979E5" w:rsidRPr="00364A37" w14:paraId="422E4D6C" w14:textId="77777777" w:rsidTr="005D2336">
        <w:trPr>
          <w:jc w:val="center"/>
          <w:trPrChange w:id="125" w:author="Shao" w:date="2025-03-03T15:07:00Z" w16du:dateUtc="2025-03-03T07:07:00Z">
            <w:trPr>
              <w:gridAfter w:val="0"/>
              <w:jc w:val="center"/>
            </w:trPr>
          </w:trPrChange>
        </w:trPr>
        <w:tc>
          <w:tcPr>
            <w:tcW w:w="5823" w:type="dxa"/>
            <w:gridSpan w:val="10"/>
            <w:tcBorders>
              <w:bottom w:val="single" w:sz="4" w:space="0" w:color="auto"/>
            </w:tcBorders>
            <w:tcPrChange w:id="126" w:author="Shao" w:date="2025-03-03T15:07:00Z" w16du:dateUtc="2025-03-03T07:07:00Z">
              <w:tcPr>
                <w:tcW w:w="5578" w:type="dxa"/>
                <w:gridSpan w:val="15"/>
                <w:tcBorders>
                  <w:bottom w:val="single" w:sz="4" w:space="0" w:color="auto"/>
                </w:tcBorders>
              </w:tcPr>
            </w:tcPrChange>
          </w:tcPr>
          <w:p w14:paraId="089DF274" w14:textId="77777777" w:rsidR="005979E5" w:rsidRPr="000B6B5A" w:rsidRDefault="005979E5" w:rsidP="000B6B5A">
            <w:pPr>
              <w:spacing w:line="360" w:lineRule="exact"/>
              <w:rPr>
                <w:b/>
                <w:szCs w:val="21"/>
              </w:rPr>
            </w:pPr>
          </w:p>
          <w:p w14:paraId="2E6B1486" w14:textId="77777777" w:rsidR="008A786D" w:rsidRPr="000B6B5A" w:rsidRDefault="008A786D" w:rsidP="000B6B5A">
            <w:pPr>
              <w:spacing w:line="360" w:lineRule="exact"/>
              <w:rPr>
                <w:b/>
                <w:szCs w:val="21"/>
              </w:rPr>
            </w:pPr>
          </w:p>
        </w:tc>
        <w:tc>
          <w:tcPr>
            <w:tcW w:w="4903" w:type="dxa"/>
            <w:gridSpan w:val="8"/>
            <w:tcBorders>
              <w:bottom w:val="single" w:sz="4" w:space="0" w:color="auto"/>
            </w:tcBorders>
            <w:tcPrChange w:id="127" w:author="Shao" w:date="2025-03-03T15:07:00Z" w16du:dateUtc="2025-03-03T07:07:00Z">
              <w:tcPr>
                <w:tcW w:w="4826" w:type="dxa"/>
                <w:gridSpan w:val="14"/>
                <w:tcBorders>
                  <w:bottom w:val="single" w:sz="4" w:space="0" w:color="auto"/>
                </w:tcBorders>
              </w:tcPr>
            </w:tcPrChange>
          </w:tcPr>
          <w:p w14:paraId="5CFF1DFD" w14:textId="77777777" w:rsidR="005979E5" w:rsidRPr="000B6B5A" w:rsidRDefault="005979E5" w:rsidP="000B6B5A">
            <w:pPr>
              <w:spacing w:line="360" w:lineRule="exact"/>
              <w:rPr>
                <w:rFonts w:ascii="宋体" w:hAnsi="宋体" w:hint="eastAsia"/>
                <w:b/>
              </w:rPr>
            </w:pPr>
          </w:p>
        </w:tc>
      </w:tr>
      <w:tr w:rsidR="005979E5" w:rsidRPr="00364A37" w14:paraId="7CA9C9C4" w14:textId="77777777" w:rsidTr="005D2336">
        <w:trPr>
          <w:jc w:val="center"/>
          <w:trPrChange w:id="128" w:author="Shao" w:date="2025-03-03T15:07:00Z" w16du:dateUtc="2025-03-03T07:07:00Z">
            <w:trPr>
              <w:gridAfter w:val="0"/>
              <w:jc w:val="center"/>
            </w:trPr>
          </w:trPrChange>
        </w:trPr>
        <w:tc>
          <w:tcPr>
            <w:tcW w:w="5823" w:type="dxa"/>
            <w:gridSpan w:val="10"/>
            <w:tcPrChange w:id="129" w:author="Shao" w:date="2025-03-03T15:07:00Z" w16du:dateUtc="2025-03-03T07:07:00Z">
              <w:tcPr>
                <w:tcW w:w="5578" w:type="dxa"/>
                <w:gridSpan w:val="15"/>
              </w:tcPr>
            </w:tcPrChange>
          </w:tcPr>
          <w:p w14:paraId="055D1243" w14:textId="77777777" w:rsidR="005979E5" w:rsidRPr="000B6B5A" w:rsidRDefault="005979E5" w:rsidP="000B6B5A">
            <w:pPr>
              <w:spacing w:line="360" w:lineRule="exact"/>
              <w:rPr>
                <w:b/>
                <w:szCs w:val="21"/>
              </w:rPr>
            </w:pPr>
          </w:p>
          <w:p w14:paraId="5E9248A3" w14:textId="77777777" w:rsidR="008A786D" w:rsidRPr="000B6B5A" w:rsidRDefault="008A786D" w:rsidP="000B6B5A">
            <w:pPr>
              <w:spacing w:line="360" w:lineRule="exact"/>
              <w:rPr>
                <w:b/>
                <w:szCs w:val="21"/>
              </w:rPr>
            </w:pPr>
          </w:p>
        </w:tc>
        <w:tc>
          <w:tcPr>
            <w:tcW w:w="4903" w:type="dxa"/>
            <w:gridSpan w:val="8"/>
            <w:tcPrChange w:id="130" w:author="Shao" w:date="2025-03-03T15:07:00Z" w16du:dateUtc="2025-03-03T07:07:00Z">
              <w:tcPr>
                <w:tcW w:w="4826" w:type="dxa"/>
                <w:gridSpan w:val="14"/>
              </w:tcPr>
            </w:tcPrChange>
          </w:tcPr>
          <w:p w14:paraId="2CF98D2D" w14:textId="77777777" w:rsidR="005979E5" w:rsidRPr="000B6B5A" w:rsidRDefault="005979E5" w:rsidP="000B6B5A">
            <w:pPr>
              <w:spacing w:line="360" w:lineRule="exact"/>
              <w:rPr>
                <w:rFonts w:ascii="宋体" w:hAnsi="宋体" w:hint="eastAsia"/>
                <w:b/>
              </w:rPr>
            </w:pPr>
          </w:p>
        </w:tc>
      </w:tr>
      <w:tr w:rsidR="00FD47BD" w:rsidRPr="00364A37" w14:paraId="56358765" w14:textId="77777777" w:rsidTr="002D13CD">
        <w:trPr>
          <w:jc w:val="center"/>
          <w:trPrChange w:id="131" w:author="Shao" w:date="2025-03-03T15:07:00Z" w16du:dateUtc="2025-03-03T07:07:00Z">
            <w:trPr>
              <w:gridAfter w:val="0"/>
              <w:jc w:val="center"/>
            </w:trPr>
          </w:trPrChange>
        </w:trPr>
        <w:tc>
          <w:tcPr>
            <w:tcW w:w="10726" w:type="dxa"/>
            <w:gridSpan w:val="18"/>
            <w:tcPrChange w:id="132" w:author="Shao" w:date="2025-03-03T15:07:00Z" w16du:dateUtc="2025-03-03T07:07:00Z">
              <w:tcPr>
                <w:tcW w:w="10404" w:type="dxa"/>
                <w:gridSpan w:val="29"/>
              </w:tcPr>
            </w:tcPrChange>
          </w:tcPr>
          <w:p w14:paraId="18AE5CEA" w14:textId="224FABC9" w:rsidR="008B3AD2" w:rsidRDefault="00DE4DAC">
            <w:pPr>
              <w:spacing w:line="360" w:lineRule="exact"/>
              <w:rPr>
                <w:b/>
              </w:rPr>
            </w:pPr>
            <w:r w:rsidRPr="000B6B5A">
              <w:rPr>
                <w:rFonts w:hint="eastAsia"/>
                <w:b/>
              </w:rPr>
              <w:t xml:space="preserve">1.4 </w:t>
            </w:r>
            <w:del w:id="133" w:author="Shao" w:date="2025-03-03T15:07:00Z" w16du:dateUtc="2025-03-03T07:07:00Z">
              <w:r w:rsidR="00E46DCC" w:rsidRPr="000B6B5A">
                <w:rPr>
                  <w:rFonts w:hint="eastAsia"/>
                  <w:b/>
                </w:rPr>
                <w:delText>检测</w:delText>
              </w:r>
            </w:del>
            <w:ins w:id="134" w:author="Shao" w:date="2025-03-03T15:07:00Z" w16du:dateUtc="2025-03-03T07:07:00Z">
              <w:r w:rsidRPr="000B6B5A">
                <w:rPr>
                  <w:rFonts w:hint="eastAsia"/>
                  <w:b/>
                </w:rPr>
                <w:t>Testing</w:t>
              </w:r>
            </w:ins>
          </w:p>
          <w:p w14:paraId="657DFAB6" w14:textId="77777777" w:rsidR="00FD47BD" w:rsidRPr="000B6B5A" w:rsidRDefault="00E46DCC" w:rsidP="000B6B5A">
            <w:pPr>
              <w:spacing w:line="360" w:lineRule="exact"/>
              <w:rPr>
                <w:ins w:id="135" w:author="Shao" w:date="2025-03-03T15:07:00Z" w16du:dateUtc="2025-03-03T07:07:00Z"/>
                <w:rFonts w:ascii="宋体"/>
                <w:u w:val="single"/>
              </w:rPr>
            </w:pPr>
            <w:ins w:id="136" w:author="Shao" w:date="2025-03-03T15:07:00Z" w16du:dateUtc="2025-03-03T07:07:00Z">
              <w:r>
                <w:rPr>
                  <w:rFonts w:hint="eastAsia"/>
                </w:rPr>
                <w:t>是否对认证的产品建立了检测手段？</w:t>
              </w:r>
              <w:r w:rsidR="00A76162">
                <w:fldChar w:fldCharType="begin">
                  <w:ffData>
                    <w:name w:val="复选框型13"/>
                    <w:enabled/>
                    <w:calcOnExit w:val="0"/>
                    <w:checkBox>
                      <w:sizeAuto/>
                      <w:default w:val="0"/>
                      <w:checked w:val="0"/>
                    </w:checkBox>
                  </w:ffData>
                </w:fldChar>
              </w:r>
              <w:r>
                <w:instrText xml:space="preserve"> FORMCHECKBOX </w:instrText>
              </w:r>
              <w:r w:rsidR="00A76162">
                <w:fldChar w:fldCharType="separate"/>
              </w:r>
              <w:r w:rsidR="00A76162">
                <w:fldChar w:fldCharType="end"/>
              </w:r>
              <w:r w:rsidRPr="000B6B5A">
                <w:rPr>
                  <w:rFonts w:ascii="宋体" w:hint="eastAsia"/>
                </w:rPr>
                <w:t xml:space="preserve"> 是    </w:t>
              </w:r>
              <w:r w:rsidR="00A76162">
                <w:fldChar w:fldCharType="begin">
                  <w:ffData>
                    <w:name w:val="复选框型13"/>
                    <w:enabled/>
                    <w:calcOnExit w:val="0"/>
                    <w:checkBox>
                      <w:sizeAuto/>
                      <w:default w:val="0"/>
                      <w:checked w:val="0"/>
                    </w:checkBox>
                  </w:ffData>
                </w:fldChar>
              </w:r>
              <w:r>
                <w:instrText xml:space="preserve"> FORMCHECKBOX </w:instrText>
              </w:r>
              <w:r w:rsidR="00A76162">
                <w:fldChar w:fldCharType="separate"/>
              </w:r>
              <w:r w:rsidR="00A76162">
                <w:fldChar w:fldCharType="end"/>
              </w:r>
              <w:r w:rsidRPr="000B6B5A">
                <w:rPr>
                  <w:rFonts w:ascii="宋体" w:hint="eastAsia"/>
                </w:rPr>
                <w:t xml:space="preserve"> 否；若是</w:t>
              </w:r>
              <w:r>
                <w:rPr>
                  <w:rFonts w:hint="eastAsia"/>
                </w:rPr>
                <w:t>，请描述检测机构名称、检测频次、检测结果合格率等情况：</w:t>
              </w:r>
              <w:r w:rsidRPr="000B6B5A">
                <w:rPr>
                  <w:rFonts w:ascii="宋体" w:hint="eastAsia"/>
                  <w:u w:val="single"/>
                </w:rPr>
                <w:t xml:space="preserve">                                                                             </w:t>
              </w:r>
            </w:ins>
          </w:p>
          <w:p w14:paraId="742F4875" w14:textId="77777777" w:rsidR="008B3AD2" w:rsidRDefault="00DE4DAC">
            <w:pPr>
              <w:spacing w:line="360" w:lineRule="exact"/>
              <w:rPr>
                <w:ins w:id="137" w:author="Shao" w:date="2025-03-03T15:07:00Z" w16du:dateUtc="2025-03-03T07:07:00Z"/>
                <w:rFonts w:ascii="宋体"/>
                <w:u w:val="single"/>
              </w:rPr>
            </w:pPr>
            <w:ins w:id="138" w:author="Shao" w:date="2025-03-03T15:07:00Z" w16du:dateUtc="2025-03-03T07:07:00Z">
              <w:r>
                <w:rPr>
                  <w:rFonts w:hint="eastAsia"/>
                </w:rPr>
                <w:t>Are testing means established for certified products?</w:t>
              </w:r>
              <w:r w:rsidR="0075573E">
                <w:fldChar w:fldCharType="begin">
                  <w:ffData>
                    <w:name w:val="复选框型13"/>
                    <w:enabled/>
                    <w:calcOnExit w:val="0"/>
                    <w:checkBox>
                      <w:sizeAuto/>
                      <w:default w:val="0"/>
                      <w:checked w:val="0"/>
                    </w:checkBox>
                  </w:ffData>
                </w:fldChar>
              </w:r>
              <w:r>
                <w:instrText xml:space="preserve"> FORMCHECKBOX </w:instrText>
              </w:r>
              <w:r w:rsidR="0075573E">
                <w:fldChar w:fldCharType="separate"/>
              </w:r>
              <w:r w:rsidR="0075573E">
                <w:fldChar w:fldCharType="end"/>
              </w:r>
              <w:r w:rsidRPr="00B15E36">
                <w:rPr>
                  <w:rFonts w:hint="eastAsia"/>
                </w:rPr>
                <w:t xml:space="preserve"> Yes   </w:t>
              </w:r>
              <w:r w:rsidR="0075573E">
                <w:fldChar w:fldCharType="begin">
                  <w:ffData>
                    <w:name w:val="复选框型13"/>
                    <w:enabled/>
                    <w:calcOnExit w:val="0"/>
                    <w:checkBox>
                      <w:sizeAuto/>
                      <w:default w:val="0"/>
                      <w:checked w:val="0"/>
                    </w:checkBox>
                  </w:ffData>
                </w:fldChar>
              </w:r>
              <w:r>
                <w:instrText xml:space="preserve"> FORMCHECKBOX </w:instrText>
              </w:r>
              <w:r w:rsidR="0075573E">
                <w:fldChar w:fldCharType="separate"/>
              </w:r>
              <w:r w:rsidR="0075573E">
                <w:fldChar w:fldCharType="end"/>
              </w:r>
              <w:r w:rsidRPr="00B15E36">
                <w:rPr>
                  <w:rFonts w:hint="eastAsia"/>
                </w:rPr>
                <w:t xml:space="preserve"> No; If yes</w:t>
              </w:r>
              <w:r>
                <w:rPr>
                  <w:rFonts w:hint="eastAsia"/>
                </w:rPr>
                <w:t>, please describe the name of the testing organization, the frequency of testing, the test results pass rate, etc</w:t>
              </w:r>
              <w:r w:rsidRPr="00B15E36">
                <w:rPr>
                  <w:rFonts w:ascii="宋体" w:hint="eastAsia"/>
                </w:rPr>
                <w:t>.:</w:t>
              </w:r>
              <w:r w:rsidRPr="000B6B5A">
                <w:rPr>
                  <w:rFonts w:ascii="宋体" w:hint="eastAsia"/>
                  <w:u w:val="single"/>
                </w:rPr>
                <w:t xml:space="preserve">  </w:t>
              </w:r>
              <w:r w:rsidR="00B15E36">
                <w:rPr>
                  <w:rFonts w:ascii="宋体" w:hint="eastAsia"/>
                  <w:u w:val="single"/>
                </w:rPr>
                <w:t xml:space="preserve">    </w:t>
              </w:r>
              <w:r w:rsidRPr="000B6B5A">
                <w:rPr>
                  <w:rFonts w:ascii="宋体" w:hint="eastAsia"/>
                  <w:u w:val="single"/>
                </w:rPr>
                <w:t xml:space="preserve">   </w:t>
              </w:r>
            </w:ins>
          </w:p>
          <w:p w14:paraId="54FBAD55" w14:textId="77777777" w:rsidR="00FD3890" w:rsidRPr="000B6B5A" w:rsidDel="00AC0341" w:rsidRDefault="00FD3890" w:rsidP="000B6B5A">
            <w:pPr>
              <w:spacing w:line="360" w:lineRule="exact"/>
              <w:ind w:firstLineChars="200" w:firstLine="420"/>
              <w:rPr>
                <w:bCs/>
                <w:szCs w:val="21"/>
              </w:rPr>
            </w:pPr>
          </w:p>
        </w:tc>
      </w:tr>
      <w:tr w:rsidR="00D20746" w:rsidRPr="00364A37" w14:paraId="702A18C8" w14:textId="77777777" w:rsidTr="00273155">
        <w:tblPrEx>
          <w:tblPrExChange w:id="139" w:author="Shao" w:date="2025-03-03T15:07:00Z" w16du:dateUtc="2025-03-03T07:07:00Z">
            <w:tblPrEx>
              <w:tblW w:w="10726" w:type="dxa"/>
            </w:tblPrEx>
          </w:tblPrExChange>
        </w:tblPrEx>
        <w:trPr>
          <w:jc w:val="center"/>
          <w:trPrChange w:id="140" w:author="Shao" w:date="2025-03-03T15:07:00Z" w16du:dateUtc="2025-03-03T07:07:00Z">
            <w:trPr>
              <w:jc w:val="center"/>
            </w:trPr>
          </w:trPrChange>
        </w:trPr>
        <w:tc>
          <w:tcPr>
            <w:tcW w:w="10726" w:type="dxa"/>
            <w:gridSpan w:val="18"/>
            <w:shd w:val="clear" w:color="auto" w:fill="F2F2F2"/>
            <w:tcPrChange w:id="141" w:author="Shao" w:date="2025-03-03T15:07:00Z" w16du:dateUtc="2025-03-03T07:07:00Z">
              <w:tcPr>
                <w:tcW w:w="10726" w:type="dxa"/>
                <w:gridSpan w:val="30"/>
                <w:shd w:val="clear" w:color="auto" w:fill="F2F2F2"/>
              </w:tcPr>
            </w:tcPrChange>
          </w:tcPr>
          <w:p w14:paraId="2D07F6E7" w14:textId="06D730E1" w:rsidR="00D20746" w:rsidRPr="00D20746" w:rsidRDefault="00D20746" w:rsidP="00D20746">
            <w:pPr>
              <w:spacing w:line="360" w:lineRule="exact"/>
              <w:rPr>
                <w:b/>
              </w:rPr>
            </w:pPr>
            <w:r w:rsidRPr="00D20746">
              <w:rPr>
                <w:rFonts w:hint="eastAsia"/>
                <w:b/>
              </w:rPr>
              <w:t>仅限检查员填写：</w:t>
            </w:r>
            <w:ins w:id="142" w:author="Shao" w:date="2025-03-03T15:07:00Z" w16du:dateUtc="2025-03-03T07:07:00Z">
              <w:r w:rsidR="004A3451">
                <w:rPr>
                  <w:rFonts w:hint="eastAsia"/>
                  <w:b/>
                </w:rPr>
                <w:t>Inspectors only</w:t>
              </w:r>
              <w:r w:rsidR="004A3451" w:rsidRPr="00D20746">
                <w:rPr>
                  <w:rFonts w:hint="eastAsia"/>
                  <w:b/>
                </w:rPr>
                <w:t>:</w:t>
              </w:r>
            </w:ins>
          </w:p>
          <w:p w14:paraId="476893D1" w14:textId="77777777" w:rsidR="00B63DE6" w:rsidRDefault="00D20746">
            <w:pPr>
              <w:spacing w:line="360" w:lineRule="exact"/>
              <w:rPr>
                <w:b/>
              </w:rPr>
            </w:pPr>
            <w:r w:rsidRPr="00D20746">
              <w:rPr>
                <w:rFonts w:hint="eastAsia"/>
                <w:b/>
              </w:rPr>
              <w:t>现场检查是否与以上描述的情况一致？</w:t>
            </w:r>
            <w:ins w:id="143" w:author="Shao" w:date="2025-03-03T15:07:00Z" w16du:dateUtc="2025-03-03T07:07:00Z">
              <w:r w:rsidR="0020450E">
                <w:rPr>
                  <w:rFonts w:hint="eastAsia"/>
                  <w:b/>
                </w:rPr>
                <w:t>Is the on-site inspection consistent</w:t>
              </w:r>
              <w:r w:rsidR="00DE4DAC" w:rsidRPr="00D20746">
                <w:rPr>
                  <w:rFonts w:hint="eastAsia"/>
                  <w:b/>
                </w:rPr>
                <w:t xml:space="preserve"> with the above description? </w:t>
              </w:r>
            </w:ins>
          </w:p>
          <w:p w14:paraId="0A76D1CC" w14:textId="51FC3648" w:rsidR="008B3AD2" w:rsidRDefault="0075573E">
            <w:pPr>
              <w:spacing w:line="360" w:lineRule="exact"/>
              <w:rPr>
                <w:b/>
              </w:rPr>
            </w:pPr>
            <w:r w:rsidRPr="00D20746">
              <w:rPr>
                <w:b/>
                <w:bCs/>
              </w:rPr>
              <w:fldChar w:fldCharType="begin">
                <w:ffData>
                  <w:name w:val="复选框型6"/>
                  <w:enabled/>
                  <w:calcOnExit w:val="0"/>
                  <w:checkBox>
                    <w:sizeAuto/>
                    <w:default w:val="0"/>
                  </w:checkBox>
                </w:ffData>
              </w:fldChar>
            </w:r>
            <w:r w:rsidR="00DE4DAC" w:rsidRPr="00D20746">
              <w:rPr>
                <w:b/>
                <w:bCs/>
              </w:rPr>
              <w:instrText xml:space="preserve"> FORMCHECKBOX </w:instrText>
            </w:r>
            <w:r w:rsidRPr="00D20746">
              <w:rPr>
                <w:b/>
                <w:bCs/>
              </w:rPr>
            </w:r>
            <w:r w:rsidRPr="00D20746">
              <w:rPr>
                <w:b/>
                <w:bCs/>
              </w:rPr>
              <w:fldChar w:fldCharType="separate"/>
            </w:r>
            <w:r w:rsidRPr="00D20746">
              <w:rPr>
                <w:b/>
              </w:rPr>
              <w:fldChar w:fldCharType="end"/>
            </w:r>
            <w:r w:rsidR="00D20746" w:rsidRPr="00D20746">
              <w:rPr>
                <w:rFonts w:hint="eastAsia"/>
                <w:b/>
              </w:rPr>
              <w:t>是</w:t>
            </w:r>
            <w:r w:rsidR="00D20746" w:rsidRPr="00D20746">
              <w:rPr>
                <w:rFonts w:hint="eastAsia"/>
                <w:b/>
              </w:rPr>
              <w:t xml:space="preserve"> </w:t>
            </w:r>
            <w:ins w:id="144" w:author="Shao" w:date="2025-03-03T15:07:00Z" w16du:dateUtc="2025-03-03T07:07:00Z">
              <w:r w:rsidR="00DE4DAC" w:rsidRPr="00D20746">
                <w:rPr>
                  <w:rFonts w:hint="eastAsia"/>
                  <w:b/>
                </w:rPr>
                <w:t>Yes</w:t>
              </w:r>
            </w:ins>
            <w:r w:rsidR="00D0495C">
              <w:rPr>
                <w:rFonts w:hint="eastAsia"/>
                <w:b/>
              </w:rPr>
              <w:t xml:space="preserve"> </w:t>
            </w:r>
            <w:r w:rsidRPr="00D20746">
              <w:rPr>
                <w:b/>
                <w:bCs/>
              </w:rPr>
              <w:fldChar w:fldCharType="begin">
                <w:ffData>
                  <w:name w:val="复选框型6"/>
                  <w:enabled/>
                  <w:calcOnExit w:val="0"/>
                  <w:checkBox>
                    <w:sizeAuto/>
                    <w:default w:val="0"/>
                  </w:checkBox>
                </w:ffData>
              </w:fldChar>
            </w:r>
            <w:r w:rsidR="00DE4DAC" w:rsidRPr="00D20746">
              <w:rPr>
                <w:b/>
                <w:bCs/>
              </w:rPr>
              <w:instrText xml:space="preserve"> FORMCHECKBOX </w:instrText>
            </w:r>
            <w:r w:rsidRPr="00D20746">
              <w:rPr>
                <w:b/>
                <w:bCs/>
              </w:rPr>
            </w:r>
            <w:r w:rsidRPr="00D20746">
              <w:rPr>
                <w:b/>
                <w:bCs/>
              </w:rPr>
              <w:fldChar w:fldCharType="separate"/>
            </w:r>
            <w:r w:rsidRPr="00D20746">
              <w:rPr>
                <w:b/>
              </w:rPr>
              <w:fldChar w:fldCharType="end"/>
            </w:r>
            <w:r w:rsidR="00D20746" w:rsidRPr="00D20746">
              <w:rPr>
                <w:rFonts w:hint="eastAsia"/>
                <w:b/>
              </w:rPr>
              <w:t>否</w:t>
            </w:r>
            <w:ins w:id="145" w:author="Shao" w:date="2025-03-03T15:07:00Z" w16du:dateUtc="2025-03-03T07:07:00Z">
              <w:r w:rsidR="00DE4DAC" w:rsidRPr="00D20746">
                <w:rPr>
                  <w:rFonts w:hint="eastAsia"/>
                  <w:b/>
                </w:rPr>
                <w:t>No</w:t>
              </w:r>
            </w:ins>
            <w:r w:rsidR="00D0495C">
              <w:rPr>
                <w:rFonts w:hint="eastAsia"/>
                <w:b/>
              </w:rPr>
              <w:t xml:space="preserve"> </w:t>
            </w:r>
            <w:r w:rsidRPr="00D20746">
              <w:rPr>
                <w:b/>
                <w:bCs/>
              </w:rPr>
              <w:fldChar w:fldCharType="begin">
                <w:ffData>
                  <w:name w:val="复选框型6"/>
                  <w:enabled/>
                  <w:calcOnExit w:val="0"/>
                  <w:checkBox>
                    <w:sizeAuto/>
                    <w:default w:val="0"/>
                  </w:checkBox>
                </w:ffData>
              </w:fldChar>
            </w:r>
            <w:r w:rsidR="00DE4DAC" w:rsidRPr="00D20746">
              <w:rPr>
                <w:b/>
                <w:bCs/>
              </w:rPr>
              <w:instrText xml:space="preserve"> FORMCHECKBOX </w:instrText>
            </w:r>
            <w:r w:rsidRPr="00D20746">
              <w:rPr>
                <w:b/>
                <w:bCs/>
              </w:rPr>
            </w:r>
            <w:r w:rsidRPr="00D20746">
              <w:rPr>
                <w:b/>
                <w:bCs/>
              </w:rPr>
              <w:fldChar w:fldCharType="separate"/>
            </w:r>
            <w:r w:rsidRPr="00D20746">
              <w:rPr>
                <w:b/>
              </w:rPr>
              <w:fldChar w:fldCharType="end"/>
            </w:r>
            <w:r w:rsidR="00D20746" w:rsidRPr="00D20746">
              <w:rPr>
                <w:b/>
              </w:rPr>
              <w:t>无关</w:t>
            </w:r>
            <w:ins w:id="146" w:author="Shao" w:date="2025-03-03T15:07:00Z" w16du:dateUtc="2025-03-03T07:07:00Z">
              <w:r w:rsidR="00D0495C">
                <w:rPr>
                  <w:rFonts w:hint="eastAsia"/>
                  <w:b/>
                </w:rPr>
                <w:t>N/A</w:t>
              </w:r>
              <w:r w:rsidR="00DE4DAC" w:rsidRPr="00D20746">
                <w:rPr>
                  <w:rFonts w:hint="eastAsia"/>
                  <w:b/>
                </w:rPr>
                <w:t>.</w:t>
              </w:r>
            </w:ins>
          </w:p>
          <w:p w14:paraId="38B92431" w14:textId="77777777" w:rsidR="004A3451" w:rsidRDefault="00D20746" w:rsidP="004A3451">
            <w:pPr>
              <w:spacing w:line="360" w:lineRule="exact"/>
              <w:rPr>
                <w:ins w:id="147" w:author="Shao" w:date="2025-03-03T15:07:00Z" w16du:dateUtc="2025-03-03T07:07:00Z"/>
                <w:b/>
              </w:rPr>
            </w:pPr>
            <w:r w:rsidRPr="00D20746">
              <w:rPr>
                <w:rFonts w:hint="eastAsia"/>
                <w:b/>
              </w:rPr>
              <w:t>检查记录：</w:t>
            </w:r>
            <w:ins w:id="148" w:author="Shao" w:date="2025-03-03T15:07:00Z" w16du:dateUtc="2025-03-03T07:07:00Z">
              <w:r w:rsidR="004A3451" w:rsidRPr="00D20746">
                <w:rPr>
                  <w:rFonts w:hint="eastAsia"/>
                  <w:b/>
                </w:rPr>
                <w:t>Inspection records:</w:t>
              </w:r>
            </w:ins>
          </w:p>
          <w:p w14:paraId="374A20A6" w14:textId="31AE408C" w:rsidR="00D20746" w:rsidRPr="00D20746" w:rsidRDefault="00D20746" w:rsidP="00D20746">
            <w:pPr>
              <w:spacing w:line="360" w:lineRule="exact"/>
              <w:rPr>
                <w:b/>
              </w:rPr>
            </w:pPr>
          </w:p>
          <w:p w14:paraId="43716485" w14:textId="77777777" w:rsidR="00D20746" w:rsidRPr="000B6B5A" w:rsidRDefault="00D20746" w:rsidP="004A3451">
            <w:pPr>
              <w:spacing w:line="360" w:lineRule="exact"/>
              <w:rPr>
                <w:b/>
              </w:rPr>
            </w:pPr>
          </w:p>
        </w:tc>
      </w:tr>
      <w:tr w:rsidR="00E46DCC" w:rsidRPr="00364A37" w14:paraId="3B963871" w14:textId="77777777" w:rsidTr="002D13CD">
        <w:trPr>
          <w:jc w:val="center"/>
          <w:trPrChange w:id="149" w:author="Shao" w:date="2025-03-03T15:07:00Z" w16du:dateUtc="2025-03-03T07:07:00Z">
            <w:trPr>
              <w:gridAfter w:val="0"/>
              <w:jc w:val="center"/>
            </w:trPr>
          </w:trPrChange>
        </w:trPr>
        <w:tc>
          <w:tcPr>
            <w:tcW w:w="10726" w:type="dxa"/>
            <w:gridSpan w:val="18"/>
            <w:tcPrChange w:id="150" w:author="Shao" w:date="2025-03-03T15:07:00Z" w16du:dateUtc="2025-03-03T07:07:00Z">
              <w:tcPr>
                <w:tcW w:w="10404" w:type="dxa"/>
                <w:gridSpan w:val="29"/>
              </w:tcPr>
            </w:tcPrChange>
          </w:tcPr>
          <w:p w14:paraId="3587F386" w14:textId="31D3435E" w:rsidR="008B3AD2" w:rsidRDefault="00E46DCC">
            <w:pPr>
              <w:spacing w:line="360" w:lineRule="exact"/>
              <w:rPr>
                <w:b/>
              </w:rPr>
            </w:pPr>
            <w:r w:rsidRPr="000B6B5A">
              <w:rPr>
                <w:rFonts w:hint="eastAsia"/>
                <w:b/>
              </w:rPr>
              <w:t>2</w:t>
            </w:r>
            <w:r w:rsidRPr="000B6B5A">
              <w:rPr>
                <w:rFonts w:hint="eastAsia"/>
                <w:b/>
              </w:rPr>
              <w:t>．</w:t>
            </w:r>
            <w:r w:rsidR="00A1015B">
              <w:rPr>
                <w:rFonts w:hint="eastAsia"/>
                <w:b/>
              </w:rPr>
              <w:t>基本要求</w:t>
            </w:r>
            <w:ins w:id="151" w:author="Shao" w:date="2025-03-03T15:07:00Z" w16du:dateUtc="2025-03-03T07:07:00Z">
              <w:r w:rsidR="00DE4DAC" w:rsidRPr="000B6B5A">
                <w:rPr>
                  <w:rFonts w:hint="eastAsia"/>
                  <w:b/>
                </w:rPr>
                <w:t xml:space="preserve">2. </w:t>
              </w:r>
              <w:r w:rsidR="00A1015B">
                <w:rPr>
                  <w:rFonts w:hint="eastAsia"/>
                  <w:b/>
                </w:rPr>
                <w:t>Basic requirements</w:t>
              </w:r>
            </w:ins>
          </w:p>
        </w:tc>
      </w:tr>
      <w:tr w:rsidR="00FD47BD" w:rsidRPr="00364A37" w14:paraId="03B35E7D" w14:textId="77777777" w:rsidTr="002D13CD">
        <w:trPr>
          <w:trHeight w:val="1692"/>
          <w:jc w:val="center"/>
          <w:trPrChange w:id="152" w:author="Shao" w:date="2025-03-03T15:07:00Z" w16du:dateUtc="2025-03-03T07:07:00Z">
            <w:trPr>
              <w:gridAfter w:val="0"/>
              <w:trHeight w:val="1692"/>
              <w:jc w:val="center"/>
            </w:trPr>
          </w:trPrChange>
        </w:trPr>
        <w:tc>
          <w:tcPr>
            <w:tcW w:w="10726" w:type="dxa"/>
            <w:gridSpan w:val="18"/>
            <w:tcPrChange w:id="153" w:author="Shao" w:date="2025-03-03T15:07:00Z" w16du:dateUtc="2025-03-03T07:07:00Z">
              <w:tcPr>
                <w:tcW w:w="10404" w:type="dxa"/>
                <w:gridSpan w:val="29"/>
              </w:tcPr>
            </w:tcPrChange>
          </w:tcPr>
          <w:p w14:paraId="0D001BF3" w14:textId="10CC366E" w:rsidR="008B3AD2" w:rsidRDefault="00DE4DAC">
            <w:pPr>
              <w:spacing w:line="360" w:lineRule="exact"/>
              <w:rPr>
                <w:b/>
              </w:rPr>
            </w:pPr>
            <w:r w:rsidRPr="000B6B5A">
              <w:rPr>
                <w:rFonts w:hint="eastAsia"/>
                <w:b/>
              </w:rPr>
              <w:t xml:space="preserve">2.1 </w:t>
            </w:r>
            <w:ins w:id="154" w:author="Shao" w:date="2025-03-03T15:07:00Z" w16du:dateUtc="2025-03-03T07:07:00Z">
              <w:r w:rsidR="00972FD1">
                <w:rPr>
                  <w:rFonts w:hint="eastAsia"/>
                  <w:b/>
                </w:rPr>
                <w:t>生产单元</w:t>
              </w:r>
            </w:ins>
            <w:r w:rsidR="00972FD1">
              <w:rPr>
                <w:rFonts w:hint="eastAsia"/>
                <w:b/>
              </w:rPr>
              <w:t>Production unit</w:t>
            </w:r>
          </w:p>
          <w:p w14:paraId="583CE509" w14:textId="64F021B3" w:rsidR="008B3AD2" w:rsidRDefault="00FD47BD">
            <w:pPr>
              <w:spacing w:line="360" w:lineRule="exact"/>
              <w:rPr>
                <w:u w:val="single"/>
              </w:rPr>
            </w:pPr>
            <w:r w:rsidRPr="00972FD1">
              <w:rPr>
                <w:rFonts w:hint="eastAsia"/>
              </w:rPr>
              <w:t>认证委托人（</w:t>
            </w:r>
            <w:r w:rsidR="00F249E9" w:rsidRPr="00972FD1">
              <w:rPr>
                <w:rFonts w:hint="eastAsia"/>
              </w:rPr>
              <w:t>证书持有人</w:t>
            </w:r>
            <w:r w:rsidRPr="00972FD1">
              <w:rPr>
                <w:rFonts w:hint="eastAsia"/>
              </w:rPr>
              <w:t>）与生产单元的关系</w:t>
            </w:r>
            <w:ins w:id="155" w:author="Shao" w:date="2025-03-03T15:07:00Z" w16du:dateUtc="2025-03-03T07:07:00Z">
              <w:r w:rsidR="00972FD1" w:rsidRPr="00972FD1">
                <w:rPr>
                  <w:rFonts w:hint="eastAsia"/>
                </w:rPr>
                <w:t>The relationship</w:t>
              </w:r>
              <w:r w:rsidR="00DE4DAC" w:rsidRPr="00972FD1">
                <w:rPr>
                  <w:rFonts w:hint="eastAsia"/>
                </w:rPr>
                <w:t xml:space="preserve"> between the certification principal (</w:t>
              </w:r>
              <w:r w:rsidR="00F249E9" w:rsidRPr="00972FD1">
                <w:rPr>
                  <w:rFonts w:hint="eastAsia"/>
                </w:rPr>
                <w:t>certificate holder</w:t>
              </w:r>
              <w:r w:rsidR="00DE4DAC" w:rsidRPr="00972FD1">
                <w:rPr>
                  <w:rFonts w:hint="eastAsia"/>
                </w:rPr>
                <w:t>) and the production unit</w:t>
              </w:r>
            </w:ins>
            <w:r w:rsidR="00DE4DAC" w:rsidRPr="00972FD1">
              <w:rPr>
                <w:rFonts w:hint="eastAsia"/>
              </w:rPr>
              <w:t xml:space="preserve"> </w:t>
            </w:r>
            <w:r w:rsidR="0075573E" w:rsidRPr="00972FD1">
              <w:fldChar w:fldCharType="begin">
                <w:ffData>
                  <w:name w:val="复选框型13"/>
                  <w:enabled/>
                  <w:calcOnExit w:val="0"/>
                  <w:checkBox>
                    <w:sizeAuto/>
                    <w:default w:val="0"/>
                  </w:checkBox>
                </w:ffData>
              </w:fldChar>
            </w:r>
            <w:r w:rsidR="00DE4DAC" w:rsidRPr="00972FD1">
              <w:instrText xml:space="preserve"> FORMCHECKBOX </w:instrText>
            </w:r>
            <w:r w:rsidR="0075573E" w:rsidRPr="00972FD1">
              <w:fldChar w:fldCharType="separate"/>
            </w:r>
            <w:r w:rsidR="0075573E" w:rsidRPr="00972FD1">
              <w:fldChar w:fldCharType="end"/>
            </w:r>
            <w:r w:rsidR="00DE4DAC" w:rsidRPr="00972FD1">
              <w:rPr>
                <w:rFonts w:hint="eastAsia"/>
              </w:rPr>
              <w:t xml:space="preserve"> </w:t>
            </w:r>
            <w:r w:rsidRPr="00972FD1">
              <w:rPr>
                <w:rFonts w:hint="eastAsia"/>
              </w:rPr>
              <w:t>自有</w:t>
            </w:r>
            <w:ins w:id="156" w:author="Shao" w:date="2025-03-03T15:07:00Z" w16du:dateUtc="2025-03-03T07:07:00Z">
              <w:r w:rsidR="00DE4DAC" w:rsidRPr="00972FD1">
                <w:rPr>
                  <w:rFonts w:hint="eastAsia"/>
                </w:rPr>
                <w:t>Own</w:t>
              </w:r>
            </w:ins>
            <w:r w:rsidR="00DE4DAC" w:rsidRPr="00972FD1">
              <w:rPr>
                <w:rFonts w:hint="eastAsia"/>
              </w:rPr>
              <w:t xml:space="preserve">  </w:t>
            </w:r>
            <w:r w:rsidR="0075573E" w:rsidRPr="00972FD1">
              <w:fldChar w:fldCharType="begin">
                <w:ffData>
                  <w:name w:val="复选框型13"/>
                  <w:enabled/>
                  <w:calcOnExit w:val="0"/>
                  <w:checkBox>
                    <w:sizeAuto/>
                    <w:default w:val="0"/>
                  </w:checkBox>
                </w:ffData>
              </w:fldChar>
            </w:r>
            <w:r w:rsidR="00DE4DAC" w:rsidRPr="00972FD1">
              <w:instrText xml:space="preserve"> FORMCHECKBOX </w:instrText>
            </w:r>
            <w:r w:rsidR="0075573E" w:rsidRPr="00972FD1">
              <w:fldChar w:fldCharType="separate"/>
            </w:r>
            <w:r w:rsidR="0075573E" w:rsidRPr="00972FD1">
              <w:fldChar w:fldCharType="end"/>
            </w:r>
            <w:r w:rsidR="00DE4DAC" w:rsidRPr="00972FD1">
              <w:rPr>
                <w:rFonts w:hint="eastAsia"/>
              </w:rPr>
              <w:t xml:space="preserve"> </w:t>
            </w:r>
            <w:r w:rsidRPr="00972FD1">
              <w:rPr>
                <w:rFonts w:hint="eastAsia"/>
              </w:rPr>
              <w:t>委托生产</w:t>
            </w:r>
            <w:ins w:id="157" w:author="Shao" w:date="2025-03-03T15:07:00Z" w16du:dateUtc="2025-03-03T07:07:00Z">
              <w:r w:rsidR="00D0495C">
                <w:rPr>
                  <w:rFonts w:hint="eastAsia"/>
                </w:rPr>
                <w:t>Subcontracted</w:t>
              </w:r>
              <w:r w:rsidR="00DE4DAC" w:rsidRPr="00972FD1">
                <w:rPr>
                  <w:rFonts w:hint="eastAsia"/>
                </w:rPr>
                <w:t xml:space="preserve"> production</w:t>
              </w:r>
            </w:ins>
            <w:r w:rsidR="00DE4DAC" w:rsidRPr="00972FD1">
              <w:rPr>
                <w:rFonts w:hint="eastAsia"/>
              </w:rPr>
              <w:t xml:space="preserve">   </w:t>
            </w:r>
            <w:r w:rsidR="0075573E" w:rsidRPr="00972FD1">
              <w:fldChar w:fldCharType="begin">
                <w:ffData>
                  <w:name w:val="复选框型13"/>
                  <w:enabled/>
                  <w:calcOnExit w:val="0"/>
                  <w:checkBox>
                    <w:sizeAuto/>
                    <w:default w:val="0"/>
                  </w:checkBox>
                </w:ffData>
              </w:fldChar>
            </w:r>
            <w:r w:rsidR="00DE4DAC" w:rsidRPr="00972FD1">
              <w:instrText xml:space="preserve"> FORMCHECKBOX </w:instrText>
            </w:r>
            <w:r w:rsidR="0075573E" w:rsidRPr="00972FD1">
              <w:fldChar w:fldCharType="separate"/>
            </w:r>
            <w:r w:rsidR="0075573E" w:rsidRPr="00972FD1">
              <w:fldChar w:fldCharType="end"/>
            </w:r>
            <w:r w:rsidR="00DE4DAC" w:rsidRPr="00972FD1">
              <w:rPr>
                <w:rFonts w:hint="eastAsia"/>
              </w:rPr>
              <w:t xml:space="preserve"> </w:t>
            </w:r>
            <w:r w:rsidRPr="00972FD1">
              <w:rPr>
                <w:rFonts w:hint="eastAsia"/>
              </w:rPr>
              <w:t>其他（请写明）：</w:t>
            </w:r>
            <w:r w:rsidRPr="00972FD1">
              <w:rPr>
                <w:u w:val="single"/>
              </w:rPr>
              <w:t xml:space="preserve">   </w:t>
            </w:r>
            <w:r w:rsidRPr="00972FD1">
              <w:rPr>
                <w:rFonts w:hint="eastAsia"/>
                <w:u w:val="single"/>
              </w:rPr>
              <w:t xml:space="preserve">   </w:t>
            </w:r>
            <w:ins w:id="158" w:author="Shao" w:date="2025-03-03T15:07:00Z" w16du:dateUtc="2025-03-03T07:07:00Z">
              <w:r w:rsidR="00DE4DAC" w:rsidRPr="00972FD1">
                <w:rPr>
                  <w:rFonts w:hint="eastAsia"/>
                </w:rPr>
                <w:t>Other (please specify)</w:t>
              </w:r>
            </w:ins>
            <w:r w:rsidR="00DE4DAC" w:rsidRPr="00972FD1">
              <w:rPr>
                <w:u w:val="single"/>
                <w:rPrChange w:id="159" w:author="Shao" w:date="2025-03-03T15:07:00Z" w16du:dateUtc="2025-03-03T07:07:00Z">
                  <w:rPr/>
                </w:rPrChange>
              </w:rPr>
              <w:t xml:space="preserve">        </w:t>
            </w:r>
          </w:p>
          <w:p w14:paraId="231F52AC" w14:textId="17C3058F" w:rsidR="008B3AD2" w:rsidRDefault="008B3AD2" w:rsidP="00D0495C">
            <w:pPr>
              <w:spacing w:line="360" w:lineRule="exact"/>
              <w:rPr>
                <w:bCs/>
                <w:szCs w:val="21"/>
              </w:rPr>
            </w:pPr>
          </w:p>
        </w:tc>
      </w:tr>
      <w:tr w:rsidR="0060374F" w:rsidRPr="00364A37" w14:paraId="264AC95E" w14:textId="77777777" w:rsidTr="002D13CD">
        <w:trPr>
          <w:trHeight w:val="2598"/>
          <w:jc w:val="center"/>
          <w:trPrChange w:id="160" w:author="Shao" w:date="2025-03-03T15:07:00Z" w16du:dateUtc="2025-03-03T07:07:00Z">
            <w:trPr>
              <w:gridAfter w:val="0"/>
              <w:trHeight w:val="2598"/>
              <w:jc w:val="center"/>
            </w:trPr>
          </w:trPrChange>
        </w:trPr>
        <w:tc>
          <w:tcPr>
            <w:tcW w:w="10726" w:type="dxa"/>
            <w:gridSpan w:val="18"/>
            <w:tcPrChange w:id="161" w:author="Shao" w:date="2025-03-03T15:07:00Z" w16du:dateUtc="2025-03-03T07:07:00Z">
              <w:tcPr>
                <w:tcW w:w="10404" w:type="dxa"/>
                <w:gridSpan w:val="29"/>
              </w:tcPr>
            </w:tcPrChange>
          </w:tcPr>
          <w:p w14:paraId="05FAA4D2" w14:textId="5ECEE54C" w:rsidR="0060374F" w:rsidRPr="000B6B5A" w:rsidRDefault="00FD47BD" w:rsidP="000B6B5A">
            <w:pPr>
              <w:spacing w:line="360" w:lineRule="exact"/>
              <w:rPr>
                <w:ins w:id="162" w:author="Shao" w:date="2025-03-03T15:07:00Z" w16du:dateUtc="2025-03-03T07:07:00Z"/>
                <w:rFonts w:ascii="黑体"/>
                <w:b/>
                <w:bCs/>
              </w:rPr>
            </w:pPr>
            <w:ins w:id="163" w:author="Shao" w:date="2025-03-03T15:07:00Z" w16du:dateUtc="2025-03-03T07:07:00Z">
              <w:r w:rsidRPr="000B6B5A">
                <w:rPr>
                  <w:rFonts w:hint="eastAsia"/>
                  <w:b/>
                </w:rPr>
                <w:t xml:space="preserve">2.2 </w:t>
              </w:r>
              <w:r w:rsidR="0060374F" w:rsidRPr="000B6B5A">
                <w:rPr>
                  <w:rFonts w:ascii="黑体" w:hint="eastAsia"/>
                  <w:b/>
                  <w:bCs/>
                </w:rPr>
                <w:t>基因工程生物</w:t>
              </w:r>
              <w:r w:rsidR="0060374F" w:rsidRPr="000B6B5A">
                <w:rPr>
                  <w:rFonts w:ascii="黑体" w:hint="eastAsia"/>
                  <w:b/>
                  <w:bCs/>
                </w:rPr>
                <w:t>/</w:t>
              </w:r>
              <w:r w:rsidR="0060374F" w:rsidRPr="000B6B5A">
                <w:rPr>
                  <w:rFonts w:ascii="黑体" w:hint="eastAsia"/>
                  <w:b/>
                  <w:bCs/>
                </w:rPr>
                <w:t>转基因生物</w:t>
              </w:r>
              <w:r w:rsidR="00273155" w:rsidRPr="000B6B5A">
                <w:rPr>
                  <w:rFonts w:hint="eastAsia"/>
                  <w:b/>
                </w:rPr>
                <w:t xml:space="preserve">Genetically </w:t>
              </w:r>
              <w:r w:rsidR="00273155" w:rsidRPr="000B6B5A">
                <w:rPr>
                  <w:rFonts w:ascii="黑体" w:hint="eastAsia"/>
                  <w:b/>
                  <w:bCs/>
                </w:rPr>
                <w:t>engineered organisms / genetically modified organisms (GMOs)</w:t>
              </w:r>
            </w:ins>
          </w:p>
          <w:p w14:paraId="7B91CB27" w14:textId="13037393" w:rsidR="0060374F" w:rsidRPr="000B6B5A" w:rsidRDefault="00FD47BD" w:rsidP="000B6B5A">
            <w:pPr>
              <w:spacing w:line="360" w:lineRule="exact"/>
              <w:rPr>
                <w:ins w:id="164" w:author="Shao" w:date="2025-03-03T15:07:00Z" w16du:dateUtc="2025-03-03T07:07:00Z"/>
                <w:rFonts w:ascii="宋体"/>
              </w:rPr>
            </w:pPr>
            <w:ins w:id="165" w:author="Shao" w:date="2025-03-03T15:07:00Z" w16du:dateUtc="2025-03-03T07:07:00Z">
              <w:r w:rsidRPr="000B6B5A">
                <w:rPr>
                  <w:rFonts w:ascii="宋体" w:hint="eastAsia"/>
                </w:rPr>
                <w:t>生产单元</w:t>
              </w:r>
              <w:r w:rsidR="0060374F" w:rsidRPr="000B6B5A">
                <w:rPr>
                  <w:rFonts w:ascii="宋体" w:hint="eastAsia"/>
                </w:rPr>
                <w:t>范围内</w:t>
              </w:r>
              <w:r w:rsidR="0060374F" w:rsidRPr="000B6B5A">
                <w:rPr>
                  <w:rFonts w:hint="eastAsia"/>
                  <w:szCs w:val="21"/>
                </w:rPr>
                <w:t>使用的种子</w:t>
              </w:r>
              <w:r w:rsidR="0060374F" w:rsidRPr="000B6B5A">
                <w:rPr>
                  <w:rFonts w:hint="eastAsia"/>
                  <w:szCs w:val="21"/>
                </w:rPr>
                <w:t>/</w:t>
              </w:r>
              <w:r w:rsidR="0060374F" w:rsidRPr="000B6B5A">
                <w:rPr>
                  <w:rFonts w:hint="eastAsia"/>
                  <w:szCs w:val="21"/>
                </w:rPr>
                <w:t>植物繁殖材料、肥料、土壤改良物质、植保产品</w:t>
              </w:r>
              <w:r w:rsidR="00F249E9">
                <w:rPr>
                  <w:rFonts w:hint="eastAsia"/>
                  <w:szCs w:val="21"/>
                </w:rPr>
                <w:t>、植物生长调节剂</w:t>
              </w:r>
              <w:r w:rsidR="0060374F" w:rsidRPr="000B6B5A">
                <w:rPr>
                  <w:rFonts w:hint="eastAsia"/>
                  <w:szCs w:val="21"/>
                </w:rPr>
                <w:t>等投入品是否涉及</w:t>
              </w:r>
              <w:r w:rsidR="0060374F" w:rsidRPr="000B6B5A">
                <w:rPr>
                  <w:rFonts w:ascii="黑体" w:hint="eastAsia"/>
                  <w:bCs/>
                </w:rPr>
                <w:t>基因工程生物</w:t>
              </w:r>
              <w:r w:rsidR="0060374F" w:rsidRPr="000B6B5A">
                <w:rPr>
                  <w:rFonts w:ascii="黑体" w:hint="eastAsia"/>
                  <w:bCs/>
                </w:rPr>
                <w:t>/</w:t>
              </w:r>
              <w:r w:rsidR="0060374F" w:rsidRPr="000B6B5A">
                <w:rPr>
                  <w:rFonts w:ascii="黑体" w:hint="eastAsia"/>
                  <w:bCs/>
                </w:rPr>
                <w:t>转基因生物</w:t>
              </w:r>
              <w:r w:rsidR="00F249E9">
                <w:rPr>
                  <w:rFonts w:ascii="黑体" w:hint="eastAsia"/>
                  <w:bCs/>
                </w:rPr>
                <w:t>及其衍生物</w:t>
              </w:r>
              <w:r w:rsidR="0060374F" w:rsidRPr="000B6B5A">
                <w:rPr>
                  <w:rFonts w:ascii="黑体" w:hint="eastAsia"/>
                  <w:bCs/>
                </w:rPr>
                <w:t>？</w:t>
              </w:r>
              <w:r w:rsidR="00273155" w:rsidRPr="000B6B5A">
                <w:rPr>
                  <w:rFonts w:hint="eastAsia"/>
                  <w:szCs w:val="21"/>
                </w:rPr>
                <w:t xml:space="preserve">Is the </w:t>
              </w:r>
              <w:r w:rsidR="00273155" w:rsidRPr="000B6B5A">
                <w:rPr>
                  <w:rFonts w:ascii="宋体" w:hint="eastAsia"/>
                </w:rPr>
                <w:t xml:space="preserve">production unit range </w:t>
              </w:r>
              <w:r w:rsidR="00273155" w:rsidRPr="000B6B5A">
                <w:rPr>
                  <w:rFonts w:hint="eastAsia"/>
                  <w:szCs w:val="21"/>
                </w:rPr>
                <w:t>of seeds / plant propagation materials, fertilizers, soil amendment substances, plant protection products</w:t>
              </w:r>
              <w:r w:rsidR="00273155">
                <w:rPr>
                  <w:rFonts w:hint="eastAsia"/>
                  <w:szCs w:val="21"/>
                </w:rPr>
                <w:t xml:space="preserve">, plant growth regulators </w:t>
              </w:r>
              <w:r w:rsidR="00273155" w:rsidRPr="000B6B5A">
                <w:rPr>
                  <w:rFonts w:hint="eastAsia"/>
                  <w:szCs w:val="21"/>
                </w:rPr>
                <w:t xml:space="preserve">and other inputs involved in </w:t>
              </w:r>
              <w:r w:rsidR="00273155" w:rsidRPr="000B6B5A">
                <w:rPr>
                  <w:rFonts w:ascii="黑体" w:hint="eastAsia"/>
                  <w:bCs/>
                </w:rPr>
                <w:t xml:space="preserve">genetically engineered organisms / genetically modified organisms </w:t>
              </w:r>
              <w:r w:rsidR="00273155">
                <w:rPr>
                  <w:rFonts w:ascii="黑体" w:hint="eastAsia"/>
                  <w:bCs/>
                </w:rPr>
                <w:t>and their derivatives</w:t>
              </w:r>
              <w:r w:rsidR="00273155" w:rsidRPr="000B6B5A">
                <w:rPr>
                  <w:rFonts w:ascii="黑体" w:hint="eastAsia"/>
                  <w:bCs/>
                </w:rPr>
                <w:t>?</w:t>
              </w:r>
              <w:r w:rsidR="0060374F" w:rsidRPr="000B6B5A">
                <w:rPr>
                  <w:rFonts w:ascii="黑体" w:hint="eastAsia"/>
                  <w:bCs/>
                </w:rPr>
                <w:t xml:space="preserve"> </w:t>
              </w:r>
              <w:r w:rsidR="00A76162">
                <w:fldChar w:fldCharType="begin">
                  <w:ffData>
                    <w:name w:val="复选框型13"/>
                    <w:enabled/>
                    <w:calcOnExit w:val="0"/>
                    <w:checkBox>
                      <w:sizeAuto/>
                      <w:default w:val="0"/>
                      <w:checked w:val="0"/>
                    </w:checkBox>
                  </w:ffData>
                </w:fldChar>
              </w:r>
              <w:r w:rsidR="0060374F">
                <w:instrText xml:space="preserve"> FORMCHECKBOX </w:instrText>
              </w:r>
              <w:r w:rsidR="00A76162">
                <w:fldChar w:fldCharType="separate"/>
              </w:r>
              <w:r w:rsidR="00A76162">
                <w:fldChar w:fldCharType="end"/>
              </w:r>
              <w:r w:rsidR="0060374F" w:rsidRPr="000B6B5A">
                <w:rPr>
                  <w:rFonts w:ascii="宋体" w:hint="eastAsia"/>
                </w:rPr>
                <w:t xml:space="preserve"> 是</w:t>
              </w:r>
              <w:r w:rsidR="00273155" w:rsidRPr="000B6B5A">
                <w:rPr>
                  <w:rFonts w:ascii="宋体" w:hint="eastAsia"/>
                </w:rPr>
                <w:t>Yes</w:t>
              </w:r>
              <w:r w:rsidR="0060374F" w:rsidRPr="000B6B5A">
                <w:rPr>
                  <w:rFonts w:ascii="宋体"/>
                </w:rPr>
                <w:t xml:space="preserve"> </w:t>
              </w:r>
              <w:r w:rsidR="0060374F" w:rsidRPr="000B6B5A">
                <w:rPr>
                  <w:rFonts w:ascii="宋体" w:hint="eastAsia"/>
                </w:rPr>
                <w:t xml:space="preserve">   </w:t>
              </w:r>
              <w:r w:rsidR="00A76162">
                <w:fldChar w:fldCharType="begin">
                  <w:ffData>
                    <w:name w:val="复选框型13"/>
                    <w:enabled/>
                    <w:calcOnExit w:val="0"/>
                    <w:checkBox>
                      <w:sizeAuto/>
                      <w:default w:val="0"/>
                      <w:checked w:val="0"/>
                    </w:checkBox>
                  </w:ffData>
                </w:fldChar>
              </w:r>
              <w:r w:rsidR="0060374F">
                <w:instrText xml:space="preserve"> FORMCHECKBOX </w:instrText>
              </w:r>
              <w:r w:rsidR="00A76162">
                <w:fldChar w:fldCharType="separate"/>
              </w:r>
              <w:r w:rsidR="00A76162">
                <w:fldChar w:fldCharType="end"/>
              </w:r>
              <w:r w:rsidR="0060374F" w:rsidRPr="000B6B5A">
                <w:rPr>
                  <w:rFonts w:ascii="宋体" w:hint="eastAsia"/>
                </w:rPr>
                <w:t xml:space="preserve"> 否</w:t>
              </w:r>
              <w:r w:rsidR="00273155" w:rsidRPr="000B6B5A">
                <w:rPr>
                  <w:rFonts w:ascii="宋体" w:hint="eastAsia"/>
                </w:rPr>
                <w:t>No</w:t>
              </w:r>
              <w:r w:rsidRPr="000B6B5A">
                <w:rPr>
                  <w:rFonts w:ascii="宋体" w:hint="eastAsia"/>
                </w:rPr>
                <w:t>；  若是，请描述</w:t>
              </w:r>
              <w:r w:rsidR="00273155" w:rsidRPr="000B6B5A">
                <w:rPr>
                  <w:rFonts w:ascii="宋体" w:hint="eastAsia"/>
                </w:rPr>
                <w:t>If yes, please describe</w:t>
              </w:r>
              <w:r w:rsidRPr="000B6B5A">
                <w:rPr>
                  <w:rFonts w:ascii="宋体" w:hint="eastAsia"/>
                </w:rPr>
                <w:t>：</w:t>
              </w:r>
              <w:r w:rsidRPr="000B6B5A">
                <w:rPr>
                  <w:rFonts w:ascii="宋体" w:hint="eastAsia"/>
                  <w:u w:val="single"/>
                </w:rPr>
                <w:t xml:space="preserve">                                                   </w:t>
              </w:r>
            </w:ins>
          </w:p>
          <w:p w14:paraId="232B8038" w14:textId="77777777" w:rsidR="0060374F" w:rsidRPr="000B6B5A" w:rsidRDefault="0060374F" w:rsidP="000B6B5A">
            <w:pPr>
              <w:spacing w:line="360" w:lineRule="exact"/>
              <w:rPr>
                <w:ins w:id="166" w:author="Shao" w:date="2025-03-03T15:07:00Z" w16du:dateUtc="2025-03-03T07:07:00Z"/>
                <w:rFonts w:ascii="黑体"/>
                <w:bCs/>
              </w:rPr>
            </w:pPr>
          </w:p>
          <w:p w14:paraId="7A309528" w14:textId="56E2B14B" w:rsidR="008B3AD2" w:rsidRDefault="00DE4DAC">
            <w:pPr>
              <w:spacing w:line="360" w:lineRule="exact"/>
              <w:rPr>
                <w:rFonts w:ascii="黑体"/>
                <w:b/>
                <w:bCs/>
              </w:rPr>
            </w:pPr>
            <w:r w:rsidRPr="000B6B5A">
              <w:rPr>
                <w:rFonts w:hint="eastAsia"/>
                <w:b/>
              </w:rPr>
              <w:t>2.</w:t>
            </w:r>
            <w:r w:rsidR="0060374F" w:rsidRPr="000B6B5A">
              <w:rPr>
                <w:rFonts w:hint="eastAsia"/>
                <w:b/>
              </w:rPr>
              <w:t xml:space="preserve">3 </w:t>
            </w:r>
            <w:ins w:id="167" w:author="Shao" w:date="2025-03-03T15:07:00Z" w16du:dateUtc="2025-03-03T07:07:00Z">
              <w:r w:rsidR="0060374F" w:rsidRPr="000B6B5A">
                <w:rPr>
                  <w:rFonts w:ascii="黑体" w:hint="eastAsia"/>
                  <w:b/>
                  <w:bCs/>
                </w:rPr>
                <w:t>辐照</w:t>
              </w:r>
            </w:ins>
            <w:r w:rsidR="0060374F" w:rsidRPr="000B6B5A">
              <w:rPr>
                <w:rFonts w:ascii="黑体" w:hint="eastAsia"/>
                <w:b/>
                <w:bCs/>
              </w:rPr>
              <w:t>Irradiation</w:t>
            </w:r>
          </w:p>
          <w:p w14:paraId="34D70CA1" w14:textId="75BA6F08" w:rsidR="008B3AD2" w:rsidRDefault="0060374F">
            <w:pPr>
              <w:spacing w:line="360" w:lineRule="exact"/>
              <w:rPr>
                <w:rFonts w:ascii="宋体"/>
              </w:rPr>
            </w:pPr>
            <w:ins w:id="168" w:author="Shao" w:date="2025-03-03T15:07:00Z" w16du:dateUtc="2025-03-03T07:07:00Z">
              <w:r w:rsidRPr="000B6B5A">
                <w:rPr>
                  <w:rFonts w:ascii="宋体" w:hAnsi="宋体" w:hint="eastAsia"/>
                </w:rPr>
                <w:t>生产</w:t>
              </w:r>
              <w:r w:rsidR="00F249E9">
                <w:rPr>
                  <w:rFonts w:ascii="宋体" w:hAnsi="宋体" w:hint="eastAsia"/>
                </w:rPr>
                <w:t>过程</w:t>
              </w:r>
              <w:r w:rsidRPr="000B6B5A">
                <w:rPr>
                  <w:rFonts w:ascii="宋体" w:hAnsi="宋体" w:hint="eastAsia"/>
                </w:rPr>
                <w:t xml:space="preserve">中是否使用辐照技术？ </w:t>
              </w:r>
              <w:r w:rsidR="00A76162">
                <w:fldChar w:fldCharType="begin">
                  <w:ffData>
                    <w:name w:val="复选框型13"/>
                    <w:enabled/>
                    <w:calcOnExit w:val="0"/>
                    <w:checkBox>
                      <w:sizeAuto/>
                      <w:default w:val="0"/>
                      <w:checked w:val="0"/>
                    </w:checkBox>
                  </w:ffData>
                </w:fldChar>
              </w:r>
              <w:r>
                <w:instrText xml:space="preserve"> FORMCHECKBOX </w:instrText>
              </w:r>
              <w:r w:rsidR="00A76162">
                <w:fldChar w:fldCharType="separate"/>
              </w:r>
              <w:r w:rsidR="00A76162">
                <w:fldChar w:fldCharType="end"/>
              </w:r>
              <w:r w:rsidR="00DE4DAC" w:rsidRPr="000B6B5A">
                <w:rPr>
                  <w:rFonts w:ascii="宋体" w:hAnsi="宋体" w:hint="eastAsia"/>
                </w:rPr>
                <w:t xml:space="preserve">Is irradiation technology used in the production </w:t>
              </w:r>
              <w:r w:rsidR="00F249E9">
                <w:rPr>
                  <w:rFonts w:ascii="宋体" w:hAnsi="宋体" w:hint="eastAsia"/>
                </w:rPr>
                <w:t>process</w:t>
              </w:r>
              <w:r w:rsidR="00DE4DAC" w:rsidRPr="000B6B5A">
                <w:rPr>
                  <w:rFonts w:ascii="宋体" w:hAnsi="宋体" w:hint="eastAsia"/>
                </w:rPr>
                <w:t>?</w:t>
              </w:r>
              <w:r w:rsidR="0075573E">
                <w:fldChar w:fldCharType="begin">
                  <w:ffData>
                    <w:name w:val="复选框型13"/>
                    <w:enabled/>
                    <w:calcOnExit w:val="0"/>
                    <w:checkBox>
                      <w:sizeAuto/>
                      <w:default w:val="0"/>
                      <w:checked w:val="0"/>
                    </w:checkBox>
                  </w:ffData>
                </w:fldChar>
              </w:r>
              <w:r w:rsidR="00DE4DAC">
                <w:instrText xml:space="preserve"> FORMCHECKBOX </w:instrText>
              </w:r>
              <w:r w:rsidR="0075573E">
                <w:fldChar w:fldCharType="separate"/>
              </w:r>
              <w:r w:rsidR="0075573E">
                <w:fldChar w:fldCharType="end"/>
              </w:r>
            </w:ins>
            <w:r w:rsidR="00DE4DAC" w:rsidRPr="000B6B5A">
              <w:rPr>
                <w:rFonts w:ascii="宋体" w:hint="eastAsia"/>
              </w:rPr>
              <w:t xml:space="preserve"> </w:t>
            </w:r>
            <w:del w:id="169" w:author="Shao" w:date="2025-03-03T15:07:00Z" w16du:dateUtc="2025-03-03T07:07:00Z">
              <w:r w:rsidRPr="000B6B5A">
                <w:rPr>
                  <w:rFonts w:ascii="宋体" w:hint="eastAsia"/>
                </w:rPr>
                <w:delText xml:space="preserve">是 </w:delText>
              </w:r>
            </w:del>
            <w:ins w:id="170" w:author="Shao" w:date="2025-03-03T15:07:00Z" w16du:dateUtc="2025-03-03T07:07:00Z">
              <w:r w:rsidR="00DE4DAC" w:rsidRPr="000B6B5A">
                <w:rPr>
                  <w:rFonts w:ascii="宋体" w:hint="eastAsia"/>
                </w:rPr>
                <w:t>Yes</w:t>
              </w:r>
            </w:ins>
            <w:r w:rsidR="00DE4DAC" w:rsidRPr="000B6B5A">
              <w:rPr>
                <w:rFonts w:ascii="宋体" w:hint="eastAsia"/>
              </w:rPr>
              <w:t xml:space="preserve">   </w:t>
            </w:r>
            <w:r w:rsidR="0075573E">
              <w:fldChar w:fldCharType="begin">
                <w:ffData>
                  <w:name w:val="复选框型13"/>
                  <w:enabled/>
                  <w:calcOnExit w:val="0"/>
                  <w:checkBox>
                    <w:sizeAuto/>
                    <w:default w:val="0"/>
                    <w:checked w:val="0"/>
                  </w:checkBox>
                </w:ffData>
              </w:fldChar>
            </w:r>
            <w:r w:rsidR="00DE4DAC">
              <w:instrText xml:space="preserve"> FORMCHECKBOX </w:instrText>
            </w:r>
            <w:r w:rsidR="0075573E">
              <w:fldChar w:fldCharType="separate"/>
            </w:r>
            <w:r w:rsidR="0075573E">
              <w:fldChar w:fldCharType="end"/>
            </w:r>
            <w:r w:rsidR="00DE4DAC" w:rsidRPr="000B6B5A">
              <w:rPr>
                <w:rFonts w:ascii="宋体" w:hint="eastAsia"/>
              </w:rPr>
              <w:t xml:space="preserve"> </w:t>
            </w:r>
            <w:r w:rsidRPr="000B6B5A">
              <w:rPr>
                <w:rFonts w:ascii="宋体" w:hint="eastAsia"/>
              </w:rPr>
              <w:t>否</w:t>
            </w:r>
            <w:ins w:id="171" w:author="Shao" w:date="2025-03-03T15:07:00Z" w16du:dateUtc="2025-03-03T07:07:00Z">
              <w:r w:rsidR="00273155" w:rsidRPr="000B6B5A">
                <w:rPr>
                  <w:rFonts w:ascii="宋体" w:hint="eastAsia"/>
                </w:rPr>
                <w:t>No</w:t>
              </w:r>
            </w:ins>
            <w:r w:rsidR="00E46DCC" w:rsidRPr="000B6B5A">
              <w:rPr>
                <w:rFonts w:ascii="宋体" w:hint="eastAsia"/>
              </w:rPr>
              <w:t xml:space="preserve">  若是，请描述</w:t>
            </w:r>
            <w:ins w:id="172" w:author="Shao" w:date="2025-03-03T15:07:00Z" w16du:dateUtc="2025-03-03T07:07:00Z">
              <w:r w:rsidR="00273155" w:rsidRPr="000B6B5A">
                <w:rPr>
                  <w:rFonts w:ascii="宋体" w:hint="eastAsia"/>
                </w:rPr>
                <w:t>If yes, please describe</w:t>
              </w:r>
            </w:ins>
            <w:r w:rsidR="00E46DCC" w:rsidRPr="000B6B5A">
              <w:rPr>
                <w:rFonts w:ascii="宋体" w:hint="eastAsia"/>
              </w:rPr>
              <w:t>：</w:t>
            </w:r>
            <w:r w:rsidR="00E46DCC" w:rsidRPr="000B6B5A">
              <w:rPr>
                <w:rFonts w:ascii="宋体" w:hint="eastAsia"/>
                <w:u w:val="single"/>
              </w:rPr>
              <w:t xml:space="preserve">                                              </w:t>
            </w:r>
          </w:p>
          <w:p w14:paraId="390C41F3" w14:textId="77777777" w:rsidR="0060374F" w:rsidRPr="000B6B5A" w:rsidRDefault="00E46DCC" w:rsidP="000B6B5A">
            <w:pPr>
              <w:spacing w:line="360" w:lineRule="exact"/>
              <w:rPr>
                <w:szCs w:val="21"/>
              </w:rPr>
            </w:pPr>
            <w:r w:rsidRPr="000B6B5A">
              <w:rPr>
                <w:rFonts w:hint="eastAsia"/>
                <w:szCs w:val="21"/>
              </w:rPr>
              <w:t xml:space="preserve"> </w:t>
            </w:r>
          </w:p>
        </w:tc>
      </w:tr>
      <w:tr w:rsidR="0098293A" w:rsidRPr="000B6B5A" w14:paraId="47C38C96" w14:textId="77777777" w:rsidTr="002D13CD">
        <w:trPr>
          <w:jc w:val="center"/>
          <w:trPrChange w:id="173" w:author="Shao" w:date="2025-03-03T15:07:00Z" w16du:dateUtc="2025-03-03T07:07:00Z">
            <w:trPr>
              <w:gridAfter w:val="0"/>
              <w:jc w:val="center"/>
            </w:trPr>
          </w:trPrChange>
        </w:trPr>
        <w:tc>
          <w:tcPr>
            <w:tcW w:w="10726" w:type="dxa"/>
            <w:gridSpan w:val="18"/>
            <w:shd w:val="clear" w:color="auto" w:fill="F2F2F2"/>
            <w:tcPrChange w:id="174" w:author="Shao" w:date="2025-03-03T15:07:00Z" w16du:dateUtc="2025-03-03T07:07:00Z">
              <w:tcPr>
                <w:tcW w:w="10404" w:type="dxa"/>
                <w:gridSpan w:val="29"/>
                <w:shd w:val="clear" w:color="auto" w:fill="F2F2F2"/>
              </w:tcPr>
            </w:tcPrChange>
          </w:tcPr>
          <w:p w14:paraId="4524C5AF" w14:textId="77777777" w:rsidR="00B63DE6" w:rsidRPr="00D20746" w:rsidRDefault="00B63DE6" w:rsidP="00B63DE6">
            <w:pPr>
              <w:spacing w:line="360" w:lineRule="exact"/>
              <w:rPr>
                <w:b/>
              </w:rPr>
            </w:pPr>
            <w:r w:rsidRPr="00D20746">
              <w:rPr>
                <w:rFonts w:hint="eastAsia"/>
                <w:b/>
              </w:rPr>
              <w:t>仅限检查员填写：</w:t>
            </w:r>
            <w:ins w:id="175" w:author="Shao" w:date="2025-03-03T15:07:00Z" w16du:dateUtc="2025-03-03T07:07:00Z">
              <w:r>
                <w:rPr>
                  <w:rFonts w:hint="eastAsia"/>
                  <w:b/>
                </w:rPr>
                <w:t>Inspectors only</w:t>
              </w:r>
              <w:r w:rsidRPr="00D20746">
                <w:rPr>
                  <w:rFonts w:hint="eastAsia"/>
                  <w:b/>
                </w:rPr>
                <w:t>:</w:t>
              </w:r>
            </w:ins>
          </w:p>
          <w:p w14:paraId="2EC0A7DC" w14:textId="77777777" w:rsidR="00B63DE6" w:rsidRDefault="00B63DE6" w:rsidP="00B63DE6">
            <w:pPr>
              <w:spacing w:line="360" w:lineRule="exact"/>
              <w:rPr>
                <w:b/>
              </w:rPr>
            </w:pPr>
            <w:r w:rsidRPr="00D20746">
              <w:rPr>
                <w:rFonts w:hint="eastAsia"/>
                <w:b/>
              </w:rPr>
              <w:t>现场检查是否与以上描述的情况一致？</w:t>
            </w:r>
            <w:ins w:id="176" w:author="Shao" w:date="2025-03-03T15:07:00Z" w16du:dateUtc="2025-03-03T07:07:00Z">
              <w:r>
                <w:rPr>
                  <w:rFonts w:hint="eastAsia"/>
                  <w:b/>
                </w:rPr>
                <w:t>Is the on-site inspection consistent</w:t>
              </w:r>
              <w:r w:rsidRPr="00D20746">
                <w:rPr>
                  <w:rFonts w:hint="eastAsia"/>
                  <w:b/>
                </w:rPr>
                <w:t xml:space="preserve"> with the above description? </w:t>
              </w:r>
            </w:ins>
          </w:p>
          <w:p w14:paraId="2FF4823B" w14:textId="75FACF0B" w:rsidR="00B63DE6" w:rsidRDefault="00B63DE6" w:rsidP="00B63DE6">
            <w:pPr>
              <w:spacing w:line="360" w:lineRule="exact"/>
              <w:rPr>
                <w:b/>
              </w:rPr>
            </w:pPr>
            <w:r w:rsidRPr="00D20746">
              <w:rPr>
                <w:b/>
                <w:bCs/>
              </w:rPr>
              <w:fldChar w:fldCharType="begin">
                <w:ffData>
                  <w:name w:val="复选框型6"/>
                  <w:enabled/>
                  <w:calcOnExit w:val="0"/>
                  <w:checkBox>
                    <w:sizeAuto/>
                    <w:default w:val="0"/>
                  </w:checkBox>
                </w:ffData>
              </w:fldChar>
            </w:r>
            <w:r w:rsidRPr="00D20746">
              <w:rPr>
                <w:b/>
                <w:bCs/>
              </w:rPr>
              <w:instrText xml:space="preserve"> FORMCHECKBOX </w:instrText>
            </w:r>
            <w:r w:rsidRPr="00D20746">
              <w:rPr>
                <w:b/>
                <w:bCs/>
              </w:rPr>
            </w:r>
            <w:r w:rsidRPr="00D20746">
              <w:rPr>
                <w:b/>
                <w:bCs/>
              </w:rPr>
              <w:fldChar w:fldCharType="separate"/>
            </w:r>
            <w:r w:rsidRPr="00D20746">
              <w:rPr>
                <w:b/>
              </w:rPr>
              <w:fldChar w:fldCharType="end"/>
            </w:r>
            <w:r w:rsidRPr="00D20746">
              <w:rPr>
                <w:rFonts w:hint="eastAsia"/>
                <w:b/>
              </w:rPr>
              <w:t>是</w:t>
            </w:r>
            <w:ins w:id="177" w:author="Shao" w:date="2025-03-03T15:07:00Z" w16du:dateUtc="2025-03-03T07:07:00Z">
              <w:r w:rsidRPr="00D20746">
                <w:rPr>
                  <w:rFonts w:hint="eastAsia"/>
                  <w:b/>
                </w:rPr>
                <w:t>Yes</w:t>
              </w:r>
            </w:ins>
            <w:r>
              <w:rPr>
                <w:rFonts w:hint="eastAsia"/>
                <w:b/>
              </w:rPr>
              <w:t xml:space="preserve"> </w:t>
            </w:r>
            <w:r w:rsidRPr="00D20746">
              <w:rPr>
                <w:b/>
                <w:bCs/>
              </w:rPr>
              <w:fldChar w:fldCharType="begin">
                <w:ffData>
                  <w:name w:val="复选框型6"/>
                  <w:enabled/>
                  <w:calcOnExit w:val="0"/>
                  <w:checkBox>
                    <w:sizeAuto/>
                    <w:default w:val="0"/>
                  </w:checkBox>
                </w:ffData>
              </w:fldChar>
            </w:r>
            <w:r w:rsidRPr="00D20746">
              <w:rPr>
                <w:b/>
                <w:bCs/>
              </w:rPr>
              <w:instrText xml:space="preserve"> FORMCHECKBOX </w:instrText>
            </w:r>
            <w:r w:rsidRPr="00D20746">
              <w:rPr>
                <w:b/>
                <w:bCs/>
              </w:rPr>
            </w:r>
            <w:r w:rsidRPr="00D20746">
              <w:rPr>
                <w:b/>
                <w:bCs/>
              </w:rPr>
              <w:fldChar w:fldCharType="separate"/>
            </w:r>
            <w:r w:rsidRPr="00D20746">
              <w:rPr>
                <w:b/>
              </w:rPr>
              <w:fldChar w:fldCharType="end"/>
            </w:r>
            <w:r w:rsidRPr="00D20746">
              <w:rPr>
                <w:rFonts w:hint="eastAsia"/>
                <w:b/>
              </w:rPr>
              <w:t>否</w:t>
            </w:r>
            <w:ins w:id="178" w:author="Shao" w:date="2025-03-03T15:07:00Z" w16du:dateUtc="2025-03-03T07:07:00Z">
              <w:r w:rsidRPr="00D20746">
                <w:rPr>
                  <w:rFonts w:hint="eastAsia"/>
                  <w:b/>
                </w:rPr>
                <w:t>No</w:t>
              </w:r>
            </w:ins>
            <w:r>
              <w:rPr>
                <w:rFonts w:hint="eastAsia"/>
                <w:b/>
              </w:rPr>
              <w:t xml:space="preserve"> </w:t>
            </w:r>
            <w:r w:rsidRPr="00D20746">
              <w:rPr>
                <w:b/>
                <w:bCs/>
              </w:rPr>
              <w:fldChar w:fldCharType="begin">
                <w:ffData>
                  <w:name w:val="复选框型6"/>
                  <w:enabled/>
                  <w:calcOnExit w:val="0"/>
                  <w:checkBox>
                    <w:sizeAuto/>
                    <w:default w:val="0"/>
                  </w:checkBox>
                </w:ffData>
              </w:fldChar>
            </w:r>
            <w:r w:rsidRPr="00D20746">
              <w:rPr>
                <w:b/>
                <w:bCs/>
              </w:rPr>
              <w:instrText xml:space="preserve"> FORMCHECKBOX </w:instrText>
            </w:r>
            <w:r w:rsidRPr="00D20746">
              <w:rPr>
                <w:b/>
                <w:bCs/>
              </w:rPr>
            </w:r>
            <w:r w:rsidRPr="00D20746">
              <w:rPr>
                <w:b/>
                <w:bCs/>
              </w:rPr>
              <w:fldChar w:fldCharType="separate"/>
            </w:r>
            <w:r w:rsidRPr="00D20746">
              <w:rPr>
                <w:b/>
              </w:rPr>
              <w:fldChar w:fldCharType="end"/>
            </w:r>
            <w:r w:rsidRPr="00D20746">
              <w:rPr>
                <w:b/>
              </w:rPr>
              <w:t>无关</w:t>
            </w:r>
            <w:ins w:id="179" w:author="Shao" w:date="2025-03-03T15:07:00Z" w16du:dateUtc="2025-03-03T07:07:00Z">
              <w:r>
                <w:rPr>
                  <w:rFonts w:hint="eastAsia"/>
                  <w:b/>
                </w:rPr>
                <w:t>N/A</w:t>
              </w:r>
              <w:r w:rsidRPr="00D20746">
                <w:rPr>
                  <w:rFonts w:hint="eastAsia"/>
                  <w:b/>
                </w:rPr>
                <w:t>.</w:t>
              </w:r>
            </w:ins>
          </w:p>
          <w:p w14:paraId="5234ED12" w14:textId="77777777" w:rsidR="00B63DE6" w:rsidRDefault="00B63DE6" w:rsidP="00B63DE6">
            <w:pPr>
              <w:spacing w:line="360" w:lineRule="exact"/>
              <w:rPr>
                <w:ins w:id="180" w:author="Shao" w:date="2025-03-03T15:07:00Z" w16du:dateUtc="2025-03-03T07:07:00Z"/>
                <w:b/>
              </w:rPr>
            </w:pPr>
            <w:r w:rsidRPr="00D20746">
              <w:rPr>
                <w:rFonts w:hint="eastAsia"/>
                <w:b/>
              </w:rPr>
              <w:lastRenderedPageBreak/>
              <w:t>检查记录：</w:t>
            </w:r>
            <w:ins w:id="181" w:author="Shao" w:date="2025-03-03T15:07:00Z" w16du:dateUtc="2025-03-03T07:07:00Z">
              <w:r w:rsidRPr="00D20746">
                <w:rPr>
                  <w:rFonts w:hint="eastAsia"/>
                  <w:b/>
                </w:rPr>
                <w:t>Inspection records:</w:t>
              </w:r>
            </w:ins>
          </w:p>
          <w:p w14:paraId="519E7A38" w14:textId="77777777" w:rsidR="0098293A" w:rsidRPr="000B6B5A" w:rsidRDefault="0098293A" w:rsidP="00554909">
            <w:pPr>
              <w:spacing w:line="360" w:lineRule="exact"/>
              <w:rPr>
                <w:b/>
              </w:rPr>
            </w:pPr>
          </w:p>
        </w:tc>
      </w:tr>
      <w:tr w:rsidR="00531FE1" w:rsidRPr="00364A37" w14:paraId="60B09A06" w14:textId="77777777" w:rsidTr="002D13CD">
        <w:trPr>
          <w:jc w:val="center"/>
          <w:trPrChange w:id="182" w:author="Shao" w:date="2025-03-03T15:07:00Z" w16du:dateUtc="2025-03-03T07:07:00Z">
            <w:trPr>
              <w:gridAfter w:val="0"/>
              <w:jc w:val="center"/>
            </w:trPr>
          </w:trPrChange>
        </w:trPr>
        <w:tc>
          <w:tcPr>
            <w:tcW w:w="10726" w:type="dxa"/>
            <w:gridSpan w:val="18"/>
            <w:tcPrChange w:id="183" w:author="Shao" w:date="2025-03-03T15:07:00Z" w16du:dateUtc="2025-03-03T07:07:00Z">
              <w:tcPr>
                <w:tcW w:w="10404" w:type="dxa"/>
                <w:gridSpan w:val="29"/>
              </w:tcPr>
            </w:tcPrChange>
          </w:tcPr>
          <w:p w14:paraId="33F532F4" w14:textId="66FCB409" w:rsidR="0075573E" w:rsidRDefault="00DE4DAC" w:rsidP="00A11A52">
            <w:pPr>
              <w:spacing w:line="360" w:lineRule="exact"/>
              <w:jc w:val="left"/>
              <w:rPr>
                <w:b/>
                <w:szCs w:val="21"/>
              </w:rPr>
            </w:pPr>
            <w:r w:rsidRPr="000B6B5A">
              <w:rPr>
                <w:rFonts w:hint="eastAsia"/>
                <w:b/>
                <w:szCs w:val="21"/>
              </w:rPr>
              <w:lastRenderedPageBreak/>
              <w:t>3</w:t>
            </w:r>
            <w:r w:rsidR="00F34271" w:rsidRPr="000B6B5A">
              <w:rPr>
                <w:rFonts w:hint="eastAsia"/>
                <w:b/>
                <w:szCs w:val="21"/>
              </w:rPr>
              <w:t xml:space="preserve">. </w:t>
            </w:r>
            <w:ins w:id="184" w:author="Shao" w:date="2025-03-03T15:07:00Z" w16du:dateUtc="2025-03-03T07:07:00Z">
              <w:r w:rsidR="00F34271" w:rsidRPr="000B6B5A">
                <w:rPr>
                  <w:rFonts w:hint="eastAsia"/>
                  <w:b/>
                  <w:szCs w:val="21"/>
                </w:rPr>
                <w:t>植物生产</w:t>
              </w:r>
              <w:r w:rsidR="006A0FEF">
                <w:rPr>
                  <w:rFonts w:hint="eastAsia"/>
                  <w:b/>
                  <w:szCs w:val="21"/>
                </w:rPr>
                <w:t>(</w:t>
              </w:r>
              <w:r w:rsidR="006A0FEF">
                <w:rPr>
                  <w:rFonts w:hint="eastAsia"/>
                  <w:b/>
                  <w:szCs w:val="21"/>
                </w:rPr>
                <w:t>野生采集、食用菌栽培</w:t>
              </w:r>
              <w:r w:rsidR="00825EF7">
                <w:rPr>
                  <w:rFonts w:hint="eastAsia"/>
                  <w:b/>
                  <w:szCs w:val="21"/>
                </w:rPr>
                <w:t>不</w:t>
              </w:r>
              <w:r w:rsidR="006A0FEF">
                <w:rPr>
                  <w:rFonts w:hint="eastAsia"/>
                  <w:b/>
                  <w:szCs w:val="21"/>
                </w:rPr>
                <w:t>适用</w:t>
              </w:r>
              <w:r w:rsidR="006A0FEF">
                <w:rPr>
                  <w:rFonts w:hint="eastAsia"/>
                  <w:b/>
                  <w:szCs w:val="21"/>
                </w:rPr>
                <w:t xml:space="preserve">) </w:t>
              </w:r>
            </w:ins>
            <w:r w:rsidR="00F34271" w:rsidRPr="000B6B5A">
              <w:rPr>
                <w:rFonts w:hint="eastAsia"/>
                <w:b/>
                <w:szCs w:val="21"/>
              </w:rPr>
              <w:t xml:space="preserve">lant production </w:t>
            </w:r>
            <w:r w:rsidR="006A0FEF">
              <w:rPr>
                <w:rFonts w:hint="eastAsia"/>
                <w:b/>
                <w:szCs w:val="21"/>
              </w:rPr>
              <w:t xml:space="preserve">(wild collection, edible mushroom cultivation are </w:t>
            </w:r>
            <w:r w:rsidR="00825EF7">
              <w:rPr>
                <w:rFonts w:hint="eastAsia"/>
                <w:b/>
                <w:szCs w:val="21"/>
              </w:rPr>
              <w:t xml:space="preserve">not </w:t>
            </w:r>
            <w:r w:rsidR="006A0FEF">
              <w:rPr>
                <w:rFonts w:hint="eastAsia"/>
                <w:b/>
                <w:szCs w:val="21"/>
              </w:rPr>
              <w:t xml:space="preserve">applicable)           </w:t>
            </w:r>
            <w:r w:rsidR="0075573E" w:rsidRPr="008C0BED">
              <w:rPr>
                <w:bCs/>
              </w:rPr>
              <w:fldChar w:fldCharType="begin">
                <w:ffData>
                  <w:name w:val=""/>
                  <w:enabled/>
                  <w:calcOnExit w:val="0"/>
                  <w:checkBox>
                    <w:sizeAuto/>
                    <w:default w:val="0"/>
                  </w:checkBox>
                </w:ffData>
              </w:fldChar>
            </w:r>
            <w:r w:rsidR="006A0FEF" w:rsidRPr="008C0BED">
              <w:rPr>
                <w:bCs/>
              </w:rPr>
              <w:instrText xml:space="preserve"> FORMCHECKBOX </w:instrText>
            </w:r>
            <w:r w:rsidR="0075573E" w:rsidRPr="008C0BED">
              <w:rPr>
                <w:bCs/>
              </w:rPr>
            </w:r>
            <w:r w:rsidR="0075573E" w:rsidRPr="008C0BED">
              <w:rPr>
                <w:bCs/>
              </w:rPr>
              <w:fldChar w:fldCharType="separate"/>
            </w:r>
            <w:r w:rsidR="0075573E" w:rsidRPr="008C0BED">
              <w:rPr>
                <w:bCs/>
              </w:rPr>
              <w:fldChar w:fldCharType="end"/>
            </w:r>
            <w:r w:rsidR="006A0FEF">
              <w:rPr>
                <w:rFonts w:hint="eastAsia"/>
                <w:bCs/>
              </w:rPr>
              <w:t xml:space="preserve"> </w:t>
            </w:r>
            <w:r w:rsidR="006A0FEF">
              <w:rPr>
                <w:rFonts w:hint="eastAsia"/>
                <w:bCs/>
              </w:rPr>
              <w:t>无关</w:t>
            </w:r>
            <w:ins w:id="185" w:author="Shao" w:date="2025-03-03T15:07:00Z" w16du:dateUtc="2025-03-03T07:07:00Z">
              <w:r w:rsidR="00D0495C">
                <w:rPr>
                  <w:rFonts w:hint="eastAsia"/>
                  <w:bCs/>
                </w:rPr>
                <w:t>N/A</w:t>
              </w:r>
            </w:ins>
          </w:p>
        </w:tc>
      </w:tr>
      <w:tr w:rsidR="00551AA0" w:rsidRPr="00364A37" w14:paraId="2D378C5C" w14:textId="77777777" w:rsidTr="002D13CD">
        <w:trPr>
          <w:jc w:val="center"/>
          <w:trPrChange w:id="186" w:author="Shao" w:date="2025-03-03T15:07:00Z" w16du:dateUtc="2025-03-03T07:07:00Z">
            <w:trPr>
              <w:gridAfter w:val="0"/>
              <w:jc w:val="center"/>
            </w:trPr>
          </w:trPrChange>
        </w:trPr>
        <w:tc>
          <w:tcPr>
            <w:tcW w:w="10726" w:type="dxa"/>
            <w:gridSpan w:val="18"/>
            <w:tcPrChange w:id="187" w:author="Shao" w:date="2025-03-03T15:07:00Z" w16du:dateUtc="2025-03-03T07:07:00Z">
              <w:tcPr>
                <w:tcW w:w="10404" w:type="dxa"/>
                <w:gridSpan w:val="29"/>
              </w:tcPr>
            </w:tcPrChange>
          </w:tcPr>
          <w:p w14:paraId="7211BAC8" w14:textId="0912EC0D" w:rsidR="008B3AD2" w:rsidRDefault="00DE4DAC">
            <w:pPr>
              <w:spacing w:line="360" w:lineRule="exact"/>
              <w:rPr>
                <w:b/>
                <w:szCs w:val="21"/>
              </w:rPr>
            </w:pPr>
            <w:r w:rsidRPr="000B6B5A">
              <w:rPr>
                <w:rFonts w:hint="eastAsia"/>
                <w:b/>
                <w:szCs w:val="21"/>
              </w:rPr>
              <w:t>3</w:t>
            </w:r>
            <w:r w:rsidR="00551AA0" w:rsidRPr="000B6B5A">
              <w:rPr>
                <w:rFonts w:hint="eastAsia"/>
                <w:b/>
                <w:szCs w:val="21"/>
              </w:rPr>
              <w:t xml:space="preserve">.1 </w:t>
            </w:r>
            <w:ins w:id="188" w:author="Shao" w:date="2025-03-03T15:07:00Z" w16du:dateUtc="2025-03-03T07:07:00Z">
              <w:r w:rsidR="00551AA0" w:rsidRPr="000B6B5A">
                <w:rPr>
                  <w:rFonts w:hint="eastAsia"/>
                  <w:b/>
                  <w:szCs w:val="21"/>
                </w:rPr>
                <w:t>转换期</w:t>
              </w:r>
            </w:ins>
            <w:r w:rsidR="00551AA0" w:rsidRPr="000B6B5A">
              <w:rPr>
                <w:rFonts w:hint="eastAsia"/>
                <w:b/>
                <w:szCs w:val="21"/>
              </w:rPr>
              <w:t>Conversion period</w:t>
            </w:r>
          </w:p>
        </w:tc>
      </w:tr>
      <w:tr w:rsidR="008309DE" w:rsidRPr="00364A37" w14:paraId="11639DBB" w14:textId="77777777" w:rsidTr="002D13CD">
        <w:trPr>
          <w:jc w:val="center"/>
          <w:trPrChange w:id="189" w:author="Shao" w:date="2025-03-03T15:07:00Z" w16du:dateUtc="2025-03-03T07:07:00Z">
            <w:trPr>
              <w:gridAfter w:val="0"/>
              <w:jc w:val="center"/>
            </w:trPr>
          </w:trPrChange>
        </w:trPr>
        <w:tc>
          <w:tcPr>
            <w:tcW w:w="10726" w:type="dxa"/>
            <w:gridSpan w:val="18"/>
            <w:tcPrChange w:id="190" w:author="Shao" w:date="2025-03-03T15:07:00Z" w16du:dateUtc="2025-03-03T07:07:00Z">
              <w:tcPr>
                <w:tcW w:w="10404" w:type="dxa"/>
                <w:gridSpan w:val="29"/>
              </w:tcPr>
            </w:tcPrChange>
          </w:tcPr>
          <w:p w14:paraId="4AFCF9C7" w14:textId="77777777" w:rsidR="00B921CA" w:rsidRDefault="00DE4DAC">
            <w:pPr>
              <w:spacing w:line="360" w:lineRule="exact"/>
              <w:rPr>
                <w:szCs w:val="21"/>
                <w:lang w:bidi="en-US"/>
              </w:rPr>
            </w:pPr>
            <w:r>
              <w:rPr>
                <w:rFonts w:hint="eastAsia"/>
                <w:szCs w:val="21"/>
              </w:rPr>
              <w:t>3.</w:t>
            </w:r>
            <w:r w:rsidR="00354424">
              <w:rPr>
                <w:rFonts w:hint="eastAsia"/>
                <w:szCs w:val="21"/>
              </w:rPr>
              <w:t>1</w:t>
            </w:r>
            <w:r>
              <w:rPr>
                <w:rFonts w:hint="eastAsia"/>
                <w:szCs w:val="21"/>
              </w:rPr>
              <w:t>.1</w:t>
            </w:r>
            <w:r w:rsidR="00354424">
              <w:rPr>
                <w:rFonts w:hint="eastAsia"/>
                <w:szCs w:val="21"/>
              </w:rPr>
              <w:t>是否有证据</w:t>
            </w:r>
            <w:r w:rsidR="00354424" w:rsidRPr="00354424">
              <w:rPr>
                <w:rFonts w:hint="eastAsia"/>
                <w:szCs w:val="21"/>
                <w:lang w:bidi="en-US"/>
              </w:rPr>
              <w:t>证明</w:t>
            </w:r>
            <w:r w:rsidR="00354424">
              <w:rPr>
                <w:rFonts w:hint="eastAsia"/>
                <w:szCs w:val="21"/>
                <w:lang w:bidi="en-US"/>
              </w:rPr>
              <w:t>地块为</w:t>
            </w:r>
            <w:r w:rsidR="00354424" w:rsidRPr="00354424">
              <w:rPr>
                <w:rFonts w:hint="eastAsia"/>
                <w:szCs w:val="21"/>
                <w:lang w:bidi="en-US"/>
              </w:rPr>
              <w:t>天然或农业地区，</w:t>
            </w:r>
            <w:r w:rsidR="00354424">
              <w:rPr>
                <w:rFonts w:hint="eastAsia"/>
                <w:szCs w:val="21"/>
                <w:lang w:bidi="en-US"/>
              </w:rPr>
              <w:t>且</w:t>
            </w:r>
            <w:r w:rsidR="00354424" w:rsidRPr="00354424">
              <w:rPr>
                <w:rFonts w:hint="eastAsia"/>
                <w:szCs w:val="21"/>
                <w:lang w:bidi="en-US"/>
              </w:rPr>
              <w:t>在至少三年内没有使用</w:t>
            </w:r>
            <w:r w:rsidR="00354424">
              <w:rPr>
                <w:rFonts w:hint="eastAsia"/>
                <w:szCs w:val="21"/>
                <w:lang w:bidi="en-US"/>
              </w:rPr>
              <w:t>禁用物质？</w:t>
            </w:r>
            <w:ins w:id="191" w:author="Shao" w:date="2025-03-03T15:07:00Z" w16du:dateUtc="2025-03-03T07:07:00Z">
              <w:r>
                <w:rPr>
                  <w:rFonts w:hint="eastAsia"/>
                  <w:szCs w:val="21"/>
                </w:rPr>
                <w:t xml:space="preserve"> </w:t>
              </w:r>
              <w:r w:rsidR="00354424">
                <w:rPr>
                  <w:rFonts w:hint="eastAsia"/>
                  <w:szCs w:val="21"/>
                </w:rPr>
                <w:t xml:space="preserve">Is there evidence </w:t>
              </w:r>
              <w:r w:rsidR="00354424" w:rsidRPr="00354424">
                <w:rPr>
                  <w:rFonts w:hint="eastAsia"/>
                  <w:szCs w:val="21"/>
                  <w:lang w:bidi="en-US"/>
                </w:rPr>
                <w:t xml:space="preserve">that the </w:t>
              </w:r>
              <w:r w:rsidR="00354424">
                <w:rPr>
                  <w:rFonts w:hint="eastAsia"/>
                  <w:szCs w:val="21"/>
                  <w:lang w:bidi="en-US"/>
                </w:rPr>
                <w:t xml:space="preserve">parcel is </w:t>
              </w:r>
              <w:r w:rsidR="00354424" w:rsidRPr="00354424">
                <w:rPr>
                  <w:rFonts w:hint="eastAsia"/>
                  <w:szCs w:val="21"/>
                  <w:lang w:bidi="en-US"/>
                </w:rPr>
                <w:t xml:space="preserve">a natural or agricultural area </w:t>
              </w:r>
              <w:r w:rsidR="00354424">
                <w:rPr>
                  <w:rFonts w:hint="eastAsia"/>
                  <w:szCs w:val="21"/>
                  <w:lang w:bidi="en-US"/>
                </w:rPr>
                <w:t xml:space="preserve">and has </w:t>
              </w:r>
              <w:r w:rsidR="00354424" w:rsidRPr="00354424">
                <w:rPr>
                  <w:rFonts w:hint="eastAsia"/>
                  <w:szCs w:val="21"/>
                  <w:lang w:bidi="en-US"/>
                </w:rPr>
                <w:t>not been used for at least three years</w:t>
              </w:r>
              <w:r w:rsidR="00354424">
                <w:rPr>
                  <w:rFonts w:hint="eastAsia"/>
                  <w:szCs w:val="21"/>
                  <w:lang w:bidi="en-US"/>
                </w:rPr>
                <w:t xml:space="preserve"> prohibited substances for at least three years? </w:t>
              </w:r>
            </w:ins>
          </w:p>
          <w:p w14:paraId="21B1B044" w14:textId="77777777" w:rsidR="00B921CA" w:rsidRDefault="0075573E">
            <w:pPr>
              <w:spacing w:line="360" w:lineRule="exact"/>
              <w:rPr>
                <w:szCs w:val="21"/>
                <w:lang w:bidi="en-US"/>
              </w:rPr>
            </w:pPr>
            <w:r w:rsidRPr="004E28BD">
              <w:fldChar w:fldCharType="begin">
                <w:ffData>
                  <w:name w:val="复选框型13"/>
                  <w:enabled/>
                  <w:calcOnExit w:val="0"/>
                  <w:checkBox>
                    <w:sizeAuto/>
                    <w:default w:val="0"/>
                    <w:checked w:val="0"/>
                  </w:checkBox>
                </w:ffData>
              </w:fldChar>
            </w:r>
            <w:r w:rsidR="00354424" w:rsidRPr="004E28BD">
              <w:instrText xml:space="preserve"> FORMCHECKBOX </w:instrText>
            </w:r>
            <w:r w:rsidRPr="004E28BD">
              <w:fldChar w:fldCharType="separate"/>
            </w:r>
            <w:r w:rsidRPr="004E28BD">
              <w:fldChar w:fldCharType="end"/>
            </w:r>
            <w:del w:id="192" w:author="Shao" w:date="2025-03-03T15:07:00Z" w16du:dateUtc="2025-03-03T07:07:00Z">
              <w:r w:rsidR="00354424" w:rsidRPr="004E28BD">
                <w:rPr>
                  <w:rFonts w:hint="eastAsia"/>
                </w:rPr>
                <w:delText>是</w:delText>
              </w:r>
              <w:r w:rsidR="00354424" w:rsidRPr="004E28BD">
                <w:rPr>
                  <w:rFonts w:hint="eastAsia"/>
                </w:rPr>
                <w:delText xml:space="preserve">  </w:delText>
              </w:r>
            </w:del>
            <w:ins w:id="193" w:author="Shao" w:date="2025-03-03T15:07:00Z" w16du:dateUtc="2025-03-03T07:07:00Z">
              <w:r w:rsidR="00354424" w:rsidRPr="004E28BD">
                <w:rPr>
                  <w:rFonts w:hint="eastAsia"/>
                </w:rPr>
                <w:t>Yes</w:t>
              </w:r>
            </w:ins>
            <w:r w:rsidRPr="004E28BD">
              <w:fldChar w:fldCharType="begin">
                <w:ffData>
                  <w:name w:val="复选框型13"/>
                  <w:enabled/>
                  <w:calcOnExit w:val="0"/>
                  <w:checkBox>
                    <w:sizeAuto/>
                    <w:default w:val="0"/>
                    <w:checked w:val="0"/>
                  </w:checkBox>
                </w:ffData>
              </w:fldChar>
            </w:r>
            <w:r w:rsidR="00354424" w:rsidRPr="004E28BD">
              <w:instrText xml:space="preserve"> FORMCHECKBOX </w:instrText>
            </w:r>
            <w:r w:rsidRPr="004E28BD">
              <w:fldChar w:fldCharType="separate"/>
            </w:r>
            <w:r w:rsidRPr="004E28BD">
              <w:fldChar w:fldCharType="end"/>
            </w:r>
            <w:ins w:id="194" w:author="Shao" w:date="2025-03-03T15:07:00Z" w16du:dateUtc="2025-03-03T07:07:00Z">
              <w:r w:rsidR="00354424" w:rsidRPr="004E28BD">
                <w:rPr>
                  <w:rFonts w:hint="eastAsia"/>
                </w:rPr>
                <w:t>否</w:t>
              </w:r>
            </w:ins>
            <w:r w:rsidR="00273155" w:rsidRPr="004E28BD">
              <w:rPr>
                <w:rFonts w:hint="eastAsia"/>
              </w:rPr>
              <w:t>No</w:t>
            </w:r>
            <w:ins w:id="195" w:author="Shao" w:date="2025-03-03T15:07:00Z" w16du:dateUtc="2025-03-03T07:07:00Z">
              <w:r w:rsidR="00354424">
                <w:rPr>
                  <w:rFonts w:hint="eastAsia"/>
                </w:rPr>
                <w:t>；如是，请提供相关证据</w:t>
              </w:r>
            </w:ins>
            <w:r w:rsidR="00B921CA">
              <w:rPr>
                <w:rFonts w:hint="eastAsia"/>
              </w:rPr>
              <w:t>if yes, please provide relevant evidence</w:t>
            </w:r>
            <w:r w:rsidR="00B921CA" w:rsidRPr="00354424">
              <w:rPr>
                <w:rFonts w:hint="eastAsia"/>
                <w:szCs w:val="21"/>
                <w:lang w:bidi="en-US"/>
              </w:rPr>
              <w:t xml:space="preserve"> </w:t>
            </w:r>
            <w:ins w:id="196" w:author="Shao" w:date="2025-03-03T15:07:00Z" w16du:dateUtc="2025-03-03T07:07:00Z">
              <w:r w:rsidR="00354424" w:rsidRPr="00354424">
                <w:rPr>
                  <w:rFonts w:hint="eastAsia"/>
                  <w:szCs w:val="21"/>
                  <w:lang w:bidi="en-US"/>
                </w:rPr>
                <w:t>。</w:t>
              </w:r>
            </w:ins>
          </w:p>
          <w:p w14:paraId="47106915" w14:textId="3C8925DB" w:rsidR="008B3AD2" w:rsidRPr="00B921CA" w:rsidRDefault="00570E20">
            <w:pPr>
              <w:spacing w:line="360" w:lineRule="exact"/>
              <w:rPr>
                <w:rFonts w:eastAsiaTheme="minorEastAsia"/>
              </w:rPr>
            </w:pPr>
            <w:ins w:id="197" w:author="Shao" w:date="2025-03-03T15:07:00Z" w16du:dateUtc="2025-03-03T07:07:00Z">
              <w:r>
                <w:rPr>
                  <w:rFonts w:hint="eastAsia"/>
                  <w:szCs w:val="21"/>
                  <w:lang w:bidi="en-US"/>
                </w:rPr>
                <w:t>如申请转换期豁免，请填写</w:t>
              </w:r>
              <w:r w:rsidRPr="00570E20">
                <w:rPr>
                  <w:rFonts w:hint="eastAsia"/>
                  <w:szCs w:val="21"/>
                  <w:lang w:bidi="en-US"/>
                </w:rPr>
                <w:t>农场转换期的豁免申请</w:t>
              </w:r>
              <w:r>
                <w:rPr>
                  <w:rFonts w:hint="eastAsia"/>
                  <w:szCs w:val="21"/>
                  <w:lang w:bidi="en-US"/>
                </w:rPr>
                <w:t>，并随本调查表一并提交。</w:t>
              </w:r>
              <w:r w:rsidR="00B921CA" w:rsidRPr="00E53910">
                <w:t>D</w:t>
              </w:r>
              <w:r w:rsidR="00B921CA">
                <w:rPr>
                  <w:rFonts w:eastAsiaTheme="minorEastAsia" w:hint="eastAsia"/>
                </w:rPr>
                <w:t>erogation</w:t>
              </w:r>
              <w:r w:rsidR="00B921CA" w:rsidRPr="00E53910">
                <w:t xml:space="preserve"> </w:t>
              </w:r>
              <w:r w:rsidR="00B921CA">
                <w:rPr>
                  <w:rFonts w:eastAsiaTheme="minorEastAsia" w:hint="eastAsia"/>
                </w:rPr>
                <w:t>request for conversion</w:t>
              </w:r>
              <w:r w:rsidR="00B921CA" w:rsidRPr="00E53910">
                <w:t xml:space="preserve"> – F</w:t>
              </w:r>
              <w:r w:rsidR="00B921CA">
                <w:rPr>
                  <w:rFonts w:eastAsiaTheme="minorEastAsia" w:hint="eastAsia"/>
                </w:rPr>
                <w:t>arm</w:t>
              </w:r>
            </w:ins>
            <w:r w:rsidR="00B921CA">
              <w:rPr>
                <w:rFonts w:eastAsiaTheme="minorEastAsia" w:hint="eastAsia"/>
              </w:rPr>
              <w:t xml:space="preserve"> may be admitted together with this file if conversion period need to be retroactive.</w:t>
            </w:r>
          </w:p>
          <w:p w14:paraId="24340C9C" w14:textId="77777777" w:rsidR="00B921CA" w:rsidRDefault="00B921CA">
            <w:pPr>
              <w:spacing w:line="360" w:lineRule="exact"/>
              <w:rPr>
                <w:szCs w:val="21"/>
              </w:rPr>
            </w:pPr>
          </w:p>
          <w:p w14:paraId="54E853E4" w14:textId="2AC1147B" w:rsidR="008B3AD2" w:rsidRDefault="00DE4DAC">
            <w:pPr>
              <w:spacing w:line="360" w:lineRule="exact"/>
            </w:pPr>
            <w:r w:rsidRPr="000B6B5A">
              <w:rPr>
                <w:rFonts w:hint="eastAsia"/>
                <w:szCs w:val="21"/>
              </w:rPr>
              <w:t>3.</w:t>
            </w:r>
            <w:r w:rsidR="0098293A">
              <w:rPr>
                <w:rFonts w:hint="eastAsia"/>
                <w:szCs w:val="21"/>
              </w:rPr>
              <w:t>1.2</w:t>
            </w:r>
            <w:ins w:id="198" w:author="Shao" w:date="2025-03-03T15:07:00Z" w16du:dateUtc="2025-03-03T07:07:00Z">
              <w:r w:rsidR="00FF1EB2" w:rsidRPr="004E28BD">
                <w:rPr>
                  <w:rFonts w:hint="eastAsia"/>
                </w:rPr>
                <w:t>当地政府</w:t>
              </w:r>
              <w:r w:rsidR="0095305C">
                <w:rPr>
                  <w:rFonts w:hint="eastAsia"/>
                </w:rPr>
                <w:t>是否</w:t>
              </w:r>
              <w:r w:rsidR="00FF1EB2" w:rsidRPr="004E28BD">
                <w:rPr>
                  <w:rFonts w:hint="eastAsia"/>
                </w:rPr>
                <w:t>强制使用禁用物质</w:t>
              </w:r>
              <w:r w:rsidR="0095305C">
                <w:rPr>
                  <w:rFonts w:hint="eastAsia"/>
                </w:rPr>
                <w:t>？</w:t>
              </w:r>
              <w:r w:rsidR="00D0495C">
                <w:rPr>
                  <w:rFonts w:hint="eastAsia"/>
                  <w:szCs w:val="21"/>
                </w:rPr>
                <w:t xml:space="preserve"> </w:t>
              </w:r>
              <w:r w:rsidR="00FF1EB2" w:rsidRPr="004E28BD">
                <w:rPr>
                  <w:rFonts w:hint="eastAsia"/>
                </w:rPr>
                <w:t>Local government mandatory use of banned substances</w:t>
              </w:r>
            </w:ins>
            <w:r w:rsidR="00FF1EB2" w:rsidRPr="004E28BD">
              <w:rPr>
                <w:rFonts w:hint="eastAsia"/>
              </w:rPr>
              <w:t xml:space="preserve"> </w:t>
            </w:r>
            <w:r w:rsidR="0075573E" w:rsidRPr="004E28BD">
              <w:fldChar w:fldCharType="begin">
                <w:ffData>
                  <w:name w:val="复选框型13"/>
                  <w:enabled/>
                  <w:calcOnExit w:val="0"/>
                  <w:checkBox>
                    <w:sizeAuto/>
                    <w:default w:val="0"/>
                    <w:checked w:val="0"/>
                  </w:checkBox>
                </w:ffData>
              </w:fldChar>
            </w:r>
            <w:r w:rsidR="00FF1EB2" w:rsidRPr="004E28BD">
              <w:instrText xml:space="preserve"> FORMCHECKBOX </w:instrText>
            </w:r>
            <w:r w:rsidR="0075573E" w:rsidRPr="004E28BD">
              <w:fldChar w:fldCharType="separate"/>
            </w:r>
            <w:r w:rsidR="0075573E" w:rsidRPr="004E28BD">
              <w:fldChar w:fldCharType="end"/>
            </w:r>
            <w:ins w:id="199" w:author="Shao" w:date="2025-03-03T15:07:00Z" w16du:dateUtc="2025-03-03T07:07:00Z">
              <w:r w:rsidR="00FF1EB2" w:rsidRPr="004E28BD">
                <w:rPr>
                  <w:rFonts w:hint="eastAsia"/>
                </w:rPr>
                <w:t>是</w:t>
              </w:r>
            </w:ins>
            <w:r w:rsidR="00FF1EB2" w:rsidRPr="004E28BD">
              <w:rPr>
                <w:rFonts w:hint="eastAsia"/>
              </w:rPr>
              <w:t xml:space="preserve"> Yes  </w:t>
            </w:r>
            <w:r w:rsidR="0075573E" w:rsidRPr="004E28BD">
              <w:fldChar w:fldCharType="begin">
                <w:ffData>
                  <w:name w:val="复选框型13"/>
                  <w:enabled/>
                  <w:calcOnExit w:val="0"/>
                  <w:checkBox>
                    <w:sizeAuto/>
                    <w:default w:val="0"/>
                    <w:checked w:val="0"/>
                  </w:checkBox>
                </w:ffData>
              </w:fldChar>
            </w:r>
            <w:r w:rsidR="00FF1EB2" w:rsidRPr="004E28BD">
              <w:instrText xml:space="preserve"> FORMCHECKBOX </w:instrText>
            </w:r>
            <w:r w:rsidR="0075573E" w:rsidRPr="004E28BD">
              <w:fldChar w:fldCharType="separate"/>
            </w:r>
            <w:r w:rsidR="0075573E" w:rsidRPr="004E28BD">
              <w:fldChar w:fldCharType="end"/>
            </w:r>
            <w:r w:rsidR="00FF1EB2" w:rsidRPr="004E28BD">
              <w:rPr>
                <w:rFonts w:hint="eastAsia"/>
              </w:rPr>
              <w:t>否</w:t>
            </w:r>
            <w:ins w:id="200" w:author="Shao" w:date="2025-03-03T15:07:00Z" w16du:dateUtc="2025-03-03T07:07:00Z">
              <w:r w:rsidR="00B921CA" w:rsidRPr="004E28BD">
                <w:rPr>
                  <w:rFonts w:hint="eastAsia"/>
                </w:rPr>
                <w:t>No</w:t>
              </w:r>
            </w:ins>
            <w:r w:rsidR="00E67143" w:rsidRPr="004E28BD">
              <w:rPr>
                <w:rFonts w:hint="eastAsia"/>
              </w:rPr>
              <w:t>；</w:t>
            </w:r>
            <w:r w:rsidR="008A786D" w:rsidRPr="004E28BD">
              <w:rPr>
                <w:rFonts w:hint="eastAsia"/>
              </w:rPr>
              <w:t>若是，请描述</w:t>
            </w:r>
            <w:r w:rsidR="009F3D33">
              <w:rPr>
                <w:rFonts w:hint="eastAsia"/>
              </w:rPr>
              <w:t>使用具体原因、</w:t>
            </w:r>
            <w:r w:rsidR="008A786D" w:rsidRPr="004E28BD">
              <w:rPr>
                <w:rFonts w:hint="eastAsia"/>
              </w:rPr>
              <w:t>使用</w:t>
            </w:r>
            <w:r w:rsidR="00FF1EB2" w:rsidRPr="004E28BD">
              <w:rPr>
                <w:rFonts w:hint="eastAsia"/>
              </w:rPr>
              <w:t>物质</w:t>
            </w:r>
            <w:r w:rsidR="008A786D" w:rsidRPr="004E28BD">
              <w:rPr>
                <w:rFonts w:hint="eastAsia"/>
              </w:rPr>
              <w:t>名称、使用</w:t>
            </w:r>
            <w:r w:rsidR="00FF1EB2" w:rsidRPr="004E28BD">
              <w:rPr>
                <w:rFonts w:hint="eastAsia"/>
              </w:rPr>
              <w:t>时间</w:t>
            </w:r>
            <w:r w:rsidR="008A786D" w:rsidRPr="004E28BD">
              <w:rPr>
                <w:rFonts w:hint="eastAsia"/>
              </w:rPr>
              <w:t>、使用量及使用</w:t>
            </w:r>
            <w:r w:rsidR="00FF1EB2" w:rsidRPr="004E28BD">
              <w:rPr>
                <w:rFonts w:hint="eastAsia"/>
              </w:rPr>
              <w:t>地块</w:t>
            </w:r>
            <w:r w:rsidR="008A786D" w:rsidRPr="004E28BD">
              <w:rPr>
                <w:rFonts w:hint="eastAsia"/>
              </w:rPr>
              <w:t>等信息</w:t>
            </w:r>
            <w:ins w:id="201" w:author="Shao" w:date="2025-03-03T15:07:00Z" w16du:dateUtc="2025-03-03T07:07:00Z">
              <w:r w:rsidR="008A786D" w:rsidRPr="004E28BD">
                <w:rPr>
                  <w:rFonts w:hint="eastAsia"/>
                </w:rPr>
                <w:t xml:space="preserve">If yes, please describe the </w:t>
              </w:r>
              <w:r w:rsidR="009F3D33">
                <w:rPr>
                  <w:rFonts w:hint="eastAsia"/>
                </w:rPr>
                <w:t>specific reasons for use,</w:t>
              </w:r>
              <w:r w:rsidR="008A786D" w:rsidRPr="004E28BD">
                <w:rPr>
                  <w:rFonts w:hint="eastAsia"/>
                </w:rPr>
                <w:t xml:space="preserve"> the name of the </w:t>
              </w:r>
              <w:r w:rsidR="00FF1EB2" w:rsidRPr="004E28BD">
                <w:rPr>
                  <w:rFonts w:hint="eastAsia"/>
                </w:rPr>
                <w:t xml:space="preserve">substance </w:t>
              </w:r>
              <w:r w:rsidR="008A786D" w:rsidRPr="004E28BD">
                <w:rPr>
                  <w:rFonts w:hint="eastAsia"/>
                </w:rPr>
                <w:t xml:space="preserve">used, the </w:t>
              </w:r>
              <w:r w:rsidR="00FF1EB2" w:rsidRPr="004E28BD">
                <w:rPr>
                  <w:rFonts w:hint="eastAsia"/>
                </w:rPr>
                <w:t xml:space="preserve">time of </w:t>
              </w:r>
              <w:r w:rsidR="008A786D" w:rsidRPr="004E28BD">
                <w:rPr>
                  <w:rFonts w:hint="eastAsia"/>
                </w:rPr>
                <w:t xml:space="preserve">use, the amount used and the </w:t>
              </w:r>
              <w:r w:rsidR="00FF1EB2" w:rsidRPr="004E28BD">
                <w:rPr>
                  <w:rFonts w:hint="eastAsia"/>
                </w:rPr>
                <w:t xml:space="preserve">plot of land </w:t>
              </w:r>
              <w:r w:rsidR="008A786D" w:rsidRPr="004E28BD">
                <w:rPr>
                  <w:rFonts w:hint="eastAsia"/>
                </w:rPr>
                <w:t>used</w:t>
              </w:r>
              <w:r w:rsidR="008A786D" w:rsidRPr="00E67143">
                <w:rPr>
                  <w:rFonts w:hint="eastAsia"/>
                </w:rPr>
                <w:t>:</w:t>
              </w:r>
            </w:ins>
            <w:r w:rsidR="008A786D" w:rsidRPr="000B6B5A">
              <w:rPr>
                <w:u w:val="single"/>
                <w:rPrChange w:id="202" w:author="Shao" w:date="2025-03-03T15:07:00Z" w16du:dateUtc="2025-03-03T07:07:00Z">
                  <w:rPr/>
                </w:rPrChange>
              </w:rPr>
              <w:t xml:space="preserve">  </w:t>
            </w:r>
            <w:r w:rsidR="00B921CA">
              <w:rPr>
                <w:rFonts w:hint="eastAsia"/>
                <w:u w:val="single"/>
              </w:rPr>
              <w:t xml:space="preserve">       </w:t>
            </w:r>
            <w:r w:rsidR="008A786D" w:rsidRPr="000B6B5A">
              <w:rPr>
                <w:u w:val="single"/>
                <w:rPrChange w:id="203" w:author="Shao" w:date="2025-03-03T15:07:00Z" w16du:dateUtc="2025-03-03T07:07:00Z">
                  <w:rPr/>
                </w:rPrChange>
              </w:rPr>
              <w:t xml:space="preserve">  </w:t>
            </w:r>
            <w:r w:rsidR="008A786D" w:rsidRPr="00E67143">
              <w:rPr>
                <w:rFonts w:hint="eastAsia"/>
              </w:rPr>
              <w:t xml:space="preserve"> </w:t>
            </w:r>
          </w:p>
          <w:p w14:paraId="5E7CB7D9" w14:textId="77777777" w:rsidR="00B921CA" w:rsidRDefault="00DE4DAC">
            <w:pPr>
              <w:spacing w:line="360" w:lineRule="exact"/>
            </w:pPr>
            <w:r>
              <w:rPr>
                <w:rFonts w:hint="eastAsia"/>
                <w:szCs w:val="21"/>
              </w:rPr>
              <w:t>3.1.3</w:t>
            </w:r>
            <w:ins w:id="204" w:author="Shao" w:date="2025-03-03T15:07:00Z" w16du:dateUtc="2025-03-03T07:07:00Z">
              <w:r w:rsidR="009F3D33">
                <w:rPr>
                  <w:rFonts w:hint="eastAsia"/>
                </w:rPr>
                <w:t>是否因科学试验需要，</w:t>
              </w:r>
              <w:r w:rsidR="009F3D33" w:rsidRPr="004E28BD">
                <w:rPr>
                  <w:rFonts w:hint="eastAsia"/>
                </w:rPr>
                <w:t>使用禁用物质</w:t>
              </w:r>
              <w:r w:rsidR="0095305C">
                <w:rPr>
                  <w:rFonts w:hint="eastAsia"/>
                </w:rPr>
                <w:t>？</w:t>
              </w:r>
              <w:r w:rsidR="009F3D33" w:rsidRPr="004E28BD">
                <w:rPr>
                  <w:rFonts w:hint="eastAsia"/>
                </w:rPr>
                <w:t xml:space="preserve"> </w:t>
              </w:r>
              <w:r>
                <w:rPr>
                  <w:rFonts w:hint="eastAsia"/>
                  <w:szCs w:val="21"/>
                </w:rPr>
                <w:t xml:space="preserve"> </w:t>
              </w:r>
              <w:r w:rsidR="009F3D33">
                <w:rPr>
                  <w:rFonts w:hint="eastAsia"/>
                </w:rPr>
                <w:t>Is it necessary for scientific testing that</w:t>
              </w:r>
              <w:r w:rsidR="009F3D33" w:rsidRPr="004E28BD">
                <w:rPr>
                  <w:rFonts w:hint="eastAsia"/>
                </w:rPr>
                <w:t xml:space="preserve"> Use of Prohibited Substances</w:t>
              </w:r>
            </w:ins>
          </w:p>
          <w:p w14:paraId="6FE7242C" w14:textId="1770D3DE" w:rsidR="008B3AD2" w:rsidRDefault="0075573E">
            <w:pPr>
              <w:spacing w:line="360" w:lineRule="exact"/>
              <w:rPr>
                <w:szCs w:val="21"/>
              </w:rPr>
            </w:pPr>
            <w:r w:rsidRPr="004E28BD">
              <w:fldChar w:fldCharType="begin">
                <w:ffData>
                  <w:name w:val="复选框型13"/>
                  <w:enabled/>
                  <w:calcOnExit w:val="0"/>
                  <w:checkBox>
                    <w:sizeAuto/>
                    <w:default w:val="0"/>
                    <w:checked w:val="0"/>
                  </w:checkBox>
                </w:ffData>
              </w:fldChar>
            </w:r>
            <w:r w:rsidR="009F3D33" w:rsidRPr="004E28BD">
              <w:instrText xml:space="preserve"> FORMCHECKBOX </w:instrText>
            </w:r>
            <w:r w:rsidRPr="004E28BD">
              <w:fldChar w:fldCharType="separate"/>
            </w:r>
            <w:r w:rsidRPr="004E28BD">
              <w:fldChar w:fldCharType="end"/>
            </w:r>
            <w:ins w:id="205" w:author="Shao" w:date="2025-03-03T15:07:00Z" w16du:dateUtc="2025-03-03T07:07:00Z">
              <w:r w:rsidR="009F3D33" w:rsidRPr="004E28BD">
                <w:rPr>
                  <w:rFonts w:hint="eastAsia"/>
                </w:rPr>
                <w:t>是</w:t>
              </w:r>
              <w:r w:rsidR="009F3D33" w:rsidRPr="004E28BD">
                <w:rPr>
                  <w:rFonts w:hint="eastAsia"/>
                </w:rPr>
                <w:t xml:space="preserve">  </w:t>
              </w:r>
            </w:ins>
            <w:del w:id="206" w:author="Shao" w:date="2025-03-03T15:07:00Z" w16du:dateUtc="2025-03-03T07:07:00Z">
              <w:r w:rsidR="009F3D33" w:rsidRPr="004E28BD">
                <w:rPr>
                  <w:rFonts w:hint="eastAsia"/>
                </w:rPr>
                <w:delText xml:space="preserve"> Yes</w:delText>
              </w:r>
            </w:del>
            <w:r w:rsidRPr="004E28BD">
              <w:fldChar w:fldCharType="begin">
                <w:ffData>
                  <w:name w:val="复选框型13"/>
                  <w:enabled/>
                  <w:calcOnExit w:val="0"/>
                  <w:checkBox>
                    <w:sizeAuto/>
                    <w:default w:val="0"/>
                    <w:checked w:val="0"/>
                  </w:checkBox>
                </w:ffData>
              </w:fldChar>
            </w:r>
            <w:r w:rsidR="009F3D33" w:rsidRPr="004E28BD">
              <w:instrText xml:space="preserve"> FORMCHECKBOX </w:instrText>
            </w:r>
            <w:r w:rsidRPr="004E28BD">
              <w:fldChar w:fldCharType="separate"/>
            </w:r>
            <w:r w:rsidRPr="004E28BD">
              <w:fldChar w:fldCharType="end"/>
            </w:r>
            <w:r w:rsidR="009F3D33" w:rsidRPr="004E28BD">
              <w:rPr>
                <w:rFonts w:hint="eastAsia"/>
              </w:rPr>
              <w:t>否</w:t>
            </w:r>
            <w:ins w:id="207" w:author="Shao" w:date="2025-03-03T15:07:00Z" w16du:dateUtc="2025-03-03T07:07:00Z">
              <w:r w:rsidR="00B921CA" w:rsidRPr="004E28BD">
                <w:rPr>
                  <w:rFonts w:hint="eastAsia"/>
                </w:rPr>
                <w:t>No</w:t>
              </w:r>
            </w:ins>
            <w:r w:rsidR="009F3D33" w:rsidRPr="004E28BD">
              <w:rPr>
                <w:rFonts w:hint="eastAsia"/>
              </w:rPr>
              <w:t>；若是，请描述</w:t>
            </w:r>
            <w:r w:rsidR="009F3D33">
              <w:rPr>
                <w:rFonts w:hint="eastAsia"/>
              </w:rPr>
              <w:t>使用具体原因、</w:t>
            </w:r>
            <w:r w:rsidR="009F3D33" w:rsidRPr="004E28BD">
              <w:rPr>
                <w:rFonts w:hint="eastAsia"/>
              </w:rPr>
              <w:t>使用物质名称、使用时间、使用量及使用地块等信息</w:t>
            </w:r>
            <w:ins w:id="208" w:author="Shao" w:date="2025-03-03T15:07:00Z" w16du:dateUtc="2025-03-03T07:07:00Z">
              <w:r w:rsidR="00B921CA" w:rsidRPr="004E28BD">
                <w:rPr>
                  <w:rFonts w:hint="eastAsia"/>
                </w:rPr>
                <w:t>If yes, please describe</w:t>
              </w:r>
              <w:r w:rsidR="00B921CA">
                <w:rPr>
                  <w:rFonts w:hint="eastAsia"/>
                </w:rPr>
                <w:t xml:space="preserve"> Specific reason for use, </w:t>
              </w:r>
              <w:r w:rsidR="00B921CA" w:rsidRPr="004E28BD">
                <w:rPr>
                  <w:rFonts w:hint="eastAsia"/>
                </w:rPr>
                <w:t>name of substance used, time of use, amount used and plot of use</w:t>
              </w:r>
            </w:ins>
            <w:r w:rsidR="009F3D33" w:rsidRPr="004E28BD">
              <w:rPr>
                <w:rFonts w:hint="eastAsia"/>
              </w:rPr>
              <w:t>：</w:t>
            </w:r>
            <w:r w:rsidR="009F3D33" w:rsidRPr="000B6B5A">
              <w:rPr>
                <w:rFonts w:hint="eastAsia"/>
                <w:u w:val="single"/>
              </w:rPr>
              <w:t xml:space="preserve">                                                                                   </w:t>
            </w:r>
            <w:r w:rsidR="009F3D33" w:rsidRPr="000B6B5A">
              <w:rPr>
                <w:u w:val="single"/>
                <w:rPrChange w:id="209" w:author="Shao" w:date="2025-03-03T15:07:00Z" w16du:dateUtc="2025-03-03T07:07:00Z">
                  <w:rPr/>
                </w:rPrChange>
              </w:rPr>
              <w:t xml:space="preserve">  </w:t>
            </w:r>
            <w:r w:rsidR="009F3D33" w:rsidRPr="00E67143">
              <w:rPr>
                <w:rFonts w:hint="eastAsia"/>
              </w:rPr>
              <w:t xml:space="preserve"> </w:t>
            </w:r>
          </w:p>
        </w:tc>
      </w:tr>
      <w:tr w:rsidR="0098293A" w:rsidRPr="000B6B5A" w14:paraId="59DEDB3C" w14:textId="77777777" w:rsidTr="002D13CD">
        <w:trPr>
          <w:jc w:val="center"/>
          <w:trPrChange w:id="210" w:author="Shao" w:date="2025-03-03T15:07:00Z" w16du:dateUtc="2025-03-03T07:07:00Z">
            <w:trPr>
              <w:gridAfter w:val="0"/>
              <w:jc w:val="center"/>
            </w:trPr>
          </w:trPrChange>
        </w:trPr>
        <w:tc>
          <w:tcPr>
            <w:tcW w:w="10726" w:type="dxa"/>
            <w:gridSpan w:val="18"/>
            <w:shd w:val="clear" w:color="auto" w:fill="F2F2F2"/>
            <w:tcPrChange w:id="211" w:author="Shao" w:date="2025-03-03T15:07:00Z" w16du:dateUtc="2025-03-03T07:07:00Z">
              <w:tcPr>
                <w:tcW w:w="10404" w:type="dxa"/>
                <w:gridSpan w:val="29"/>
                <w:shd w:val="clear" w:color="auto" w:fill="F2F2F2"/>
              </w:tcPr>
            </w:tcPrChange>
          </w:tcPr>
          <w:p w14:paraId="1F4F052E" w14:textId="77777777" w:rsidR="00B63DE6" w:rsidRPr="00D20746" w:rsidRDefault="00B63DE6" w:rsidP="00B63DE6">
            <w:pPr>
              <w:spacing w:line="360" w:lineRule="exact"/>
              <w:rPr>
                <w:b/>
              </w:rPr>
            </w:pPr>
            <w:r w:rsidRPr="00D20746">
              <w:rPr>
                <w:rFonts w:hint="eastAsia"/>
                <w:b/>
              </w:rPr>
              <w:t>仅限检查员填写：</w:t>
            </w:r>
            <w:ins w:id="212" w:author="Shao" w:date="2025-03-03T15:07:00Z" w16du:dateUtc="2025-03-03T07:07:00Z">
              <w:r>
                <w:rPr>
                  <w:rFonts w:hint="eastAsia"/>
                  <w:b/>
                </w:rPr>
                <w:t>Inspectors only</w:t>
              </w:r>
              <w:r w:rsidRPr="00D20746">
                <w:rPr>
                  <w:rFonts w:hint="eastAsia"/>
                  <w:b/>
                </w:rPr>
                <w:t>:</w:t>
              </w:r>
            </w:ins>
          </w:p>
          <w:p w14:paraId="3586868F" w14:textId="77777777" w:rsidR="00B63DE6" w:rsidRDefault="00B63DE6" w:rsidP="00B63DE6">
            <w:pPr>
              <w:spacing w:line="360" w:lineRule="exact"/>
              <w:rPr>
                <w:b/>
              </w:rPr>
            </w:pPr>
            <w:r w:rsidRPr="00D20746">
              <w:rPr>
                <w:rFonts w:hint="eastAsia"/>
                <w:b/>
              </w:rPr>
              <w:t>现场检查是否与以上描述的情况一致？</w:t>
            </w:r>
            <w:ins w:id="213" w:author="Shao" w:date="2025-03-03T15:07:00Z" w16du:dateUtc="2025-03-03T07:07:00Z">
              <w:r>
                <w:rPr>
                  <w:rFonts w:hint="eastAsia"/>
                  <w:b/>
                </w:rPr>
                <w:t>Is the on-site inspection consistent</w:t>
              </w:r>
              <w:r w:rsidRPr="00D20746">
                <w:rPr>
                  <w:rFonts w:hint="eastAsia"/>
                  <w:b/>
                </w:rPr>
                <w:t xml:space="preserve"> with the above description? </w:t>
              </w:r>
            </w:ins>
          </w:p>
          <w:p w14:paraId="04E4F56B" w14:textId="77777777" w:rsidR="00B63DE6" w:rsidRDefault="00B63DE6" w:rsidP="00B63DE6">
            <w:pPr>
              <w:spacing w:line="360" w:lineRule="exact"/>
              <w:rPr>
                <w:b/>
              </w:rPr>
            </w:pPr>
            <w:r w:rsidRPr="00D20746">
              <w:rPr>
                <w:b/>
                <w:bCs/>
              </w:rPr>
              <w:fldChar w:fldCharType="begin">
                <w:ffData>
                  <w:name w:val="复选框型6"/>
                  <w:enabled/>
                  <w:calcOnExit w:val="0"/>
                  <w:checkBox>
                    <w:sizeAuto/>
                    <w:default w:val="0"/>
                  </w:checkBox>
                </w:ffData>
              </w:fldChar>
            </w:r>
            <w:r w:rsidRPr="00D20746">
              <w:rPr>
                <w:b/>
                <w:bCs/>
              </w:rPr>
              <w:instrText xml:space="preserve"> FORMCHECKBOX </w:instrText>
            </w:r>
            <w:r w:rsidRPr="00D20746">
              <w:rPr>
                <w:b/>
                <w:bCs/>
              </w:rPr>
            </w:r>
            <w:r w:rsidRPr="00D20746">
              <w:rPr>
                <w:b/>
                <w:bCs/>
              </w:rPr>
              <w:fldChar w:fldCharType="separate"/>
            </w:r>
            <w:r w:rsidRPr="00D20746">
              <w:rPr>
                <w:b/>
              </w:rPr>
              <w:fldChar w:fldCharType="end"/>
            </w:r>
            <w:r w:rsidRPr="00D20746">
              <w:rPr>
                <w:rFonts w:hint="eastAsia"/>
                <w:b/>
              </w:rPr>
              <w:t>是</w:t>
            </w:r>
            <w:ins w:id="214" w:author="Shao" w:date="2025-03-03T15:07:00Z" w16du:dateUtc="2025-03-03T07:07:00Z">
              <w:r w:rsidRPr="00D20746">
                <w:rPr>
                  <w:rFonts w:hint="eastAsia"/>
                  <w:b/>
                </w:rPr>
                <w:t>Yes</w:t>
              </w:r>
            </w:ins>
            <w:r>
              <w:rPr>
                <w:rFonts w:hint="eastAsia"/>
                <w:b/>
              </w:rPr>
              <w:t xml:space="preserve"> </w:t>
            </w:r>
            <w:r w:rsidRPr="00D20746">
              <w:rPr>
                <w:b/>
                <w:bCs/>
              </w:rPr>
              <w:fldChar w:fldCharType="begin">
                <w:ffData>
                  <w:name w:val="复选框型6"/>
                  <w:enabled/>
                  <w:calcOnExit w:val="0"/>
                  <w:checkBox>
                    <w:sizeAuto/>
                    <w:default w:val="0"/>
                  </w:checkBox>
                </w:ffData>
              </w:fldChar>
            </w:r>
            <w:r w:rsidRPr="00D20746">
              <w:rPr>
                <w:b/>
                <w:bCs/>
              </w:rPr>
              <w:instrText xml:space="preserve"> FORMCHECKBOX </w:instrText>
            </w:r>
            <w:r w:rsidRPr="00D20746">
              <w:rPr>
                <w:b/>
                <w:bCs/>
              </w:rPr>
            </w:r>
            <w:r w:rsidRPr="00D20746">
              <w:rPr>
                <w:b/>
                <w:bCs/>
              </w:rPr>
              <w:fldChar w:fldCharType="separate"/>
            </w:r>
            <w:r w:rsidRPr="00D20746">
              <w:rPr>
                <w:b/>
              </w:rPr>
              <w:fldChar w:fldCharType="end"/>
            </w:r>
            <w:r w:rsidRPr="00D20746">
              <w:rPr>
                <w:rFonts w:hint="eastAsia"/>
                <w:b/>
              </w:rPr>
              <w:t>否</w:t>
            </w:r>
            <w:ins w:id="215" w:author="Shao" w:date="2025-03-03T15:07:00Z" w16du:dateUtc="2025-03-03T07:07:00Z">
              <w:r w:rsidRPr="00D20746">
                <w:rPr>
                  <w:rFonts w:hint="eastAsia"/>
                  <w:b/>
                </w:rPr>
                <w:t>No</w:t>
              </w:r>
            </w:ins>
            <w:r>
              <w:rPr>
                <w:rFonts w:hint="eastAsia"/>
                <w:b/>
              </w:rPr>
              <w:t xml:space="preserve"> </w:t>
            </w:r>
            <w:r w:rsidRPr="00D20746">
              <w:rPr>
                <w:b/>
                <w:bCs/>
              </w:rPr>
              <w:fldChar w:fldCharType="begin">
                <w:ffData>
                  <w:name w:val="复选框型6"/>
                  <w:enabled/>
                  <w:calcOnExit w:val="0"/>
                  <w:checkBox>
                    <w:sizeAuto/>
                    <w:default w:val="0"/>
                  </w:checkBox>
                </w:ffData>
              </w:fldChar>
            </w:r>
            <w:r w:rsidRPr="00D20746">
              <w:rPr>
                <w:b/>
                <w:bCs/>
              </w:rPr>
              <w:instrText xml:space="preserve"> FORMCHECKBOX </w:instrText>
            </w:r>
            <w:r w:rsidRPr="00D20746">
              <w:rPr>
                <w:b/>
                <w:bCs/>
              </w:rPr>
            </w:r>
            <w:r w:rsidRPr="00D20746">
              <w:rPr>
                <w:b/>
                <w:bCs/>
              </w:rPr>
              <w:fldChar w:fldCharType="separate"/>
            </w:r>
            <w:r w:rsidRPr="00D20746">
              <w:rPr>
                <w:b/>
              </w:rPr>
              <w:fldChar w:fldCharType="end"/>
            </w:r>
            <w:r w:rsidRPr="00D20746">
              <w:rPr>
                <w:b/>
              </w:rPr>
              <w:t>无关</w:t>
            </w:r>
            <w:ins w:id="216" w:author="Shao" w:date="2025-03-03T15:07:00Z" w16du:dateUtc="2025-03-03T07:07:00Z">
              <w:r>
                <w:rPr>
                  <w:rFonts w:hint="eastAsia"/>
                  <w:b/>
                </w:rPr>
                <w:t>N/A</w:t>
              </w:r>
              <w:r w:rsidRPr="00D20746">
                <w:rPr>
                  <w:rFonts w:hint="eastAsia"/>
                  <w:b/>
                </w:rPr>
                <w:t>.</w:t>
              </w:r>
            </w:ins>
          </w:p>
          <w:p w14:paraId="5EA7B8B3" w14:textId="77777777" w:rsidR="00B63DE6" w:rsidRDefault="00B63DE6" w:rsidP="00B63DE6">
            <w:pPr>
              <w:spacing w:line="360" w:lineRule="exact"/>
              <w:rPr>
                <w:ins w:id="217" w:author="Shao" w:date="2025-03-03T15:07:00Z" w16du:dateUtc="2025-03-03T07:07:00Z"/>
                <w:b/>
              </w:rPr>
            </w:pPr>
            <w:r w:rsidRPr="00D20746">
              <w:rPr>
                <w:rFonts w:hint="eastAsia"/>
                <w:b/>
              </w:rPr>
              <w:t>检查记录：</w:t>
            </w:r>
            <w:ins w:id="218" w:author="Shao" w:date="2025-03-03T15:07:00Z" w16du:dateUtc="2025-03-03T07:07:00Z">
              <w:r w:rsidRPr="00D20746">
                <w:rPr>
                  <w:rFonts w:hint="eastAsia"/>
                  <w:b/>
                </w:rPr>
                <w:t>Inspection records:</w:t>
              </w:r>
            </w:ins>
          </w:p>
          <w:p w14:paraId="7E67466F" w14:textId="7C673AFD" w:rsidR="0098293A" w:rsidRPr="00D20746" w:rsidRDefault="0098293A" w:rsidP="00554909">
            <w:pPr>
              <w:spacing w:line="360" w:lineRule="exact"/>
              <w:rPr>
                <w:ins w:id="219" w:author="Shao" w:date="2025-03-03T15:07:00Z" w16du:dateUtc="2025-03-03T07:07:00Z"/>
                <w:b/>
              </w:rPr>
            </w:pPr>
          </w:p>
          <w:p w14:paraId="17397530" w14:textId="5B06024A" w:rsidR="008B3AD2" w:rsidRDefault="00570E20">
            <w:pPr>
              <w:spacing w:line="360" w:lineRule="exact"/>
              <w:rPr>
                <w:ins w:id="220" w:author="Shao" w:date="2025-03-03T15:07:00Z" w16du:dateUtc="2025-03-03T07:07:00Z"/>
                <w:b/>
              </w:rPr>
            </w:pPr>
            <w:ins w:id="221" w:author="Shao" w:date="2025-03-03T15:07:00Z" w16du:dateUtc="2025-03-03T07:07:00Z">
              <w:r>
                <w:rPr>
                  <w:rFonts w:hint="eastAsia"/>
                  <w:b/>
                </w:rPr>
                <w:t>*</w:t>
              </w:r>
              <w:r>
                <w:rPr>
                  <w:rFonts w:hint="eastAsia"/>
                  <w:b/>
                </w:rPr>
                <w:t>如农场申请转换期豁免申请，检查员应完成缩短转换期检查表，并与检查报告一并提交。</w:t>
              </w:r>
              <w:r w:rsidR="00DE4DAC" w:rsidRPr="00D20746">
                <w:rPr>
                  <w:rFonts w:hint="eastAsia"/>
                  <w:b/>
                </w:rPr>
                <w:t>Inspection records:</w:t>
              </w:r>
            </w:ins>
          </w:p>
          <w:p w14:paraId="12517414" w14:textId="77777777" w:rsidR="0098293A" w:rsidRPr="000B6B5A" w:rsidRDefault="0098293A" w:rsidP="00554909">
            <w:pPr>
              <w:spacing w:line="360" w:lineRule="exact"/>
              <w:rPr>
                <w:b/>
              </w:rPr>
            </w:pPr>
          </w:p>
        </w:tc>
      </w:tr>
      <w:tr w:rsidR="00A642D6" w:rsidRPr="00364A37" w14:paraId="3C1A8BF5" w14:textId="77777777" w:rsidTr="002D13CD">
        <w:trPr>
          <w:jc w:val="center"/>
          <w:trPrChange w:id="222" w:author="Shao" w:date="2025-03-03T15:07:00Z" w16du:dateUtc="2025-03-03T07:07:00Z">
            <w:trPr>
              <w:gridAfter w:val="0"/>
              <w:jc w:val="center"/>
            </w:trPr>
          </w:trPrChange>
        </w:trPr>
        <w:tc>
          <w:tcPr>
            <w:tcW w:w="10726" w:type="dxa"/>
            <w:gridSpan w:val="18"/>
            <w:tcPrChange w:id="223" w:author="Shao" w:date="2025-03-03T15:07:00Z" w16du:dateUtc="2025-03-03T07:07:00Z">
              <w:tcPr>
                <w:tcW w:w="10404" w:type="dxa"/>
                <w:gridSpan w:val="29"/>
              </w:tcPr>
            </w:tcPrChange>
          </w:tcPr>
          <w:p w14:paraId="558D80EF" w14:textId="1092B55D" w:rsidR="008B3AD2" w:rsidRDefault="00DE4DAC">
            <w:pPr>
              <w:spacing w:line="360" w:lineRule="exact"/>
              <w:rPr>
                <w:b/>
                <w:szCs w:val="21"/>
              </w:rPr>
            </w:pPr>
            <w:r w:rsidRPr="000B6B5A">
              <w:rPr>
                <w:rFonts w:hint="eastAsia"/>
                <w:b/>
                <w:szCs w:val="21"/>
              </w:rPr>
              <w:t>3.</w:t>
            </w:r>
            <w:r w:rsidR="00FD3890" w:rsidRPr="000B6B5A">
              <w:rPr>
                <w:rFonts w:hint="eastAsia"/>
                <w:b/>
                <w:szCs w:val="21"/>
              </w:rPr>
              <w:t>2</w:t>
            </w:r>
            <w:ins w:id="224" w:author="Shao" w:date="2025-03-03T15:07:00Z" w16du:dateUtc="2025-03-03T07:07:00Z">
              <w:r w:rsidR="00A642D6" w:rsidRPr="000B6B5A">
                <w:rPr>
                  <w:rFonts w:hint="eastAsia"/>
                  <w:b/>
                  <w:szCs w:val="21"/>
                </w:rPr>
                <w:t>平行生产</w:t>
              </w:r>
            </w:ins>
            <w:r w:rsidR="00FD3890" w:rsidRPr="000B6B5A">
              <w:rPr>
                <w:rFonts w:hint="eastAsia"/>
                <w:b/>
                <w:szCs w:val="21"/>
              </w:rPr>
              <w:t xml:space="preserve"> </w:t>
            </w:r>
            <w:r w:rsidR="00A642D6" w:rsidRPr="000B6B5A">
              <w:rPr>
                <w:rFonts w:hint="eastAsia"/>
                <w:b/>
                <w:szCs w:val="21"/>
              </w:rPr>
              <w:t>Parallel production</w:t>
            </w:r>
          </w:p>
          <w:p w14:paraId="10241099" w14:textId="77777777" w:rsidR="00B921CA" w:rsidRDefault="00DE4DAC">
            <w:pPr>
              <w:spacing w:line="360" w:lineRule="exact"/>
            </w:pPr>
            <w:r w:rsidRPr="002B40DB">
              <w:rPr>
                <w:rFonts w:hint="eastAsia"/>
              </w:rPr>
              <w:t>3.2.1</w:t>
            </w:r>
            <w:ins w:id="225" w:author="Shao" w:date="2025-03-03T15:07:00Z" w16du:dateUtc="2025-03-03T07:07:00Z">
              <w:r w:rsidR="002E7FDB" w:rsidRPr="000B6B5A">
                <w:rPr>
                  <w:rFonts w:ascii="宋体" w:hint="eastAsia"/>
                </w:rPr>
                <w:t>在申请认证的同一个生产单元内，是否存在非有机作物In the same production unit applying for certification, is there a non-organic crop?</w:t>
              </w:r>
            </w:ins>
            <w:r w:rsidR="00B921CA" w:rsidRPr="004E28BD">
              <w:t xml:space="preserve"> </w:t>
            </w:r>
          </w:p>
          <w:p w14:paraId="5BC8A97A" w14:textId="78818989" w:rsidR="008B3AD2" w:rsidRDefault="00B921CA" w:rsidP="00B921CA">
            <w:pPr>
              <w:spacing w:line="360" w:lineRule="exact"/>
              <w:rPr>
                <w:szCs w:val="21"/>
              </w:rPr>
            </w:pPr>
            <w:r w:rsidRPr="004E28BD">
              <w:fldChar w:fldCharType="begin">
                <w:ffData>
                  <w:name w:val="复选框型13"/>
                  <w:enabled/>
                  <w:calcOnExit w:val="0"/>
                  <w:checkBox>
                    <w:sizeAuto/>
                    <w:default w:val="0"/>
                    <w:checked w:val="0"/>
                  </w:checkBox>
                </w:ffData>
              </w:fldChar>
            </w:r>
            <w:r w:rsidRPr="004E28BD">
              <w:instrText xml:space="preserve"> FORMCHECKBOX </w:instrText>
            </w:r>
            <w:r w:rsidRPr="004E28BD">
              <w:fldChar w:fldCharType="separate"/>
            </w:r>
            <w:r w:rsidRPr="004E28BD">
              <w:fldChar w:fldCharType="end"/>
            </w:r>
            <w:ins w:id="226" w:author="Shao" w:date="2025-03-03T15:07:00Z" w16du:dateUtc="2025-03-03T07:07:00Z">
              <w:r w:rsidRPr="004E28BD">
                <w:rPr>
                  <w:rFonts w:hint="eastAsia"/>
                </w:rPr>
                <w:t>是</w:t>
              </w:r>
            </w:ins>
            <w:r w:rsidRPr="004E28BD">
              <w:rPr>
                <w:rFonts w:hint="eastAsia"/>
              </w:rPr>
              <w:t xml:space="preserve"> Yes  </w:t>
            </w:r>
            <w:r w:rsidRPr="004E28BD">
              <w:fldChar w:fldCharType="begin">
                <w:ffData>
                  <w:name w:val="复选框型13"/>
                  <w:enabled/>
                  <w:calcOnExit w:val="0"/>
                  <w:checkBox>
                    <w:sizeAuto/>
                    <w:default w:val="0"/>
                    <w:checked w:val="0"/>
                  </w:checkBox>
                </w:ffData>
              </w:fldChar>
            </w:r>
            <w:r w:rsidRPr="004E28BD">
              <w:instrText xml:space="preserve"> FORMCHECKBOX </w:instrText>
            </w:r>
            <w:r w:rsidRPr="004E28BD">
              <w:fldChar w:fldCharType="separate"/>
            </w:r>
            <w:r w:rsidRPr="004E28BD">
              <w:fldChar w:fldCharType="end"/>
            </w:r>
            <w:r w:rsidRPr="004E28BD">
              <w:rPr>
                <w:rFonts w:hint="eastAsia"/>
              </w:rPr>
              <w:t>否</w:t>
            </w:r>
            <w:ins w:id="227" w:author="Shao" w:date="2025-03-03T15:07:00Z" w16du:dateUtc="2025-03-03T07:07:00Z">
              <w:r w:rsidRPr="004E28BD">
                <w:rPr>
                  <w:rFonts w:hint="eastAsia"/>
                </w:rPr>
                <w:t>No</w:t>
              </w:r>
            </w:ins>
            <w:del w:id="228" w:author="Shao" w:date="2025-03-03T15:07:00Z" w16du:dateUtc="2025-03-03T07:07:00Z">
              <w:r w:rsidR="002E7FDB" w:rsidRPr="000B6B5A">
                <w:rPr>
                  <w:rFonts w:ascii="宋体" w:hint="eastAsia"/>
                </w:rPr>
                <w:delText>No</w:delText>
              </w:r>
            </w:del>
            <w:r>
              <w:rPr>
                <w:rFonts w:ascii="宋体" w:hint="eastAsia"/>
              </w:rPr>
              <w:t>；</w:t>
            </w:r>
            <w:r w:rsidR="003861C4">
              <w:rPr>
                <w:rFonts w:hint="eastAsia"/>
              </w:rPr>
              <w:t>如是，</w:t>
            </w:r>
            <w:r w:rsidR="0072092F" w:rsidRPr="00024C7C">
              <w:rPr>
                <w:rFonts w:hint="eastAsia"/>
              </w:rPr>
              <w:t>请填在下表明确列出</w:t>
            </w:r>
            <w:r w:rsidR="0072092F">
              <w:rPr>
                <w:rFonts w:hint="eastAsia"/>
              </w:rPr>
              <w:t>非</w:t>
            </w:r>
            <w:r w:rsidR="0072092F" w:rsidRPr="00024C7C">
              <w:rPr>
                <w:rFonts w:hint="eastAsia"/>
              </w:rPr>
              <w:t>有机</w:t>
            </w:r>
            <w:r w:rsidR="0072092F">
              <w:rPr>
                <w:rFonts w:hint="eastAsia"/>
              </w:rPr>
              <w:t>生产部分的情况</w:t>
            </w:r>
            <w:r w:rsidR="0072092F" w:rsidRPr="00024C7C">
              <w:rPr>
                <w:rFonts w:hint="eastAsia"/>
              </w:rPr>
              <w:t>，如有必要可另附纸页。</w:t>
            </w:r>
            <w:ins w:id="229" w:author="Shao" w:date="2025-03-03T15:07:00Z" w16du:dateUtc="2025-03-03T07:07:00Z">
              <w:r w:rsidR="00DE4DAC">
                <w:rPr>
                  <w:rFonts w:hint="eastAsia"/>
                </w:rPr>
                <w:t xml:space="preserve">If yes, </w:t>
              </w:r>
              <w:r w:rsidR="0072092F" w:rsidRPr="00024C7C">
                <w:rPr>
                  <w:rFonts w:hint="eastAsia"/>
                </w:rPr>
                <w:t xml:space="preserve">please fill in the table below to clearly list the non-organic </w:t>
              </w:r>
              <w:r w:rsidR="0072092F">
                <w:rPr>
                  <w:rFonts w:hint="eastAsia"/>
                </w:rPr>
                <w:t xml:space="preserve">production part </w:t>
              </w:r>
              <w:r w:rsidR="0072092F" w:rsidRPr="00024C7C">
                <w:rPr>
                  <w:rFonts w:hint="eastAsia"/>
                </w:rPr>
                <w:t>and attach a separate sheet of paper if necessary.</w:t>
              </w:r>
            </w:ins>
          </w:p>
        </w:tc>
      </w:tr>
      <w:tr w:rsidR="00B921CA" w:rsidRPr="00364A37" w14:paraId="283ED046" w14:textId="77777777" w:rsidTr="00B921CA">
        <w:trPr>
          <w:trHeight w:val="372"/>
          <w:jc w:val="center"/>
        </w:trPr>
        <w:tc>
          <w:tcPr>
            <w:tcW w:w="1825" w:type="dxa"/>
            <w:gridSpan w:val="3"/>
            <w:vAlign w:val="center"/>
          </w:tcPr>
          <w:p w14:paraId="15FAFB11" w14:textId="77777777" w:rsidR="004E28BD" w:rsidRDefault="004E28BD" w:rsidP="000B6B5A">
            <w:pPr>
              <w:jc w:val="center"/>
            </w:pPr>
            <w:r w:rsidRPr="00F3620C">
              <w:rPr>
                <w:rFonts w:hint="eastAsia"/>
              </w:rPr>
              <w:t>非有机作物的</w:t>
            </w:r>
          </w:p>
          <w:p w14:paraId="6177F94A" w14:textId="587E7A1D" w:rsidR="008B3AD2" w:rsidRDefault="004E28BD">
            <w:pPr>
              <w:jc w:val="center"/>
              <w:rPr>
                <w:ins w:id="230" w:author="Shao" w:date="2025-03-03T15:07:00Z" w16du:dateUtc="2025-03-03T07:07:00Z"/>
              </w:rPr>
            </w:pPr>
            <w:r>
              <w:rPr>
                <w:rFonts w:hint="eastAsia"/>
              </w:rPr>
              <w:t>种植地块</w:t>
            </w:r>
            <w:ins w:id="231" w:author="Shao" w:date="2025-03-03T15:07:00Z" w16du:dateUtc="2025-03-03T07:07:00Z">
              <w:r w:rsidR="00DE4DAC" w:rsidRPr="00F3620C">
                <w:rPr>
                  <w:rFonts w:hint="eastAsia"/>
                </w:rPr>
                <w:t>of non-organic crops</w:t>
              </w:r>
            </w:ins>
          </w:p>
          <w:p w14:paraId="52A36A11" w14:textId="77777777" w:rsidR="008B3AD2" w:rsidRDefault="00DE4DAC">
            <w:pPr>
              <w:jc w:val="center"/>
            </w:pPr>
            <w:ins w:id="232" w:author="Shao" w:date="2025-03-03T15:07:00Z" w16du:dateUtc="2025-03-03T07:07:00Z">
              <w:r>
                <w:rPr>
                  <w:rFonts w:hint="eastAsia"/>
                </w:rPr>
                <w:t>Planting Plots</w:t>
              </w:r>
            </w:ins>
          </w:p>
        </w:tc>
        <w:tc>
          <w:tcPr>
            <w:tcW w:w="2722" w:type="dxa"/>
            <w:gridSpan w:val="5"/>
            <w:vAlign w:val="center"/>
          </w:tcPr>
          <w:p w14:paraId="6228F460" w14:textId="071F9A8F" w:rsidR="008B3AD2" w:rsidRDefault="004E28BD">
            <w:pPr>
              <w:jc w:val="center"/>
            </w:pPr>
            <w:r>
              <w:rPr>
                <w:rFonts w:hint="eastAsia"/>
              </w:rPr>
              <w:t>与有机地块间的缓冲带</w:t>
            </w:r>
            <w:r>
              <w:rPr>
                <w:rFonts w:hint="eastAsia"/>
              </w:rPr>
              <w:t>/</w:t>
            </w:r>
            <w:r>
              <w:rPr>
                <w:rFonts w:hint="eastAsia"/>
              </w:rPr>
              <w:t>隔离带</w:t>
            </w:r>
            <w:ins w:id="233" w:author="Shao" w:date="2025-03-03T15:07:00Z" w16du:dateUtc="2025-03-03T07:07:00Z">
              <w:r w:rsidR="00DE4DAC">
                <w:rPr>
                  <w:rFonts w:hint="eastAsia"/>
                </w:rPr>
                <w:t>Buffer zones/separation zones from organic plots</w:t>
              </w:r>
            </w:ins>
          </w:p>
        </w:tc>
        <w:tc>
          <w:tcPr>
            <w:tcW w:w="1961" w:type="dxa"/>
            <w:gridSpan w:val="5"/>
            <w:vAlign w:val="center"/>
          </w:tcPr>
          <w:p w14:paraId="62790244" w14:textId="77777777" w:rsidR="004E28BD" w:rsidRDefault="004E28BD" w:rsidP="000B6B5A">
            <w:pPr>
              <w:jc w:val="center"/>
            </w:pPr>
            <w:r>
              <w:rPr>
                <w:rFonts w:hint="eastAsia"/>
              </w:rPr>
              <w:t>非有机地块</w:t>
            </w:r>
          </w:p>
          <w:p w14:paraId="5833FDC9" w14:textId="5758CBE2" w:rsidR="008B3AD2" w:rsidRDefault="004E28BD">
            <w:pPr>
              <w:jc w:val="center"/>
              <w:rPr>
                <w:ins w:id="234" w:author="Shao" w:date="2025-03-03T15:07:00Z" w16du:dateUtc="2025-03-03T07:07:00Z"/>
              </w:rPr>
            </w:pPr>
            <w:r>
              <w:rPr>
                <w:rFonts w:hint="eastAsia"/>
              </w:rPr>
              <w:t>投入物名称</w:t>
            </w:r>
            <w:ins w:id="235" w:author="Shao" w:date="2025-03-03T15:07:00Z" w16du:dateUtc="2025-03-03T07:07:00Z">
              <w:r w:rsidR="00DE4DAC">
                <w:rPr>
                  <w:rFonts w:hint="eastAsia"/>
                </w:rPr>
                <w:t>Non-organic plots</w:t>
              </w:r>
            </w:ins>
          </w:p>
          <w:p w14:paraId="5D9BEBF9" w14:textId="77777777" w:rsidR="008B3AD2" w:rsidRDefault="00DE4DAC">
            <w:pPr>
              <w:jc w:val="center"/>
            </w:pPr>
            <w:ins w:id="236" w:author="Shao" w:date="2025-03-03T15:07:00Z" w16du:dateUtc="2025-03-03T07:07:00Z">
              <w:r>
                <w:rPr>
                  <w:rFonts w:hint="eastAsia"/>
                </w:rPr>
                <w:t>Name of input</w:t>
              </w:r>
            </w:ins>
          </w:p>
        </w:tc>
        <w:tc>
          <w:tcPr>
            <w:tcW w:w="2004" w:type="dxa"/>
            <w:gridSpan w:val="3"/>
            <w:vAlign w:val="center"/>
          </w:tcPr>
          <w:p w14:paraId="41B89523" w14:textId="04928D7F" w:rsidR="008B3AD2" w:rsidRDefault="004E28BD">
            <w:pPr>
              <w:jc w:val="center"/>
            </w:pPr>
            <w:r>
              <w:rPr>
                <w:rFonts w:hint="eastAsia"/>
              </w:rPr>
              <w:t>是否保存了非有机地块的生产记录</w:t>
            </w:r>
            <w:ins w:id="237" w:author="Shao" w:date="2025-03-03T15:07:00Z" w16du:dateUtc="2025-03-03T07:07:00Z">
              <w:r w:rsidR="00DE4DAC">
                <w:rPr>
                  <w:rFonts w:hint="eastAsia"/>
                </w:rPr>
                <w:t>Whether production records are kept for non-organic plots</w:t>
              </w:r>
            </w:ins>
          </w:p>
        </w:tc>
        <w:tc>
          <w:tcPr>
            <w:tcW w:w="2214" w:type="dxa"/>
            <w:gridSpan w:val="2"/>
            <w:vAlign w:val="center"/>
          </w:tcPr>
          <w:p w14:paraId="613E25D9" w14:textId="054B064D" w:rsidR="008B3AD2" w:rsidRDefault="004E28BD">
            <w:pPr>
              <w:jc w:val="center"/>
            </w:pPr>
            <w:r>
              <w:rPr>
                <w:rFonts w:hint="eastAsia"/>
              </w:rPr>
              <w:t>是否采取防止有机与非有机产品污染</w:t>
            </w:r>
            <w:r>
              <w:rPr>
                <w:rFonts w:hint="eastAsia"/>
              </w:rPr>
              <w:t>/</w:t>
            </w:r>
            <w:r>
              <w:rPr>
                <w:rFonts w:hint="eastAsia"/>
              </w:rPr>
              <w:t>混杂的措施</w:t>
            </w:r>
            <w:ins w:id="238" w:author="Shao" w:date="2025-03-03T15:07:00Z" w16du:dateUtc="2025-03-03T07:07:00Z">
              <w:r w:rsidR="00DE4DAC">
                <w:rPr>
                  <w:rFonts w:hint="eastAsia"/>
                </w:rPr>
                <w:t>Whether to take measures to prevent contamination/mixing of organic and non-organic products</w:t>
              </w:r>
            </w:ins>
          </w:p>
        </w:tc>
      </w:tr>
      <w:tr w:rsidR="00B921CA" w:rsidRPr="00364A37" w14:paraId="6FB31147" w14:textId="77777777" w:rsidTr="00B921CA">
        <w:trPr>
          <w:trHeight w:val="368"/>
          <w:jc w:val="center"/>
        </w:trPr>
        <w:tc>
          <w:tcPr>
            <w:tcW w:w="1825" w:type="dxa"/>
            <w:gridSpan w:val="3"/>
          </w:tcPr>
          <w:p w14:paraId="0CC8CA20" w14:textId="77777777" w:rsidR="00EF2E42" w:rsidRPr="000B6B5A" w:rsidRDefault="00EF2E42" w:rsidP="000B6B5A">
            <w:pPr>
              <w:spacing w:line="360" w:lineRule="exact"/>
              <w:jc w:val="center"/>
              <w:rPr>
                <w:sz w:val="18"/>
                <w:szCs w:val="18"/>
              </w:rPr>
            </w:pPr>
          </w:p>
        </w:tc>
        <w:tc>
          <w:tcPr>
            <w:tcW w:w="2722" w:type="dxa"/>
            <w:gridSpan w:val="5"/>
          </w:tcPr>
          <w:p w14:paraId="0DFEE60D" w14:textId="77777777" w:rsidR="00EF2E42" w:rsidRPr="000B6B5A" w:rsidRDefault="00EF2E42" w:rsidP="000B6B5A">
            <w:pPr>
              <w:spacing w:line="360" w:lineRule="exact"/>
              <w:rPr>
                <w:szCs w:val="21"/>
              </w:rPr>
            </w:pPr>
          </w:p>
        </w:tc>
        <w:tc>
          <w:tcPr>
            <w:tcW w:w="1961" w:type="dxa"/>
            <w:gridSpan w:val="5"/>
          </w:tcPr>
          <w:p w14:paraId="06CC2B96" w14:textId="77777777" w:rsidR="00EF2E42" w:rsidRPr="000B6B5A" w:rsidRDefault="00EF2E42" w:rsidP="000B6B5A">
            <w:pPr>
              <w:spacing w:line="360" w:lineRule="exact"/>
              <w:rPr>
                <w:sz w:val="18"/>
                <w:szCs w:val="18"/>
              </w:rPr>
            </w:pPr>
          </w:p>
        </w:tc>
        <w:tc>
          <w:tcPr>
            <w:tcW w:w="2004" w:type="dxa"/>
            <w:gridSpan w:val="3"/>
          </w:tcPr>
          <w:p w14:paraId="61B0C912" w14:textId="4A75438D" w:rsidR="008B3AD2" w:rsidRDefault="0075573E" w:rsidP="00B921CA">
            <w:pPr>
              <w:jc w:val="left"/>
              <w:rPr>
                <w:rFonts w:ascii="宋体"/>
              </w:rPr>
            </w:pPr>
            <w:r w:rsidRPr="000B6B5A">
              <w:rPr>
                <w:rFonts w:ascii="宋体"/>
              </w:rPr>
              <w:fldChar w:fldCharType="begin">
                <w:ffData>
                  <w:name w:val="复选框型13"/>
                  <w:enabled/>
                  <w:calcOnExit w:val="0"/>
                  <w:checkBox>
                    <w:sizeAuto/>
                    <w:default w:val="0"/>
                  </w:checkBox>
                </w:ffData>
              </w:fldChar>
            </w:r>
            <w:r w:rsidR="00DE4DAC" w:rsidRPr="000B6B5A">
              <w:rPr>
                <w:rFonts w:ascii="宋体"/>
              </w:rPr>
              <w:instrText xml:space="preserve"> FORMCHECKBOX </w:instrText>
            </w:r>
            <w:r w:rsidRPr="000B6B5A">
              <w:rPr>
                <w:rFonts w:ascii="宋体"/>
              </w:rPr>
            </w:r>
            <w:r w:rsidRPr="000B6B5A">
              <w:rPr>
                <w:rFonts w:ascii="宋体"/>
              </w:rPr>
              <w:fldChar w:fldCharType="separate"/>
            </w:r>
            <w:r w:rsidRPr="000B6B5A">
              <w:rPr>
                <w:rFonts w:ascii="宋体"/>
              </w:rPr>
              <w:fldChar w:fldCharType="end"/>
            </w:r>
            <w:r w:rsidR="00EF2E42" w:rsidRPr="000B6B5A">
              <w:rPr>
                <w:rFonts w:ascii="宋体" w:hint="eastAsia"/>
              </w:rPr>
              <w:t>是</w:t>
            </w:r>
            <w:ins w:id="239" w:author="Shao" w:date="2025-03-03T15:07:00Z" w16du:dateUtc="2025-03-03T07:07:00Z">
              <w:r w:rsidR="00DE4DAC" w:rsidRPr="000B6B5A">
                <w:rPr>
                  <w:rFonts w:ascii="宋体" w:hint="eastAsia"/>
                </w:rPr>
                <w:t>Yes</w:t>
              </w:r>
            </w:ins>
            <w:r w:rsidR="00B921CA">
              <w:rPr>
                <w:rFonts w:ascii="宋体" w:hint="eastAsia"/>
              </w:rPr>
              <w:t xml:space="preserve"> </w:t>
            </w:r>
            <w:r w:rsidR="00DE4DAC" w:rsidRPr="000B6B5A">
              <w:rPr>
                <w:rFonts w:ascii="宋体" w:hint="eastAsia"/>
              </w:rPr>
              <w:t xml:space="preserve"> </w:t>
            </w:r>
            <w:r w:rsidRPr="000B6B5A">
              <w:rPr>
                <w:rFonts w:ascii="宋体"/>
              </w:rPr>
              <w:fldChar w:fldCharType="begin">
                <w:ffData>
                  <w:name w:val="复选框型13"/>
                  <w:enabled/>
                  <w:calcOnExit w:val="0"/>
                  <w:checkBox>
                    <w:sizeAuto/>
                    <w:default w:val="0"/>
                  </w:checkBox>
                </w:ffData>
              </w:fldChar>
            </w:r>
            <w:r w:rsidR="00DE4DAC" w:rsidRPr="000B6B5A">
              <w:rPr>
                <w:rFonts w:ascii="宋体"/>
              </w:rPr>
              <w:instrText xml:space="preserve"> FORMCHECKBOX </w:instrText>
            </w:r>
            <w:r w:rsidRPr="000B6B5A">
              <w:rPr>
                <w:rFonts w:ascii="宋体"/>
              </w:rPr>
            </w:r>
            <w:r w:rsidRPr="000B6B5A">
              <w:rPr>
                <w:rFonts w:ascii="宋体"/>
              </w:rPr>
              <w:fldChar w:fldCharType="separate"/>
            </w:r>
            <w:r w:rsidRPr="000B6B5A">
              <w:rPr>
                <w:rFonts w:ascii="宋体"/>
              </w:rPr>
              <w:fldChar w:fldCharType="end"/>
            </w:r>
            <w:r w:rsidR="00EF2E42" w:rsidRPr="000B6B5A">
              <w:rPr>
                <w:rFonts w:ascii="宋体" w:hint="eastAsia"/>
              </w:rPr>
              <w:t>否</w:t>
            </w:r>
            <w:ins w:id="240" w:author="Shao" w:date="2025-03-03T15:07:00Z" w16du:dateUtc="2025-03-03T07:07:00Z">
              <w:r w:rsidR="00DE4DAC" w:rsidRPr="000B6B5A">
                <w:rPr>
                  <w:rFonts w:ascii="宋体" w:hint="eastAsia"/>
                </w:rPr>
                <w:t>No</w:t>
              </w:r>
            </w:ins>
          </w:p>
        </w:tc>
        <w:tc>
          <w:tcPr>
            <w:tcW w:w="2214" w:type="dxa"/>
            <w:gridSpan w:val="2"/>
          </w:tcPr>
          <w:p w14:paraId="561E9E7D" w14:textId="5157B8F5" w:rsidR="008B3AD2" w:rsidRDefault="0075573E">
            <w:pPr>
              <w:rPr>
                <w:rFonts w:ascii="宋体"/>
              </w:rPr>
            </w:pPr>
            <w:r w:rsidRPr="000B6B5A">
              <w:rPr>
                <w:rFonts w:ascii="宋体"/>
              </w:rPr>
              <w:fldChar w:fldCharType="begin">
                <w:ffData>
                  <w:name w:val="复选框型13"/>
                  <w:enabled/>
                  <w:calcOnExit w:val="0"/>
                  <w:checkBox>
                    <w:sizeAuto/>
                    <w:default w:val="0"/>
                  </w:checkBox>
                </w:ffData>
              </w:fldChar>
            </w:r>
            <w:r w:rsidR="00DE4DAC" w:rsidRPr="000B6B5A">
              <w:rPr>
                <w:rFonts w:ascii="宋体"/>
              </w:rPr>
              <w:instrText xml:space="preserve"> FORMCHECKBOX </w:instrText>
            </w:r>
            <w:r w:rsidRPr="000B6B5A">
              <w:rPr>
                <w:rFonts w:ascii="宋体"/>
              </w:rPr>
            </w:r>
            <w:r w:rsidRPr="000B6B5A">
              <w:rPr>
                <w:rFonts w:ascii="宋体"/>
              </w:rPr>
              <w:fldChar w:fldCharType="separate"/>
            </w:r>
            <w:r w:rsidRPr="000B6B5A">
              <w:rPr>
                <w:rFonts w:ascii="宋体"/>
              </w:rPr>
              <w:fldChar w:fldCharType="end"/>
            </w:r>
            <w:r w:rsidR="00DE4DAC" w:rsidRPr="000B6B5A">
              <w:rPr>
                <w:rFonts w:ascii="宋体" w:hint="eastAsia"/>
              </w:rPr>
              <w:t xml:space="preserve"> </w:t>
            </w:r>
            <w:r w:rsidR="00EF2E42" w:rsidRPr="000B6B5A">
              <w:rPr>
                <w:rFonts w:ascii="宋体" w:hint="eastAsia"/>
              </w:rPr>
              <w:t>是</w:t>
            </w:r>
            <w:ins w:id="241" w:author="Shao" w:date="2025-03-03T15:07:00Z" w16du:dateUtc="2025-03-03T07:07:00Z">
              <w:r w:rsidR="00DE4DAC" w:rsidRPr="000B6B5A">
                <w:rPr>
                  <w:rFonts w:ascii="宋体" w:hint="eastAsia"/>
                </w:rPr>
                <w:t>Yes</w:t>
              </w:r>
            </w:ins>
            <w:r w:rsidR="00DE4DAC" w:rsidRPr="000B6B5A">
              <w:rPr>
                <w:rFonts w:ascii="宋体" w:hint="eastAsia"/>
              </w:rPr>
              <w:t xml:space="preserve"> </w:t>
            </w:r>
            <w:r w:rsidRPr="000B6B5A">
              <w:rPr>
                <w:rFonts w:ascii="宋体"/>
              </w:rPr>
              <w:fldChar w:fldCharType="begin">
                <w:ffData>
                  <w:name w:val="复选框型13"/>
                  <w:enabled/>
                  <w:calcOnExit w:val="0"/>
                  <w:checkBox>
                    <w:sizeAuto/>
                    <w:default w:val="0"/>
                  </w:checkBox>
                </w:ffData>
              </w:fldChar>
            </w:r>
            <w:r w:rsidR="00DE4DAC" w:rsidRPr="000B6B5A">
              <w:rPr>
                <w:rFonts w:ascii="宋体"/>
              </w:rPr>
              <w:instrText xml:space="preserve"> FORMCHECKBOX </w:instrText>
            </w:r>
            <w:r w:rsidRPr="000B6B5A">
              <w:rPr>
                <w:rFonts w:ascii="宋体"/>
              </w:rPr>
            </w:r>
            <w:r w:rsidRPr="000B6B5A">
              <w:rPr>
                <w:rFonts w:ascii="宋体"/>
              </w:rPr>
              <w:fldChar w:fldCharType="separate"/>
            </w:r>
            <w:r w:rsidRPr="000B6B5A">
              <w:rPr>
                <w:rFonts w:ascii="宋体"/>
              </w:rPr>
              <w:fldChar w:fldCharType="end"/>
            </w:r>
            <w:r w:rsidR="00DE4DAC" w:rsidRPr="000B6B5A">
              <w:rPr>
                <w:rFonts w:ascii="宋体" w:hint="eastAsia"/>
              </w:rPr>
              <w:t xml:space="preserve"> </w:t>
            </w:r>
            <w:r w:rsidR="00EF2E42" w:rsidRPr="000B6B5A">
              <w:rPr>
                <w:rFonts w:ascii="宋体" w:hint="eastAsia"/>
              </w:rPr>
              <w:t>否</w:t>
            </w:r>
            <w:ins w:id="242" w:author="Shao" w:date="2025-03-03T15:07:00Z" w16du:dateUtc="2025-03-03T07:07:00Z">
              <w:r w:rsidR="00DE4DAC" w:rsidRPr="000B6B5A">
                <w:rPr>
                  <w:rFonts w:ascii="宋体" w:hint="eastAsia"/>
                </w:rPr>
                <w:t>No</w:t>
              </w:r>
            </w:ins>
          </w:p>
        </w:tc>
      </w:tr>
      <w:tr w:rsidR="00B921CA" w:rsidRPr="00364A37" w14:paraId="62863EE7" w14:textId="77777777" w:rsidTr="00B921CA">
        <w:trPr>
          <w:trHeight w:val="368"/>
          <w:jc w:val="center"/>
        </w:trPr>
        <w:tc>
          <w:tcPr>
            <w:tcW w:w="1825" w:type="dxa"/>
            <w:gridSpan w:val="3"/>
          </w:tcPr>
          <w:p w14:paraId="43AAB1E6" w14:textId="77777777" w:rsidR="00B921CA" w:rsidRPr="000B6B5A" w:rsidRDefault="00B921CA" w:rsidP="00B921CA">
            <w:pPr>
              <w:spacing w:line="360" w:lineRule="exact"/>
              <w:jc w:val="center"/>
              <w:rPr>
                <w:sz w:val="18"/>
                <w:szCs w:val="18"/>
              </w:rPr>
            </w:pPr>
          </w:p>
        </w:tc>
        <w:tc>
          <w:tcPr>
            <w:tcW w:w="2722" w:type="dxa"/>
            <w:gridSpan w:val="5"/>
          </w:tcPr>
          <w:p w14:paraId="0677ADFC" w14:textId="77777777" w:rsidR="00B921CA" w:rsidRPr="000B6B5A" w:rsidRDefault="00B921CA" w:rsidP="00B921CA">
            <w:pPr>
              <w:spacing w:line="360" w:lineRule="exact"/>
              <w:rPr>
                <w:szCs w:val="21"/>
              </w:rPr>
            </w:pPr>
          </w:p>
        </w:tc>
        <w:tc>
          <w:tcPr>
            <w:tcW w:w="1961" w:type="dxa"/>
            <w:gridSpan w:val="5"/>
          </w:tcPr>
          <w:p w14:paraId="385A3F77" w14:textId="77777777" w:rsidR="00B921CA" w:rsidRPr="000B6B5A" w:rsidRDefault="00B921CA" w:rsidP="00B921CA">
            <w:pPr>
              <w:spacing w:line="360" w:lineRule="exact"/>
              <w:rPr>
                <w:sz w:val="18"/>
                <w:szCs w:val="18"/>
              </w:rPr>
            </w:pPr>
          </w:p>
        </w:tc>
        <w:tc>
          <w:tcPr>
            <w:tcW w:w="2004" w:type="dxa"/>
            <w:gridSpan w:val="3"/>
          </w:tcPr>
          <w:p w14:paraId="7941846E" w14:textId="60BA3738" w:rsidR="00B921CA" w:rsidRDefault="00B921CA" w:rsidP="00B921CA">
            <w:pPr>
              <w:rPr>
                <w:rFonts w:ascii="宋体"/>
              </w:rPr>
            </w:pPr>
            <w:r w:rsidRPr="000B6B5A">
              <w:rPr>
                <w:rFonts w:ascii="宋体"/>
              </w:rPr>
              <w:fldChar w:fldCharType="begin">
                <w:ffData>
                  <w:name w:val="复选框型13"/>
                  <w:enabled/>
                  <w:calcOnExit w:val="0"/>
                  <w:checkBox>
                    <w:sizeAuto/>
                    <w:default w:val="0"/>
                  </w:checkBox>
                </w:ffData>
              </w:fldChar>
            </w:r>
            <w:r w:rsidRPr="000B6B5A">
              <w:rPr>
                <w:rFonts w:ascii="宋体"/>
              </w:rPr>
              <w:instrText xml:space="preserve"> FORMCHECKBOX </w:instrText>
            </w:r>
            <w:r w:rsidRPr="000B6B5A">
              <w:rPr>
                <w:rFonts w:ascii="宋体"/>
              </w:rPr>
            </w:r>
            <w:r w:rsidRPr="000B6B5A">
              <w:rPr>
                <w:rFonts w:ascii="宋体"/>
              </w:rPr>
              <w:fldChar w:fldCharType="separate"/>
            </w:r>
            <w:r w:rsidRPr="000B6B5A">
              <w:rPr>
                <w:rFonts w:ascii="宋体"/>
              </w:rPr>
              <w:fldChar w:fldCharType="end"/>
            </w:r>
            <w:r w:rsidRPr="000B6B5A">
              <w:rPr>
                <w:rFonts w:ascii="宋体" w:hint="eastAsia"/>
              </w:rPr>
              <w:t>是</w:t>
            </w:r>
            <w:ins w:id="243" w:author="Shao" w:date="2025-03-03T15:07:00Z" w16du:dateUtc="2025-03-03T07:07:00Z">
              <w:r w:rsidRPr="000B6B5A">
                <w:rPr>
                  <w:rFonts w:ascii="宋体" w:hint="eastAsia"/>
                </w:rPr>
                <w:t>Yes</w:t>
              </w:r>
            </w:ins>
            <w:r>
              <w:rPr>
                <w:rFonts w:ascii="宋体" w:hint="eastAsia"/>
              </w:rPr>
              <w:t xml:space="preserve"> </w:t>
            </w:r>
            <w:r w:rsidRPr="000B6B5A">
              <w:rPr>
                <w:rFonts w:ascii="宋体" w:hint="eastAsia"/>
              </w:rPr>
              <w:t xml:space="preserve"> </w:t>
            </w:r>
            <w:r w:rsidRPr="000B6B5A">
              <w:rPr>
                <w:rFonts w:ascii="宋体"/>
              </w:rPr>
              <w:fldChar w:fldCharType="begin">
                <w:ffData>
                  <w:name w:val="复选框型13"/>
                  <w:enabled/>
                  <w:calcOnExit w:val="0"/>
                  <w:checkBox>
                    <w:sizeAuto/>
                    <w:default w:val="0"/>
                  </w:checkBox>
                </w:ffData>
              </w:fldChar>
            </w:r>
            <w:r w:rsidRPr="000B6B5A">
              <w:rPr>
                <w:rFonts w:ascii="宋体"/>
              </w:rPr>
              <w:instrText xml:space="preserve"> FORMCHECKBOX </w:instrText>
            </w:r>
            <w:r w:rsidRPr="000B6B5A">
              <w:rPr>
                <w:rFonts w:ascii="宋体"/>
              </w:rPr>
            </w:r>
            <w:r w:rsidRPr="000B6B5A">
              <w:rPr>
                <w:rFonts w:ascii="宋体"/>
              </w:rPr>
              <w:fldChar w:fldCharType="separate"/>
            </w:r>
            <w:r w:rsidRPr="000B6B5A">
              <w:rPr>
                <w:rFonts w:ascii="宋体"/>
              </w:rPr>
              <w:fldChar w:fldCharType="end"/>
            </w:r>
            <w:r w:rsidRPr="000B6B5A">
              <w:rPr>
                <w:rFonts w:ascii="宋体" w:hint="eastAsia"/>
              </w:rPr>
              <w:t>否</w:t>
            </w:r>
            <w:ins w:id="244" w:author="Shao" w:date="2025-03-03T15:07:00Z" w16du:dateUtc="2025-03-03T07:07:00Z">
              <w:r w:rsidRPr="000B6B5A">
                <w:rPr>
                  <w:rFonts w:ascii="宋体" w:hint="eastAsia"/>
                </w:rPr>
                <w:t>No</w:t>
              </w:r>
            </w:ins>
          </w:p>
        </w:tc>
        <w:tc>
          <w:tcPr>
            <w:tcW w:w="2214" w:type="dxa"/>
            <w:gridSpan w:val="2"/>
          </w:tcPr>
          <w:p w14:paraId="618265BF" w14:textId="3553EC95" w:rsidR="00B921CA" w:rsidRDefault="00B921CA" w:rsidP="00B921CA">
            <w:pPr>
              <w:rPr>
                <w:rFonts w:ascii="宋体"/>
              </w:rPr>
            </w:pPr>
            <w:r w:rsidRPr="000B6B5A">
              <w:rPr>
                <w:rFonts w:ascii="宋体"/>
              </w:rPr>
              <w:fldChar w:fldCharType="begin">
                <w:ffData>
                  <w:name w:val="复选框型13"/>
                  <w:enabled/>
                  <w:calcOnExit w:val="0"/>
                  <w:checkBox>
                    <w:sizeAuto/>
                    <w:default w:val="0"/>
                  </w:checkBox>
                </w:ffData>
              </w:fldChar>
            </w:r>
            <w:r w:rsidRPr="000B6B5A">
              <w:rPr>
                <w:rFonts w:ascii="宋体"/>
              </w:rPr>
              <w:instrText xml:space="preserve"> FORMCHECKBOX </w:instrText>
            </w:r>
            <w:r w:rsidRPr="000B6B5A">
              <w:rPr>
                <w:rFonts w:ascii="宋体"/>
              </w:rPr>
            </w:r>
            <w:r w:rsidRPr="000B6B5A">
              <w:rPr>
                <w:rFonts w:ascii="宋体"/>
              </w:rPr>
              <w:fldChar w:fldCharType="separate"/>
            </w:r>
            <w:r w:rsidRPr="000B6B5A">
              <w:rPr>
                <w:rFonts w:ascii="宋体"/>
              </w:rPr>
              <w:fldChar w:fldCharType="end"/>
            </w:r>
            <w:r w:rsidRPr="000B6B5A">
              <w:rPr>
                <w:rFonts w:ascii="宋体" w:hint="eastAsia"/>
              </w:rPr>
              <w:t xml:space="preserve"> 是</w:t>
            </w:r>
            <w:ins w:id="245" w:author="Shao" w:date="2025-03-03T15:07:00Z" w16du:dateUtc="2025-03-03T07:07:00Z">
              <w:r w:rsidRPr="000B6B5A">
                <w:rPr>
                  <w:rFonts w:ascii="宋体" w:hint="eastAsia"/>
                </w:rPr>
                <w:t>Yes</w:t>
              </w:r>
            </w:ins>
            <w:r w:rsidRPr="000B6B5A">
              <w:rPr>
                <w:rFonts w:ascii="宋体" w:hint="eastAsia"/>
              </w:rPr>
              <w:t xml:space="preserve"> </w:t>
            </w:r>
            <w:r w:rsidRPr="000B6B5A">
              <w:rPr>
                <w:rFonts w:ascii="宋体"/>
              </w:rPr>
              <w:fldChar w:fldCharType="begin">
                <w:ffData>
                  <w:name w:val="复选框型13"/>
                  <w:enabled/>
                  <w:calcOnExit w:val="0"/>
                  <w:checkBox>
                    <w:sizeAuto/>
                    <w:default w:val="0"/>
                  </w:checkBox>
                </w:ffData>
              </w:fldChar>
            </w:r>
            <w:r w:rsidRPr="000B6B5A">
              <w:rPr>
                <w:rFonts w:ascii="宋体"/>
              </w:rPr>
              <w:instrText xml:space="preserve"> FORMCHECKBOX </w:instrText>
            </w:r>
            <w:r w:rsidRPr="000B6B5A">
              <w:rPr>
                <w:rFonts w:ascii="宋体"/>
              </w:rPr>
            </w:r>
            <w:r w:rsidRPr="000B6B5A">
              <w:rPr>
                <w:rFonts w:ascii="宋体"/>
              </w:rPr>
              <w:fldChar w:fldCharType="separate"/>
            </w:r>
            <w:r w:rsidRPr="000B6B5A">
              <w:rPr>
                <w:rFonts w:ascii="宋体"/>
              </w:rPr>
              <w:fldChar w:fldCharType="end"/>
            </w:r>
            <w:r w:rsidRPr="000B6B5A">
              <w:rPr>
                <w:rFonts w:ascii="宋体" w:hint="eastAsia"/>
              </w:rPr>
              <w:t xml:space="preserve"> 否</w:t>
            </w:r>
            <w:ins w:id="246" w:author="Shao" w:date="2025-03-03T15:07:00Z" w16du:dateUtc="2025-03-03T07:07:00Z">
              <w:r w:rsidRPr="000B6B5A">
                <w:rPr>
                  <w:rFonts w:ascii="宋体" w:hint="eastAsia"/>
                </w:rPr>
                <w:t>No</w:t>
              </w:r>
            </w:ins>
          </w:p>
        </w:tc>
      </w:tr>
      <w:tr w:rsidR="00B921CA" w:rsidRPr="00364A37" w14:paraId="27BD728B" w14:textId="77777777" w:rsidTr="00B921CA">
        <w:trPr>
          <w:trHeight w:val="368"/>
          <w:jc w:val="center"/>
        </w:trPr>
        <w:tc>
          <w:tcPr>
            <w:tcW w:w="1825" w:type="dxa"/>
            <w:gridSpan w:val="3"/>
          </w:tcPr>
          <w:p w14:paraId="5328210C" w14:textId="77777777" w:rsidR="00B921CA" w:rsidRPr="000B6B5A" w:rsidRDefault="00B921CA" w:rsidP="00B921CA">
            <w:pPr>
              <w:spacing w:line="360" w:lineRule="exact"/>
              <w:jc w:val="center"/>
              <w:rPr>
                <w:sz w:val="18"/>
                <w:szCs w:val="18"/>
              </w:rPr>
            </w:pPr>
          </w:p>
        </w:tc>
        <w:tc>
          <w:tcPr>
            <w:tcW w:w="2722" w:type="dxa"/>
            <w:gridSpan w:val="5"/>
          </w:tcPr>
          <w:p w14:paraId="4588B03C" w14:textId="77777777" w:rsidR="00B921CA" w:rsidRPr="000B6B5A" w:rsidRDefault="00B921CA" w:rsidP="00B921CA">
            <w:pPr>
              <w:spacing w:line="360" w:lineRule="exact"/>
              <w:rPr>
                <w:szCs w:val="21"/>
              </w:rPr>
            </w:pPr>
          </w:p>
        </w:tc>
        <w:tc>
          <w:tcPr>
            <w:tcW w:w="1961" w:type="dxa"/>
            <w:gridSpan w:val="5"/>
          </w:tcPr>
          <w:p w14:paraId="27DDD6B3" w14:textId="77777777" w:rsidR="00B921CA" w:rsidRPr="000B6B5A" w:rsidRDefault="00B921CA" w:rsidP="00B921CA">
            <w:pPr>
              <w:spacing w:line="360" w:lineRule="exact"/>
              <w:rPr>
                <w:sz w:val="18"/>
                <w:szCs w:val="18"/>
              </w:rPr>
            </w:pPr>
          </w:p>
        </w:tc>
        <w:tc>
          <w:tcPr>
            <w:tcW w:w="2004" w:type="dxa"/>
            <w:gridSpan w:val="3"/>
          </w:tcPr>
          <w:p w14:paraId="04824FE5" w14:textId="4405099A" w:rsidR="00B921CA" w:rsidRDefault="00B921CA" w:rsidP="00B921CA">
            <w:pPr>
              <w:rPr>
                <w:rFonts w:ascii="宋体"/>
              </w:rPr>
            </w:pPr>
            <w:r w:rsidRPr="000B6B5A">
              <w:rPr>
                <w:rFonts w:ascii="宋体"/>
              </w:rPr>
              <w:fldChar w:fldCharType="begin">
                <w:ffData>
                  <w:name w:val="复选框型13"/>
                  <w:enabled/>
                  <w:calcOnExit w:val="0"/>
                  <w:checkBox>
                    <w:sizeAuto/>
                    <w:default w:val="0"/>
                  </w:checkBox>
                </w:ffData>
              </w:fldChar>
            </w:r>
            <w:r w:rsidRPr="000B6B5A">
              <w:rPr>
                <w:rFonts w:ascii="宋体"/>
              </w:rPr>
              <w:instrText xml:space="preserve"> FORMCHECKBOX </w:instrText>
            </w:r>
            <w:r w:rsidRPr="000B6B5A">
              <w:rPr>
                <w:rFonts w:ascii="宋体"/>
              </w:rPr>
            </w:r>
            <w:r w:rsidRPr="000B6B5A">
              <w:rPr>
                <w:rFonts w:ascii="宋体"/>
              </w:rPr>
              <w:fldChar w:fldCharType="separate"/>
            </w:r>
            <w:r w:rsidRPr="000B6B5A">
              <w:rPr>
                <w:rFonts w:ascii="宋体"/>
              </w:rPr>
              <w:fldChar w:fldCharType="end"/>
            </w:r>
            <w:r w:rsidRPr="000B6B5A">
              <w:rPr>
                <w:rFonts w:ascii="宋体" w:hint="eastAsia"/>
              </w:rPr>
              <w:t>是</w:t>
            </w:r>
            <w:ins w:id="247" w:author="Shao" w:date="2025-03-03T15:07:00Z" w16du:dateUtc="2025-03-03T07:07:00Z">
              <w:r w:rsidRPr="000B6B5A">
                <w:rPr>
                  <w:rFonts w:ascii="宋体" w:hint="eastAsia"/>
                </w:rPr>
                <w:t>Yes</w:t>
              </w:r>
            </w:ins>
            <w:r w:rsidRPr="000B6B5A">
              <w:rPr>
                <w:rFonts w:ascii="宋体" w:hint="eastAsia"/>
              </w:rPr>
              <w:t xml:space="preserve"> </w:t>
            </w:r>
            <w:r>
              <w:rPr>
                <w:rFonts w:ascii="宋体" w:hint="eastAsia"/>
              </w:rPr>
              <w:t xml:space="preserve"> </w:t>
            </w:r>
            <w:r w:rsidRPr="000B6B5A">
              <w:rPr>
                <w:rFonts w:ascii="宋体"/>
              </w:rPr>
              <w:fldChar w:fldCharType="begin">
                <w:ffData>
                  <w:name w:val="复选框型13"/>
                  <w:enabled/>
                  <w:calcOnExit w:val="0"/>
                  <w:checkBox>
                    <w:sizeAuto/>
                    <w:default w:val="0"/>
                  </w:checkBox>
                </w:ffData>
              </w:fldChar>
            </w:r>
            <w:r w:rsidRPr="000B6B5A">
              <w:rPr>
                <w:rFonts w:ascii="宋体"/>
              </w:rPr>
              <w:instrText xml:space="preserve"> FORMCHECKBOX </w:instrText>
            </w:r>
            <w:r w:rsidRPr="000B6B5A">
              <w:rPr>
                <w:rFonts w:ascii="宋体"/>
              </w:rPr>
            </w:r>
            <w:r w:rsidRPr="000B6B5A">
              <w:rPr>
                <w:rFonts w:ascii="宋体"/>
              </w:rPr>
              <w:fldChar w:fldCharType="separate"/>
            </w:r>
            <w:r w:rsidRPr="000B6B5A">
              <w:rPr>
                <w:rFonts w:ascii="宋体"/>
              </w:rPr>
              <w:fldChar w:fldCharType="end"/>
            </w:r>
            <w:r w:rsidRPr="000B6B5A">
              <w:rPr>
                <w:rFonts w:ascii="宋体" w:hint="eastAsia"/>
              </w:rPr>
              <w:t>否</w:t>
            </w:r>
            <w:ins w:id="248" w:author="Shao" w:date="2025-03-03T15:07:00Z" w16du:dateUtc="2025-03-03T07:07:00Z">
              <w:r w:rsidRPr="000B6B5A">
                <w:rPr>
                  <w:rFonts w:ascii="宋体" w:hint="eastAsia"/>
                </w:rPr>
                <w:t>No</w:t>
              </w:r>
            </w:ins>
          </w:p>
        </w:tc>
        <w:tc>
          <w:tcPr>
            <w:tcW w:w="2214" w:type="dxa"/>
            <w:gridSpan w:val="2"/>
          </w:tcPr>
          <w:p w14:paraId="163FC6E1" w14:textId="52400F9E" w:rsidR="00B921CA" w:rsidRDefault="00B921CA" w:rsidP="00B921CA">
            <w:pPr>
              <w:rPr>
                <w:rFonts w:ascii="宋体"/>
              </w:rPr>
            </w:pPr>
            <w:r w:rsidRPr="000B6B5A">
              <w:rPr>
                <w:rFonts w:ascii="宋体"/>
              </w:rPr>
              <w:fldChar w:fldCharType="begin">
                <w:ffData>
                  <w:name w:val="复选框型13"/>
                  <w:enabled/>
                  <w:calcOnExit w:val="0"/>
                  <w:checkBox>
                    <w:sizeAuto/>
                    <w:default w:val="0"/>
                  </w:checkBox>
                </w:ffData>
              </w:fldChar>
            </w:r>
            <w:r w:rsidRPr="000B6B5A">
              <w:rPr>
                <w:rFonts w:ascii="宋体"/>
              </w:rPr>
              <w:instrText xml:space="preserve"> FORMCHECKBOX </w:instrText>
            </w:r>
            <w:r w:rsidRPr="000B6B5A">
              <w:rPr>
                <w:rFonts w:ascii="宋体"/>
              </w:rPr>
            </w:r>
            <w:r w:rsidRPr="000B6B5A">
              <w:rPr>
                <w:rFonts w:ascii="宋体"/>
              </w:rPr>
              <w:fldChar w:fldCharType="separate"/>
            </w:r>
            <w:r w:rsidRPr="000B6B5A">
              <w:rPr>
                <w:rFonts w:ascii="宋体"/>
              </w:rPr>
              <w:fldChar w:fldCharType="end"/>
            </w:r>
            <w:r w:rsidRPr="000B6B5A">
              <w:rPr>
                <w:rFonts w:ascii="宋体" w:hint="eastAsia"/>
              </w:rPr>
              <w:t xml:space="preserve"> 是</w:t>
            </w:r>
            <w:ins w:id="249" w:author="Shao" w:date="2025-03-03T15:07:00Z" w16du:dateUtc="2025-03-03T07:07:00Z">
              <w:r w:rsidRPr="000B6B5A">
                <w:rPr>
                  <w:rFonts w:ascii="宋体" w:hint="eastAsia"/>
                </w:rPr>
                <w:t>Yes</w:t>
              </w:r>
            </w:ins>
            <w:r w:rsidRPr="000B6B5A">
              <w:rPr>
                <w:rFonts w:ascii="宋体" w:hint="eastAsia"/>
              </w:rPr>
              <w:t xml:space="preserve"> </w:t>
            </w:r>
            <w:r w:rsidRPr="000B6B5A">
              <w:rPr>
                <w:rFonts w:ascii="宋体"/>
              </w:rPr>
              <w:fldChar w:fldCharType="begin">
                <w:ffData>
                  <w:name w:val="复选框型13"/>
                  <w:enabled/>
                  <w:calcOnExit w:val="0"/>
                  <w:checkBox>
                    <w:sizeAuto/>
                    <w:default w:val="0"/>
                  </w:checkBox>
                </w:ffData>
              </w:fldChar>
            </w:r>
            <w:r w:rsidRPr="000B6B5A">
              <w:rPr>
                <w:rFonts w:ascii="宋体"/>
              </w:rPr>
              <w:instrText xml:space="preserve"> FORMCHECKBOX </w:instrText>
            </w:r>
            <w:r w:rsidRPr="000B6B5A">
              <w:rPr>
                <w:rFonts w:ascii="宋体"/>
              </w:rPr>
            </w:r>
            <w:r w:rsidRPr="000B6B5A">
              <w:rPr>
                <w:rFonts w:ascii="宋体"/>
              </w:rPr>
              <w:fldChar w:fldCharType="separate"/>
            </w:r>
            <w:r w:rsidRPr="000B6B5A">
              <w:rPr>
                <w:rFonts w:ascii="宋体"/>
              </w:rPr>
              <w:fldChar w:fldCharType="end"/>
            </w:r>
            <w:r w:rsidRPr="000B6B5A">
              <w:rPr>
                <w:rFonts w:ascii="宋体" w:hint="eastAsia"/>
              </w:rPr>
              <w:t xml:space="preserve"> 否</w:t>
            </w:r>
            <w:ins w:id="250" w:author="Shao" w:date="2025-03-03T15:07:00Z" w16du:dateUtc="2025-03-03T07:07:00Z">
              <w:r w:rsidRPr="000B6B5A">
                <w:rPr>
                  <w:rFonts w:ascii="宋体" w:hint="eastAsia"/>
                </w:rPr>
                <w:t>No</w:t>
              </w:r>
            </w:ins>
          </w:p>
        </w:tc>
      </w:tr>
      <w:tr w:rsidR="002B40DB" w:rsidRPr="00364A37" w14:paraId="14C62E5D" w14:textId="77777777" w:rsidTr="002D13CD">
        <w:trPr>
          <w:trHeight w:val="936"/>
          <w:jc w:val="center"/>
          <w:trPrChange w:id="251" w:author="Shao" w:date="2025-03-03T15:07:00Z" w16du:dateUtc="2025-03-03T07:07:00Z">
            <w:trPr>
              <w:gridAfter w:val="0"/>
              <w:trHeight w:val="936"/>
              <w:jc w:val="center"/>
            </w:trPr>
          </w:trPrChange>
        </w:trPr>
        <w:tc>
          <w:tcPr>
            <w:tcW w:w="10726" w:type="dxa"/>
            <w:gridSpan w:val="18"/>
            <w:tcPrChange w:id="252" w:author="Shao" w:date="2025-03-03T15:07:00Z" w16du:dateUtc="2025-03-03T07:07:00Z">
              <w:tcPr>
                <w:tcW w:w="10404" w:type="dxa"/>
                <w:gridSpan w:val="29"/>
              </w:tcPr>
            </w:tcPrChange>
          </w:tcPr>
          <w:p w14:paraId="4477329A" w14:textId="4E9A395B" w:rsidR="002B40DB" w:rsidRDefault="002B40DB" w:rsidP="000B6B5A">
            <w:pPr>
              <w:spacing w:line="360" w:lineRule="exact"/>
              <w:rPr>
                <w:ins w:id="253" w:author="Shao" w:date="2025-03-03T15:07:00Z" w16du:dateUtc="2025-03-03T07:07:00Z"/>
                <w:rFonts w:ascii="宋体"/>
              </w:rPr>
            </w:pPr>
            <w:smartTag w:uri="urn:schemas-microsoft-com:office:smarttags" w:element="chsdate">
              <w:smartTagPr>
                <w:attr w:name="IsROCDate" w:val="False"/>
                <w:attr w:name="IsLunarDate" w:val="False"/>
                <w:attr w:name="Day" w:val="30"/>
                <w:attr w:name="Month" w:val="12"/>
                <w:attr w:name="Year" w:val="1899"/>
              </w:smartTagPr>
              <w:ins w:id="254" w:author="Shao" w:date="2025-03-03T15:07:00Z" w16du:dateUtc="2025-03-03T07:07:00Z">
                <w:r w:rsidRPr="002B40DB">
                  <w:rPr>
                    <w:rFonts w:hint="eastAsia"/>
                  </w:rPr>
                  <w:t>3.2.2</w:t>
                </w:r>
              </w:ins>
            </w:smartTag>
            <w:ins w:id="255" w:author="Shao" w:date="2025-03-03T15:07:00Z" w16du:dateUtc="2025-03-03T07:07:00Z">
              <w:r w:rsidRPr="000B6B5A">
                <w:rPr>
                  <w:rFonts w:ascii="宋体" w:hint="eastAsia"/>
                </w:rPr>
                <w:t>在申请认证的同一个生产单元内，是否存在</w:t>
              </w:r>
              <w:r>
                <w:rPr>
                  <w:rFonts w:ascii="宋体" w:hint="eastAsia"/>
                </w:rPr>
                <w:t>相同或不</w:t>
              </w:r>
              <w:r w:rsidRPr="000B6B5A">
                <w:rPr>
                  <w:rFonts w:ascii="宋体" w:hint="eastAsia"/>
                </w:rPr>
                <w:t xml:space="preserve">易区分的有机和非有机作物？ </w:t>
              </w:r>
              <w:r w:rsidR="00B921CA" w:rsidRPr="00D0495C">
                <w:rPr>
                  <w:rFonts w:hint="eastAsia"/>
                </w:rPr>
                <w:t>In the same production unit applying for certification, is there the same or not easily distinguishable between organic and non-organic crops?</w:t>
              </w:r>
              <w:r w:rsidRPr="000B6B5A">
                <w:rPr>
                  <w:rFonts w:ascii="宋体" w:hint="eastAsia"/>
                </w:rPr>
                <w:t xml:space="preserve"> </w:t>
              </w:r>
              <w:r w:rsidR="00A76162" w:rsidRPr="000B6B5A">
                <w:rPr>
                  <w:rFonts w:ascii="宋体"/>
                </w:rPr>
                <w:fldChar w:fldCharType="begin">
                  <w:ffData>
                    <w:name w:val="复选框型13"/>
                    <w:enabled/>
                    <w:calcOnExit w:val="0"/>
                    <w:checkBox>
                      <w:sizeAuto/>
                      <w:default w:val="0"/>
                    </w:checkBox>
                  </w:ffData>
                </w:fldChar>
              </w:r>
              <w:r w:rsidRPr="000B6B5A">
                <w:rPr>
                  <w:rFonts w:ascii="宋体"/>
                </w:rPr>
                <w:instrText xml:space="preserve"> FORMCHECKBOX </w:instrText>
              </w:r>
              <w:r w:rsidR="00A76162" w:rsidRPr="000B6B5A">
                <w:rPr>
                  <w:rFonts w:ascii="宋体"/>
                </w:rPr>
              </w:r>
              <w:r w:rsidR="00A76162" w:rsidRPr="000B6B5A">
                <w:rPr>
                  <w:rFonts w:ascii="宋体"/>
                </w:rPr>
                <w:fldChar w:fldCharType="separate"/>
              </w:r>
              <w:r w:rsidR="00A76162" w:rsidRPr="000B6B5A">
                <w:rPr>
                  <w:rFonts w:ascii="宋体"/>
                </w:rPr>
                <w:fldChar w:fldCharType="end"/>
              </w:r>
              <w:r w:rsidRPr="000B6B5A">
                <w:rPr>
                  <w:rFonts w:ascii="宋体" w:hint="eastAsia"/>
                </w:rPr>
                <w:t xml:space="preserve"> 是</w:t>
              </w:r>
              <w:r w:rsidR="00B921CA" w:rsidRPr="00D0495C">
                <w:rPr>
                  <w:rFonts w:hint="eastAsia"/>
                </w:rPr>
                <w:t>Yes</w:t>
              </w:r>
              <w:r w:rsidRPr="000B6B5A">
                <w:rPr>
                  <w:rFonts w:ascii="宋体" w:hint="eastAsia"/>
                </w:rPr>
                <w:t xml:space="preserve"> </w:t>
              </w:r>
              <w:r w:rsidR="00A76162" w:rsidRPr="000B6B5A">
                <w:rPr>
                  <w:rFonts w:ascii="宋体"/>
                </w:rPr>
                <w:fldChar w:fldCharType="begin">
                  <w:ffData>
                    <w:name w:val="复选框型13"/>
                    <w:enabled/>
                    <w:calcOnExit w:val="0"/>
                    <w:checkBox>
                      <w:sizeAuto/>
                      <w:default w:val="0"/>
                    </w:checkBox>
                  </w:ffData>
                </w:fldChar>
              </w:r>
              <w:r w:rsidRPr="000B6B5A">
                <w:rPr>
                  <w:rFonts w:ascii="宋体"/>
                </w:rPr>
                <w:instrText xml:space="preserve"> FORMCHECKBOX </w:instrText>
              </w:r>
              <w:r w:rsidR="00A76162" w:rsidRPr="000B6B5A">
                <w:rPr>
                  <w:rFonts w:ascii="宋体"/>
                </w:rPr>
              </w:r>
              <w:r w:rsidR="00A76162" w:rsidRPr="000B6B5A">
                <w:rPr>
                  <w:rFonts w:ascii="宋体"/>
                </w:rPr>
                <w:fldChar w:fldCharType="separate"/>
              </w:r>
              <w:r w:rsidR="00A76162" w:rsidRPr="000B6B5A">
                <w:rPr>
                  <w:rFonts w:ascii="宋体"/>
                </w:rPr>
                <w:fldChar w:fldCharType="end"/>
              </w:r>
              <w:r w:rsidRPr="000B6B5A">
                <w:rPr>
                  <w:rFonts w:ascii="宋体"/>
                </w:rPr>
                <w:t xml:space="preserve"> </w:t>
              </w:r>
              <w:r w:rsidRPr="000B6B5A">
                <w:rPr>
                  <w:rFonts w:ascii="宋体" w:hint="eastAsia"/>
                </w:rPr>
                <w:t>否</w:t>
              </w:r>
              <w:r w:rsidR="00B921CA" w:rsidRPr="00D0495C">
                <w:rPr>
                  <w:rFonts w:hint="eastAsia"/>
                </w:rPr>
                <w:t>No</w:t>
              </w:r>
            </w:ins>
          </w:p>
          <w:p w14:paraId="29DFF8F1" w14:textId="6EC41576" w:rsidR="008B3AD2" w:rsidRPr="00D0495C" w:rsidRDefault="002B40DB">
            <w:pPr>
              <w:spacing w:line="360" w:lineRule="exact"/>
              <w:rPr>
                <w:ins w:id="256" w:author="Shao" w:date="2025-03-03T15:07:00Z" w16du:dateUtc="2025-03-03T07:07:00Z"/>
              </w:rPr>
            </w:pPr>
            <w:ins w:id="257" w:author="Shao" w:date="2025-03-03T15:07:00Z" w16du:dateUtc="2025-03-03T07:07:00Z">
              <w:r>
                <w:rPr>
                  <w:rFonts w:ascii="宋体" w:hint="eastAsia"/>
                </w:rPr>
                <w:t>如是，请列出作物名称</w:t>
              </w:r>
              <w:r w:rsidR="00B921CA" w:rsidRPr="00D0495C">
                <w:rPr>
                  <w:rFonts w:hint="eastAsia"/>
                </w:rPr>
                <w:t>If yes, please list the name of the crop:</w:t>
              </w:r>
              <w:r>
                <w:rPr>
                  <w:rFonts w:ascii="宋体" w:hint="eastAsia"/>
                </w:rPr>
                <w:t>：</w:t>
              </w:r>
              <w:r w:rsidRPr="000B6B5A">
                <w:rPr>
                  <w:rFonts w:hint="eastAsia"/>
                  <w:u w:val="single"/>
                </w:rPr>
                <w:t xml:space="preserve">                                                                    </w:t>
              </w:r>
            </w:ins>
          </w:p>
          <w:p w14:paraId="105E031B" w14:textId="40FF2D70" w:rsidR="008B3AD2" w:rsidRPr="00D0495C" w:rsidRDefault="00DE4DAC">
            <w:pPr>
              <w:spacing w:line="360" w:lineRule="exact"/>
              <w:rPr>
                <w:rPrChange w:id="258" w:author="Shao" w:date="2025-03-03T15:07:00Z" w16du:dateUtc="2025-03-03T07:07:00Z">
                  <w:rPr>
                    <w:u w:val="single"/>
                  </w:rPr>
                </w:rPrChange>
              </w:rPr>
            </w:pPr>
            <w:r w:rsidRPr="00D0495C">
              <w:rPr>
                <w:rPrChange w:id="259" w:author="Shao" w:date="2025-03-03T15:07:00Z" w16du:dateUtc="2025-03-03T07:07:00Z">
                  <w:rPr>
                    <w:u w:val="single"/>
                  </w:rPr>
                </w:rPrChange>
              </w:rPr>
              <w:t xml:space="preserve">     </w:t>
            </w:r>
          </w:p>
          <w:p w14:paraId="44160FB2" w14:textId="77777777" w:rsidR="00B921CA" w:rsidRDefault="00DE4DAC">
            <w:pPr>
              <w:spacing w:line="360" w:lineRule="exact"/>
            </w:pPr>
            <w:r>
              <w:rPr>
                <w:rFonts w:hint="eastAsia"/>
              </w:rPr>
              <w:t xml:space="preserve">3.2.3 </w:t>
            </w:r>
            <w:r w:rsidR="00904F48">
              <w:rPr>
                <w:rFonts w:hint="eastAsia"/>
              </w:rPr>
              <w:t>上述</w:t>
            </w:r>
            <w:r w:rsidR="00904F48">
              <w:rPr>
                <w:rFonts w:hint="eastAsia"/>
              </w:rPr>
              <w:t>3.2.2</w:t>
            </w:r>
            <w:r w:rsidR="00904F48">
              <w:rPr>
                <w:rFonts w:hint="eastAsia"/>
              </w:rPr>
              <w:t>的作物，是否涉及至少需要三年栽培期的多年生作物平行生产？</w:t>
            </w:r>
            <w:ins w:id="260" w:author="Shao" w:date="2025-03-03T15:07:00Z" w16du:dateUtc="2025-03-03T07:07:00Z">
              <w:r>
                <w:rPr>
                  <w:rFonts w:hint="eastAsia"/>
                </w:rPr>
                <w:t xml:space="preserve">Do the crops in 3.2.2 above involve parallel production of perennial crops that require </w:t>
              </w:r>
              <w:r w:rsidR="00D65EB4">
                <w:rPr>
                  <w:rFonts w:hint="eastAsia"/>
                </w:rPr>
                <w:t>at least</w:t>
              </w:r>
              <w:r>
                <w:rPr>
                  <w:rFonts w:hint="eastAsia"/>
                </w:rPr>
                <w:t xml:space="preserve"> three-year cultivation period?</w:t>
              </w:r>
              <w:r w:rsidR="00D65EB4">
                <w:rPr>
                  <w:rFonts w:hint="eastAsia"/>
                </w:rPr>
                <w:t xml:space="preserve"> </w:t>
              </w:r>
            </w:ins>
          </w:p>
          <w:p w14:paraId="01A9D637" w14:textId="64546916" w:rsidR="008B3AD2" w:rsidRDefault="0075573E">
            <w:pPr>
              <w:spacing w:line="360" w:lineRule="exact"/>
              <w:rPr>
                <w:rFonts w:ascii="宋体"/>
                <w:u w:val="single"/>
              </w:rPr>
            </w:pPr>
            <w:r w:rsidRPr="00D0495C">
              <w:rPr>
                <w:rPrChange w:id="261" w:author="Shao" w:date="2025-03-03T15:07:00Z" w16du:dateUtc="2025-03-03T07:07:00Z">
                  <w:rPr>
                    <w:rFonts w:ascii="宋体"/>
                  </w:rPr>
                </w:rPrChange>
              </w:rPr>
              <w:fldChar w:fldCharType="begin">
                <w:ffData>
                  <w:name w:val="复选框型13"/>
                  <w:enabled/>
                  <w:calcOnExit w:val="0"/>
                  <w:checkBox>
                    <w:sizeAuto/>
                    <w:default w:val="0"/>
                  </w:checkBox>
                </w:ffData>
              </w:fldChar>
            </w:r>
            <w:r w:rsidR="00DE4DAC" w:rsidRPr="00D0495C">
              <w:rPr>
                <w:rPrChange w:id="262" w:author="Shao" w:date="2025-03-03T15:07:00Z" w16du:dateUtc="2025-03-03T07:07:00Z">
                  <w:rPr>
                    <w:rFonts w:ascii="宋体"/>
                  </w:rPr>
                </w:rPrChange>
              </w:rPr>
              <w:instrText xml:space="preserve"> FORMCHECKBOX </w:instrText>
            </w:r>
            <w:r w:rsidRPr="00D0495C">
              <w:rPr>
                <w:rPrChange w:id="263" w:author="Shao" w:date="2025-03-03T15:07:00Z" w16du:dateUtc="2025-03-03T07:07:00Z">
                  <w:rPr/>
                </w:rPrChange>
              </w:rPr>
            </w:r>
            <w:r w:rsidRPr="00D0495C">
              <w:rPr>
                <w:rPrChange w:id="264" w:author="Shao" w:date="2025-03-03T15:07:00Z" w16du:dateUtc="2025-03-03T07:07:00Z">
                  <w:rPr>
                    <w:rFonts w:ascii="宋体"/>
                  </w:rPr>
                </w:rPrChange>
              </w:rPr>
              <w:fldChar w:fldCharType="separate"/>
            </w:r>
            <w:r w:rsidRPr="00D0495C">
              <w:rPr>
                <w:rPrChange w:id="265" w:author="Shao" w:date="2025-03-03T15:07:00Z" w16du:dateUtc="2025-03-03T07:07:00Z">
                  <w:rPr>
                    <w:rFonts w:ascii="宋体"/>
                  </w:rPr>
                </w:rPrChange>
              </w:rPr>
              <w:fldChar w:fldCharType="end"/>
            </w:r>
            <w:r w:rsidR="00DE4DAC" w:rsidRPr="00D0495C">
              <w:rPr>
                <w:rPrChange w:id="266" w:author="Shao" w:date="2025-03-03T15:07:00Z" w16du:dateUtc="2025-03-03T07:07:00Z">
                  <w:rPr>
                    <w:rFonts w:ascii="宋体"/>
                  </w:rPr>
                </w:rPrChange>
              </w:rPr>
              <w:t xml:space="preserve"> </w:t>
            </w:r>
            <w:r w:rsidR="00904F48" w:rsidRPr="000B6B5A">
              <w:rPr>
                <w:rFonts w:ascii="宋体" w:hint="eastAsia"/>
              </w:rPr>
              <w:t xml:space="preserve">是 </w:t>
            </w:r>
            <w:ins w:id="267" w:author="Shao" w:date="2025-03-03T15:07:00Z" w16du:dateUtc="2025-03-03T07:07:00Z">
              <w:r w:rsidR="00DE4DAC" w:rsidRPr="00D0495C">
                <w:rPr>
                  <w:rFonts w:hint="eastAsia"/>
                </w:rPr>
                <w:t>Yes</w:t>
              </w:r>
            </w:ins>
            <w:r w:rsidRPr="00D0495C">
              <w:rPr>
                <w:rPrChange w:id="268" w:author="Shao" w:date="2025-03-03T15:07:00Z" w16du:dateUtc="2025-03-03T07:07:00Z">
                  <w:rPr>
                    <w:rFonts w:ascii="宋体"/>
                  </w:rPr>
                </w:rPrChange>
              </w:rPr>
              <w:fldChar w:fldCharType="begin">
                <w:ffData>
                  <w:name w:val="复选框型13"/>
                  <w:enabled/>
                  <w:calcOnExit w:val="0"/>
                  <w:checkBox>
                    <w:sizeAuto/>
                    <w:default w:val="0"/>
                  </w:checkBox>
                </w:ffData>
              </w:fldChar>
            </w:r>
            <w:r w:rsidR="00DE4DAC" w:rsidRPr="00D0495C">
              <w:rPr>
                <w:rPrChange w:id="269" w:author="Shao" w:date="2025-03-03T15:07:00Z" w16du:dateUtc="2025-03-03T07:07:00Z">
                  <w:rPr>
                    <w:rFonts w:ascii="宋体"/>
                  </w:rPr>
                </w:rPrChange>
              </w:rPr>
              <w:instrText xml:space="preserve"> FORMCHECKBOX </w:instrText>
            </w:r>
            <w:r w:rsidRPr="00D0495C">
              <w:rPr>
                <w:rPrChange w:id="270" w:author="Shao" w:date="2025-03-03T15:07:00Z" w16du:dateUtc="2025-03-03T07:07:00Z">
                  <w:rPr/>
                </w:rPrChange>
              </w:rPr>
            </w:r>
            <w:r w:rsidRPr="00D0495C">
              <w:rPr>
                <w:rPrChange w:id="271" w:author="Shao" w:date="2025-03-03T15:07:00Z" w16du:dateUtc="2025-03-03T07:07:00Z">
                  <w:rPr>
                    <w:rFonts w:ascii="宋体"/>
                  </w:rPr>
                </w:rPrChange>
              </w:rPr>
              <w:fldChar w:fldCharType="separate"/>
            </w:r>
            <w:r w:rsidRPr="00D0495C">
              <w:rPr>
                <w:rPrChange w:id="272" w:author="Shao" w:date="2025-03-03T15:07:00Z" w16du:dateUtc="2025-03-03T07:07:00Z">
                  <w:rPr>
                    <w:rFonts w:ascii="宋体"/>
                  </w:rPr>
                </w:rPrChange>
              </w:rPr>
              <w:fldChar w:fldCharType="end"/>
            </w:r>
            <w:r w:rsidR="00DE4DAC" w:rsidRPr="00D0495C">
              <w:rPr>
                <w:rPrChange w:id="273" w:author="Shao" w:date="2025-03-03T15:07:00Z" w16du:dateUtc="2025-03-03T07:07:00Z">
                  <w:rPr>
                    <w:rFonts w:ascii="宋体"/>
                  </w:rPr>
                </w:rPrChange>
              </w:rPr>
              <w:t xml:space="preserve"> </w:t>
            </w:r>
            <w:r w:rsidR="00904F48" w:rsidRPr="000B6B5A">
              <w:rPr>
                <w:rFonts w:ascii="宋体" w:hint="eastAsia"/>
              </w:rPr>
              <w:t>否</w:t>
            </w:r>
            <w:r w:rsidR="00904F48">
              <w:rPr>
                <w:rFonts w:ascii="宋体" w:hint="eastAsia"/>
              </w:rPr>
              <w:t xml:space="preserve"> </w:t>
            </w:r>
            <w:ins w:id="274" w:author="Shao" w:date="2025-03-03T15:07:00Z" w16du:dateUtc="2025-03-03T07:07:00Z">
              <w:r w:rsidR="00DE4DAC" w:rsidRPr="00D0495C">
                <w:rPr>
                  <w:rFonts w:hint="eastAsia"/>
                </w:rPr>
                <w:t>No</w:t>
              </w:r>
            </w:ins>
            <w:r w:rsidRPr="00D0495C">
              <w:rPr>
                <w:rPrChange w:id="275" w:author="Shao" w:date="2025-03-03T15:07:00Z" w16du:dateUtc="2025-03-03T07:07:00Z">
                  <w:rPr>
                    <w:rFonts w:ascii="宋体"/>
                  </w:rPr>
                </w:rPrChange>
              </w:rPr>
              <w:fldChar w:fldCharType="begin">
                <w:ffData>
                  <w:name w:val="复选框型13"/>
                  <w:enabled/>
                  <w:calcOnExit w:val="0"/>
                  <w:checkBox>
                    <w:sizeAuto/>
                    <w:default w:val="0"/>
                  </w:checkBox>
                </w:ffData>
              </w:fldChar>
            </w:r>
            <w:r w:rsidR="00DE4DAC" w:rsidRPr="00D0495C">
              <w:rPr>
                <w:rPrChange w:id="276" w:author="Shao" w:date="2025-03-03T15:07:00Z" w16du:dateUtc="2025-03-03T07:07:00Z">
                  <w:rPr>
                    <w:rFonts w:ascii="宋体"/>
                  </w:rPr>
                </w:rPrChange>
              </w:rPr>
              <w:instrText xml:space="preserve"> FORMCHECKBOX </w:instrText>
            </w:r>
            <w:r w:rsidRPr="00D0495C">
              <w:rPr>
                <w:rPrChange w:id="277" w:author="Shao" w:date="2025-03-03T15:07:00Z" w16du:dateUtc="2025-03-03T07:07:00Z">
                  <w:rPr/>
                </w:rPrChange>
              </w:rPr>
            </w:r>
            <w:r w:rsidRPr="00D0495C">
              <w:rPr>
                <w:rPrChange w:id="278" w:author="Shao" w:date="2025-03-03T15:07:00Z" w16du:dateUtc="2025-03-03T07:07:00Z">
                  <w:rPr>
                    <w:rFonts w:ascii="宋体"/>
                  </w:rPr>
                </w:rPrChange>
              </w:rPr>
              <w:fldChar w:fldCharType="separate"/>
            </w:r>
            <w:r w:rsidRPr="00D0495C">
              <w:rPr>
                <w:rPrChange w:id="279" w:author="Shao" w:date="2025-03-03T15:07:00Z" w16du:dateUtc="2025-03-03T07:07:00Z">
                  <w:rPr>
                    <w:rFonts w:ascii="宋体"/>
                  </w:rPr>
                </w:rPrChange>
              </w:rPr>
              <w:fldChar w:fldCharType="end"/>
            </w:r>
            <w:r w:rsidR="00904F48">
              <w:rPr>
                <w:rFonts w:ascii="宋体" w:hint="eastAsia"/>
              </w:rPr>
              <w:t>无关</w:t>
            </w:r>
            <w:ins w:id="280" w:author="Shao" w:date="2025-03-03T15:07:00Z" w16du:dateUtc="2025-03-03T07:07:00Z">
              <w:r w:rsidR="00B921CA" w:rsidRPr="00D0495C">
                <w:rPr>
                  <w:rFonts w:hint="eastAsia"/>
                </w:rPr>
                <w:t>N/A</w:t>
              </w:r>
            </w:ins>
            <w:r w:rsidR="00904F48">
              <w:rPr>
                <w:rFonts w:ascii="宋体" w:hint="eastAsia"/>
              </w:rPr>
              <w:t>；如是，请提供有机生产转换计划</w:t>
            </w:r>
            <w:r w:rsidR="00D20746">
              <w:rPr>
                <w:rFonts w:ascii="宋体" w:hint="eastAsia"/>
              </w:rPr>
              <w:t>，并描述</w:t>
            </w:r>
            <w:r w:rsidR="00904F48">
              <w:rPr>
                <w:rFonts w:ascii="宋体" w:hint="eastAsia"/>
              </w:rPr>
              <w:t>在每种相关产品</w:t>
            </w:r>
            <w:r w:rsidR="00D20746">
              <w:rPr>
                <w:rFonts w:ascii="宋体" w:hint="eastAsia"/>
              </w:rPr>
              <w:t>收获</w:t>
            </w:r>
            <w:r w:rsidR="00904F48">
              <w:rPr>
                <w:rFonts w:ascii="宋体" w:hint="eastAsia"/>
              </w:rPr>
              <w:t>前</w:t>
            </w:r>
            <w:r w:rsidR="00D20746">
              <w:rPr>
                <w:rFonts w:ascii="宋体" w:hint="eastAsia"/>
              </w:rPr>
              <w:t>和完毕后计划向OFDC通告的内容</w:t>
            </w:r>
            <w:ins w:id="281" w:author="Shao" w:date="2025-03-03T15:07:00Z" w16du:dateUtc="2025-03-03T07:07:00Z">
              <w:r w:rsidR="00B921CA" w:rsidRPr="00D0495C">
                <w:rPr>
                  <w:rFonts w:hint="eastAsia"/>
                </w:rPr>
                <w:t>If yes, please provide an organic production conversion plan and describe what is planned to be communicated to OFDC before and after harvest for each relevant product</w:t>
              </w:r>
            </w:ins>
            <w:r w:rsidR="00D20746">
              <w:rPr>
                <w:rFonts w:ascii="宋体" w:hint="eastAsia"/>
              </w:rPr>
              <w:t>：</w:t>
            </w:r>
            <w:r w:rsidR="00D20746">
              <w:rPr>
                <w:rFonts w:ascii="宋体" w:hint="eastAsia"/>
                <w:u w:val="single"/>
              </w:rPr>
              <w:t xml:space="preserve">    </w:t>
            </w:r>
            <w:r w:rsidR="00B921CA">
              <w:rPr>
                <w:rFonts w:ascii="宋体" w:hint="eastAsia"/>
                <w:u w:val="single"/>
              </w:rPr>
              <w:t xml:space="preserve">                             </w:t>
            </w:r>
            <w:r w:rsidR="00D20746">
              <w:rPr>
                <w:rFonts w:ascii="宋体" w:hint="eastAsia"/>
                <w:u w:val="single"/>
              </w:rPr>
              <w:t xml:space="preserve">   </w:t>
            </w:r>
          </w:p>
          <w:p w14:paraId="6692474C" w14:textId="77777777" w:rsidR="00D20746" w:rsidRPr="00D20746" w:rsidRDefault="00D20746" w:rsidP="00B921CA">
            <w:pPr>
              <w:spacing w:line="360" w:lineRule="exact"/>
              <w:rPr>
                <w:u w:val="single"/>
              </w:rPr>
            </w:pPr>
          </w:p>
        </w:tc>
      </w:tr>
      <w:tr w:rsidR="0098293A" w:rsidRPr="000B6B5A" w14:paraId="1677E564" w14:textId="77777777" w:rsidTr="002D13CD">
        <w:trPr>
          <w:jc w:val="center"/>
          <w:trPrChange w:id="282" w:author="Shao" w:date="2025-03-03T15:07:00Z" w16du:dateUtc="2025-03-03T07:07:00Z">
            <w:trPr>
              <w:gridAfter w:val="0"/>
              <w:jc w:val="center"/>
            </w:trPr>
          </w:trPrChange>
        </w:trPr>
        <w:tc>
          <w:tcPr>
            <w:tcW w:w="10726" w:type="dxa"/>
            <w:gridSpan w:val="18"/>
            <w:shd w:val="clear" w:color="auto" w:fill="F2F2F2"/>
            <w:tcPrChange w:id="283" w:author="Shao" w:date="2025-03-03T15:07:00Z" w16du:dateUtc="2025-03-03T07:07:00Z">
              <w:tcPr>
                <w:tcW w:w="10404" w:type="dxa"/>
                <w:gridSpan w:val="29"/>
                <w:shd w:val="clear" w:color="auto" w:fill="F2F2F2"/>
              </w:tcPr>
            </w:tcPrChange>
          </w:tcPr>
          <w:p w14:paraId="078AD00A" w14:textId="77777777" w:rsidR="00B63DE6" w:rsidRPr="00D20746" w:rsidRDefault="00B63DE6" w:rsidP="00B63DE6">
            <w:pPr>
              <w:spacing w:line="360" w:lineRule="exact"/>
              <w:rPr>
                <w:b/>
              </w:rPr>
            </w:pPr>
            <w:r w:rsidRPr="00D20746">
              <w:rPr>
                <w:rFonts w:hint="eastAsia"/>
                <w:b/>
              </w:rPr>
              <w:t>仅限检查员填写：</w:t>
            </w:r>
            <w:ins w:id="284" w:author="Shao" w:date="2025-03-03T15:07:00Z" w16du:dateUtc="2025-03-03T07:07:00Z">
              <w:r>
                <w:rPr>
                  <w:rFonts w:hint="eastAsia"/>
                  <w:b/>
                </w:rPr>
                <w:t>Inspectors only</w:t>
              </w:r>
              <w:r w:rsidRPr="00D20746">
                <w:rPr>
                  <w:rFonts w:hint="eastAsia"/>
                  <w:b/>
                </w:rPr>
                <w:t>:</w:t>
              </w:r>
            </w:ins>
          </w:p>
          <w:p w14:paraId="735BC3B5" w14:textId="77777777" w:rsidR="00B63DE6" w:rsidRDefault="00B63DE6" w:rsidP="00B63DE6">
            <w:pPr>
              <w:spacing w:line="360" w:lineRule="exact"/>
              <w:rPr>
                <w:b/>
              </w:rPr>
            </w:pPr>
            <w:r w:rsidRPr="00D20746">
              <w:rPr>
                <w:rFonts w:hint="eastAsia"/>
                <w:b/>
              </w:rPr>
              <w:t>现场检查是否与以上描述的情况一致？</w:t>
            </w:r>
            <w:ins w:id="285" w:author="Shao" w:date="2025-03-03T15:07:00Z" w16du:dateUtc="2025-03-03T07:07:00Z">
              <w:r>
                <w:rPr>
                  <w:rFonts w:hint="eastAsia"/>
                  <w:b/>
                </w:rPr>
                <w:t>Is the on-site inspection consistent</w:t>
              </w:r>
              <w:r w:rsidRPr="00D20746">
                <w:rPr>
                  <w:rFonts w:hint="eastAsia"/>
                  <w:b/>
                </w:rPr>
                <w:t xml:space="preserve"> with the above description? </w:t>
              </w:r>
            </w:ins>
          </w:p>
          <w:p w14:paraId="226FD9D0" w14:textId="77777777" w:rsidR="00B63DE6" w:rsidRDefault="00B63DE6" w:rsidP="00B63DE6">
            <w:pPr>
              <w:spacing w:line="360" w:lineRule="exact"/>
              <w:rPr>
                <w:b/>
              </w:rPr>
            </w:pPr>
            <w:r w:rsidRPr="00D20746">
              <w:rPr>
                <w:b/>
                <w:bCs/>
              </w:rPr>
              <w:fldChar w:fldCharType="begin">
                <w:ffData>
                  <w:name w:val="复选框型6"/>
                  <w:enabled/>
                  <w:calcOnExit w:val="0"/>
                  <w:checkBox>
                    <w:sizeAuto/>
                    <w:default w:val="0"/>
                  </w:checkBox>
                </w:ffData>
              </w:fldChar>
            </w:r>
            <w:r w:rsidRPr="00D20746">
              <w:rPr>
                <w:b/>
                <w:bCs/>
              </w:rPr>
              <w:instrText xml:space="preserve"> FORMCHECKBOX </w:instrText>
            </w:r>
            <w:r w:rsidRPr="00D20746">
              <w:rPr>
                <w:b/>
                <w:bCs/>
              </w:rPr>
            </w:r>
            <w:r w:rsidRPr="00D20746">
              <w:rPr>
                <w:b/>
                <w:bCs/>
              </w:rPr>
              <w:fldChar w:fldCharType="separate"/>
            </w:r>
            <w:r w:rsidRPr="00D20746">
              <w:rPr>
                <w:b/>
              </w:rPr>
              <w:fldChar w:fldCharType="end"/>
            </w:r>
            <w:r w:rsidRPr="00D20746">
              <w:rPr>
                <w:rFonts w:hint="eastAsia"/>
                <w:b/>
              </w:rPr>
              <w:t>是</w:t>
            </w:r>
            <w:ins w:id="286" w:author="Shao" w:date="2025-03-03T15:07:00Z" w16du:dateUtc="2025-03-03T07:07:00Z">
              <w:r w:rsidRPr="00D20746">
                <w:rPr>
                  <w:rFonts w:hint="eastAsia"/>
                  <w:b/>
                </w:rPr>
                <w:t>Yes</w:t>
              </w:r>
            </w:ins>
            <w:r>
              <w:rPr>
                <w:rFonts w:hint="eastAsia"/>
                <w:b/>
              </w:rPr>
              <w:t xml:space="preserve"> </w:t>
            </w:r>
            <w:r w:rsidRPr="00D20746">
              <w:rPr>
                <w:b/>
                <w:bCs/>
              </w:rPr>
              <w:fldChar w:fldCharType="begin">
                <w:ffData>
                  <w:name w:val="复选框型6"/>
                  <w:enabled/>
                  <w:calcOnExit w:val="0"/>
                  <w:checkBox>
                    <w:sizeAuto/>
                    <w:default w:val="0"/>
                  </w:checkBox>
                </w:ffData>
              </w:fldChar>
            </w:r>
            <w:r w:rsidRPr="00D20746">
              <w:rPr>
                <w:b/>
                <w:bCs/>
              </w:rPr>
              <w:instrText xml:space="preserve"> FORMCHECKBOX </w:instrText>
            </w:r>
            <w:r w:rsidRPr="00D20746">
              <w:rPr>
                <w:b/>
                <w:bCs/>
              </w:rPr>
            </w:r>
            <w:r w:rsidRPr="00D20746">
              <w:rPr>
                <w:b/>
                <w:bCs/>
              </w:rPr>
              <w:fldChar w:fldCharType="separate"/>
            </w:r>
            <w:r w:rsidRPr="00D20746">
              <w:rPr>
                <w:b/>
              </w:rPr>
              <w:fldChar w:fldCharType="end"/>
            </w:r>
            <w:r w:rsidRPr="00D20746">
              <w:rPr>
                <w:rFonts w:hint="eastAsia"/>
                <w:b/>
              </w:rPr>
              <w:t>否</w:t>
            </w:r>
            <w:ins w:id="287" w:author="Shao" w:date="2025-03-03T15:07:00Z" w16du:dateUtc="2025-03-03T07:07:00Z">
              <w:r w:rsidRPr="00D20746">
                <w:rPr>
                  <w:rFonts w:hint="eastAsia"/>
                  <w:b/>
                </w:rPr>
                <w:t>No</w:t>
              </w:r>
            </w:ins>
            <w:r>
              <w:rPr>
                <w:rFonts w:hint="eastAsia"/>
                <w:b/>
              </w:rPr>
              <w:t xml:space="preserve"> </w:t>
            </w:r>
            <w:r w:rsidRPr="00D20746">
              <w:rPr>
                <w:b/>
                <w:bCs/>
              </w:rPr>
              <w:fldChar w:fldCharType="begin">
                <w:ffData>
                  <w:name w:val="复选框型6"/>
                  <w:enabled/>
                  <w:calcOnExit w:val="0"/>
                  <w:checkBox>
                    <w:sizeAuto/>
                    <w:default w:val="0"/>
                  </w:checkBox>
                </w:ffData>
              </w:fldChar>
            </w:r>
            <w:r w:rsidRPr="00D20746">
              <w:rPr>
                <w:b/>
                <w:bCs/>
              </w:rPr>
              <w:instrText xml:space="preserve"> FORMCHECKBOX </w:instrText>
            </w:r>
            <w:r w:rsidRPr="00D20746">
              <w:rPr>
                <w:b/>
                <w:bCs/>
              </w:rPr>
            </w:r>
            <w:r w:rsidRPr="00D20746">
              <w:rPr>
                <w:b/>
                <w:bCs/>
              </w:rPr>
              <w:fldChar w:fldCharType="separate"/>
            </w:r>
            <w:r w:rsidRPr="00D20746">
              <w:rPr>
                <w:b/>
              </w:rPr>
              <w:fldChar w:fldCharType="end"/>
            </w:r>
            <w:r w:rsidRPr="00D20746">
              <w:rPr>
                <w:b/>
              </w:rPr>
              <w:t>无关</w:t>
            </w:r>
            <w:ins w:id="288" w:author="Shao" w:date="2025-03-03T15:07:00Z" w16du:dateUtc="2025-03-03T07:07:00Z">
              <w:r>
                <w:rPr>
                  <w:rFonts w:hint="eastAsia"/>
                  <w:b/>
                </w:rPr>
                <w:t>N/A</w:t>
              </w:r>
              <w:r w:rsidRPr="00D20746">
                <w:rPr>
                  <w:rFonts w:hint="eastAsia"/>
                  <w:b/>
                </w:rPr>
                <w:t>.</w:t>
              </w:r>
            </w:ins>
          </w:p>
          <w:p w14:paraId="3803B922" w14:textId="77777777" w:rsidR="00B63DE6" w:rsidRDefault="00B63DE6" w:rsidP="00B63DE6">
            <w:pPr>
              <w:spacing w:line="360" w:lineRule="exact"/>
              <w:rPr>
                <w:ins w:id="289" w:author="Shao" w:date="2025-03-03T15:07:00Z" w16du:dateUtc="2025-03-03T07:07:00Z"/>
                <w:b/>
              </w:rPr>
            </w:pPr>
            <w:r w:rsidRPr="00D20746">
              <w:rPr>
                <w:rFonts w:hint="eastAsia"/>
                <w:b/>
              </w:rPr>
              <w:t>检查记录：</w:t>
            </w:r>
            <w:ins w:id="290" w:author="Shao" w:date="2025-03-03T15:07:00Z" w16du:dateUtc="2025-03-03T07:07:00Z">
              <w:r w:rsidRPr="00D20746">
                <w:rPr>
                  <w:rFonts w:hint="eastAsia"/>
                  <w:b/>
                </w:rPr>
                <w:t>Inspection records:</w:t>
              </w:r>
            </w:ins>
          </w:p>
          <w:p w14:paraId="1A505274" w14:textId="77777777" w:rsidR="0098293A" w:rsidRPr="000B6B5A" w:rsidRDefault="0098293A" w:rsidP="00554909">
            <w:pPr>
              <w:spacing w:line="360" w:lineRule="exact"/>
              <w:rPr>
                <w:b/>
              </w:rPr>
            </w:pPr>
          </w:p>
        </w:tc>
      </w:tr>
      <w:tr w:rsidR="00CB251D" w:rsidRPr="00364A37" w14:paraId="5D8C0A91" w14:textId="77777777" w:rsidTr="002D13CD">
        <w:trPr>
          <w:trHeight w:val="735"/>
          <w:jc w:val="center"/>
          <w:trPrChange w:id="291" w:author="Shao" w:date="2025-03-03T15:07:00Z" w16du:dateUtc="2025-03-03T07:07:00Z">
            <w:trPr>
              <w:gridAfter w:val="0"/>
              <w:trHeight w:val="735"/>
              <w:jc w:val="center"/>
            </w:trPr>
          </w:trPrChange>
        </w:trPr>
        <w:tc>
          <w:tcPr>
            <w:tcW w:w="10726" w:type="dxa"/>
            <w:gridSpan w:val="18"/>
            <w:tcPrChange w:id="292" w:author="Shao" w:date="2025-03-03T15:07:00Z" w16du:dateUtc="2025-03-03T07:07:00Z">
              <w:tcPr>
                <w:tcW w:w="10404" w:type="dxa"/>
                <w:gridSpan w:val="29"/>
              </w:tcPr>
            </w:tcPrChange>
          </w:tcPr>
          <w:p w14:paraId="10A7D81E" w14:textId="7969ABA2" w:rsidR="008B3AD2" w:rsidRDefault="00DE4DAC">
            <w:pPr>
              <w:spacing w:line="360" w:lineRule="exact"/>
              <w:rPr>
                <w:b/>
                <w:szCs w:val="21"/>
              </w:rPr>
            </w:pPr>
            <w:r w:rsidRPr="00CB251D">
              <w:rPr>
                <w:rFonts w:hint="eastAsia"/>
                <w:b/>
                <w:szCs w:val="21"/>
              </w:rPr>
              <w:t>3.</w:t>
            </w:r>
            <w:ins w:id="293" w:author="Shao" w:date="2025-03-03T15:07:00Z" w16du:dateUtc="2025-03-03T07:07:00Z">
              <w:r w:rsidRPr="00CB251D">
                <w:rPr>
                  <w:rFonts w:hint="eastAsia"/>
                  <w:b/>
                  <w:szCs w:val="21"/>
                </w:rPr>
                <w:t xml:space="preserve"> </w:t>
              </w:r>
            </w:ins>
            <w:r w:rsidRPr="00CB251D">
              <w:rPr>
                <w:rFonts w:hint="eastAsia"/>
                <w:b/>
                <w:szCs w:val="21"/>
              </w:rPr>
              <w:t xml:space="preserve">3 </w:t>
            </w:r>
            <w:r w:rsidR="00B921CA">
              <w:rPr>
                <w:rFonts w:hint="eastAsia"/>
                <w:b/>
                <w:szCs w:val="21"/>
              </w:rPr>
              <w:t>缓冲带</w:t>
            </w:r>
            <w:del w:id="294" w:author="Shao" w:date="2025-03-03T15:07:00Z" w16du:dateUtc="2025-03-03T07:07:00Z">
              <w:r w:rsidR="00CB251D" w:rsidRPr="00CB251D">
                <w:rPr>
                  <w:rFonts w:hint="eastAsia"/>
                  <w:b/>
                  <w:szCs w:val="21"/>
                </w:rPr>
                <w:delText>缓冲带</w:delText>
              </w:r>
            </w:del>
            <w:ins w:id="295" w:author="Shao" w:date="2025-03-03T15:07:00Z" w16du:dateUtc="2025-03-03T07:07:00Z">
              <w:r w:rsidRPr="00CB251D">
                <w:rPr>
                  <w:rFonts w:hint="eastAsia"/>
                  <w:b/>
                  <w:szCs w:val="21"/>
                </w:rPr>
                <w:t>Buffer</w:t>
              </w:r>
              <w:r w:rsidR="00207B7F">
                <w:rPr>
                  <w:rFonts w:hint="eastAsia"/>
                  <w:b/>
                  <w:szCs w:val="21"/>
                </w:rPr>
                <w:t xml:space="preserve"> Zone</w:t>
              </w:r>
              <w:r w:rsidRPr="00CB251D">
                <w:rPr>
                  <w:rFonts w:hint="eastAsia"/>
                  <w:b/>
                  <w:szCs w:val="21"/>
                </w:rPr>
                <w:t>s</w:t>
              </w:r>
            </w:ins>
          </w:p>
          <w:p w14:paraId="1D78775B" w14:textId="3B8EDE53" w:rsidR="00C033C8" w:rsidRPr="00396AA5" w:rsidRDefault="00C033C8" w:rsidP="00CB251D">
            <w:pPr>
              <w:spacing w:line="360" w:lineRule="exact"/>
              <w:rPr>
                <w:ins w:id="296" w:author="Shao" w:date="2025-03-03T15:07:00Z" w16du:dateUtc="2025-03-03T07:07:00Z"/>
                <w:u w:val="single"/>
              </w:rPr>
            </w:pPr>
            <w:ins w:id="297" w:author="Shao" w:date="2025-03-03T15:07:00Z" w16du:dateUtc="2025-03-03T07:07:00Z">
              <w:r>
                <w:rPr>
                  <w:rFonts w:hint="eastAsia"/>
                </w:rPr>
                <w:t>请简要描述生产单元周边的基本情况（至少描述东南西北等主要方向）</w:t>
              </w:r>
              <w:r w:rsidR="00B921CA">
                <w:rPr>
                  <w:rFonts w:hint="eastAsia"/>
                </w:rPr>
                <w:t>Please briefly describe the basic situation around the production unit (describe at least the four directions</w:t>
              </w:r>
              <w:r>
                <w:rPr>
                  <w:rFonts w:hint="eastAsia"/>
                </w:rPr>
                <w:t>：</w:t>
              </w:r>
              <w:r>
                <w:rPr>
                  <w:rFonts w:hint="eastAsia"/>
                  <w:u w:val="single"/>
                </w:rPr>
                <w:t xml:space="preserve">                                 </w:t>
              </w:r>
            </w:ins>
          </w:p>
          <w:p w14:paraId="318798E1" w14:textId="37F8649D" w:rsidR="00CB251D" w:rsidRDefault="00CB251D" w:rsidP="00CB251D">
            <w:pPr>
              <w:spacing w:line="360" w:lineRule="exact"/>
              <w:rPr>
                <w:ins w:id="298" w:author="Shao" w:date="2025-03-03T15:07:00Z" w16du:dateUtc="2025-03-03T07:07:00Z"/>
              </w:rPr>
            </w:pPr>
            <w:ins w:id="299" w:author="Shao" w:date="2025-03-03T15:07:00Z" w16du:dateUtc="2025-03-03T07:07:00Z">
              <w:r w:rsidRPr="003F7486">
                <w:rPr>
                  <w:rFonts w:hint="eastAsia"/>
                </w:rPr>
                <w:t>邻</w:t>
              </w:r>
              <w:r>
                <w:rPr>
                  <w:rFonts w:hint="eastAsia"/>
                </w:rPr>
                <w:t>近</w:t>
              </w:r>
              <w:r w:rsidR="00C033C8">
                <w:rPr>
                  <w:rFonts w:hint="eastAsia"/>
                </w:rPr>
                <w:t>是否存在</w:t>
              </w:r>
              <w:r>
                <w:rPr>
                  <w:rFonts w:hint="eastAsia"/>
                </w:rPr>
                <w:t>常规生产区域</w:t>
              </w:r>
              <w:r w:rsidR="00C033C8">
                <w:rPr>
                  <w:rFonts w:hint="eastAsia"/>
                </w:rPr>
                <w:t>或污染源，</w:t>
              </w:r>
              <w:r>
                <w:rPr>
                  <w:rFonts w:hint="eastAsia"/>
                </w:rPr>
                <w:t>可能对有机生产区域造成污染风险</w:t>
              </w:r>
              <w:r w:rsidR="00B921CA">
                <w:rPr>
                  <w:rFonts w:hint="eastAsia"/>
                </w:rPr>
                <w:t xml:space="preserve">Are there conventional production areas or sources of contamination in </w:t>
              </w:r>
              <w:r w:rsidR="00B921CA" w:rsidRPr="003F7486">
                <w:rPr>
                  <w:rFonts w:hint="eastAsia"/>
                </w:rPr>
                <w:t>the vicinity that</w:t>
              </w:r>
              <w:r w:rsidR="00B921CA">
                <w:rPr>
                  <w:rFonts w:hint="eastAsia"/>
                </w:rPr>
                <w:t xml:space="preserve"> could pose a risk of contamination to organic production areas</w:t>
              </w:r>
              <w:r>
                <w:rPr>
                  <w:rFonts w:hint="eastAsia"/>
                </w:rPr>
                <w:t>？</w:t>
              </w:r>
              <w:r w:rsidR="00A76162" w:rsidRPr="00D87888">
                <w:fldChar w:fldCharType="begin">
                  <w:ffData>
                    <w:name w:val="Check117"/>
                    <w:enabled/>
                    <w:calcOnExit w:val="0"/>
                    <w:checkBox>
                      <w:sizeAuto/>
                      <w:default w:val="1"/>
                      <w:checked w:val="0"/>
                    </w:checkBox>
                  </w:ffData>
                </w:fldChar>
              </w:r>
              <w:r w:rsidRPr="00D87888">
                <w:instrText xml:space="preserve"> FORMCHECKBOX </w:instrText>
              </w:r>
              <w:r w:rsidR="00A76162" w:rsidRPr="00D87888">
                <w:fldChar w:fldCharType="separate"/>
              </w:r>
              <w:r w:rsidR="00A76162" w:rsidRPr="00D87888">
                <w:fldChar w:fldCharType="end"/>
              </w:r>
              <w:r>
                <w:rPr>
                  <w:rFonts w:hint="eastAsia"/>
                </w:rPr>
                <w:t xml:space="preserve"> </w:t>
              </w:r>
              <w:r>
                <w:rPr>
                  <w:rFonts w:hint="eastAsia"/>
                </w:rPr>
                <w:t>是</w:t>
              </w:r>
              <w:r w:rsidR="00B921CA">
                <w:rPr>
                  <w:rFonts w:hint="eastAsia"/>
                </w:rPr>
                <w:t>Yes</w:t>
              </w:r>
              <w:r>
                <w:rPr>
                  <w:rFonts w:hint="eastAsia"/>
                </w:rPr>
                <w:t xml:space="preserve">  </w:t>
              </w:r>
              <w:r w:rsidR="00A76162" w:rsidRPr="00D87888">
                <w:fldChar w:fldCharType="begin">
                  <w:ffData>
                    <w:name w:val="Check117"/>
                    <w:enabled/>
                    <w:calcOnExit w:val="0"/>
                    <w:checkBox>
                      <w:sizeAuto/>
                      <w:default w:val="1"/>
                      <w:checked w:val="0"/>
                    </w:checkBox>
                  </w:ffData>
                </w:fldChar>
              </w:r>
              <w:r w:rsidRPr="00D87888">
                <w:instrText xml:space="preserve"> FORMCHECKBOX </w:instrText>
              </w:r>
              <w:r w:rsidR="00A76162" w:rsidRPr="00D87888">
                <w:fldChar w:fldCharType="separate"/>
              </w:r>
              <w:r w:rsidR="00A76162" w:rsidRPr="00D87888">
                <w:fldChar w:fldCharType="end"/>
              </w:r>
              <w:r>
                <w:rPr>
                  <w:rFonts w:hint="eastAsia"/>
                </w:rPr>
                <w:t xml:space="preserve"> </w:t>
              </w:r>
              <w:r>
                <w:rPr>
                  <w:rFonts w:hint="eastAsia"/>
                </w:rPr>
                <w:t>否</w:t>
              </w:r>
              <w:r w:rsidR="00B921CA">
                <w:rPr>
                  <w:rFonts w:hint="eastAsia"/>
                </w:rPr>
                <w:t>No</w:t>
              </w:r>
            </w:ins>
          </w:p>
          <w:p w14:paraId="121A9F83" w14:textId="0FB33068" w:rsidR="008B3AD2" w:rsidRPr="00A11A52" w:rsidRDefault="00CB251D">
            <w:pPr>
              <w:spacing w:line="360" w:lineRule="exact"/>
              <w:rPr>
                <w:ins w:id="300" w:author="Shao" w:date="2025-03-03T15:07:00Z" w16du:dateUtc="2025-03-03T07:07:00Z"/>
                <w:u w:val="single"/>
              </w:rPr>
            </w:pPr>
            <w:ins w:id="301" w:author="Shao" w:date="2025-03-03T15:07:00Z" w16du:dateUtc="2025-03-03T07:07:00Z">
              <w:r>
                <w:rPr>
                  <w:rFonts w:hint="eastAsia"/>
                </w:rPr>
                <w:t>有机生产区域</w:t>
              </w:r>
              <w:r w:rsidRPr="006114A3">
                <w:rPr>
                  <w:rFonts w:hint="eastAsia"/>
                </w:rPr>
                <w:t>缓冲带</w:t>
              </w:r>
              <w:r w:rsidR="005116AB">
                <w:rPr>
                  <w:rFonts w:hint="eastAsia"/>
                </w:rPr>
                <w:t>或物理屏障</w:t>
              </w:r>
              <w:r w:rsidRPr="006114A3">
                <w:rPr>
                  <w:rFonts w:hint="eastAsia"/>
                </w:rPr>
                <w:t>类型</w:t>
              </w:r>
              <w:r w:rsidR="00B921CA" w:rsidRPr="006114A3">
                <w:rPr>
                  <w:rFonts w:hint="eastAsia"/>
                </w:rPr>
                <w:t xml:space="preserve">Type of buffer zone </w:t>
              </w:r>
              <w:r w:rsidR="00B921CA">
                <w:rPr>
                  <w:rFonts w:hint="eastAsia"/>
                </w:rPr>
                <w:t>or physical barrier for organic production areas</w:t>
              </w:r>
              <w:r>
                <w:rPr>
                  <w:rFonts w:hint="eastAsia"/>
                </w:rPr>
                <w:t>：</w:t>
              </w:r>
            </w:ins>
          </w:p>
          <w:p w14:paraId="444B381A" w14:textId="06B23469" w:rsidR="008B3AD2" w:rsidRDefault="0075573E">
            <w:pPr>
              <w:spacing w:line="360" w:lineRule="exact"/>
            </w:pPr>
            <w:r w:rsidRPr="00D87888">
              <w:fldChar w:fldCharType="begin">
                <w:ffData>
                  <w:name w:val="Check117"/>
                  <w:enabled/>
                  <w:calcOnExit w:val="0"/>
                  <w:checkBox>
                    <w:sizeAuto/>
                    <w:default w:val="1"/>
                    <w:checked w:val="0"/>
                  </w:checkBox>
                </w:ffData>
              </w:fldChar>
            </w:r>
            <w:r w:rsidR="00DE4DAC" w:rsidRPr="00D87888">
              <w:instrText xml:space="preserve"> FORMCHECKBOX </w:instrText>
            </w:r>
            <w:r w:rsidRPr="00D87888">
              <w:fldChar w:fldCharType="separate"/>
            </w:r>
            <w:r w:rsidRPr="00D87888">
              <w:fldChar w:fldCharType="end"/>
            </w:r>
            <w:r w:rsidR="00DE4DAC">
              <w:rPr>
                <w:rFonts w:hint="eastAsia"/>
              </w:rPr>
              <w:t xml:space="preserve"> </w:t>
            </w:r>
            <w:r w:rsidR="00CB251D">
              <w:rPr>
                <w:rFonts w:hint="eastAsia"/>
              </w:rPr>
              <w:t>农田</w:t>
            </w:r>
            <w:ins w:id="302" w:author="Shao" w:date="2025-03-03T15:07:00Z" w16du:dateUtc="2025-03-03T07:07:00Z">
              <w:r w:rsidR="00DE4DAC">
                <w:rPr>
                  <w:rFonts w:hint="eastAsia"/>
                </w:rPr>
                <w:t>Farmland</w:t>
              </w:r>
            </w:ins>
            <w:r w:rsidR="00DE4DAC">
              <w:rPr>
                <w:rFonts w:hint="eastAsia"/>
              </w:rPr>
              <w:t xml:space="preserve"> </w:t>
            </w:r>
            <w:r w:rsidRPr="00D87888">
              <w:fldChar w:fldCharType="begin">
                <w:ffData>
                  <w:name w:val="Check117"/>
                  <w:enabled/>
                  <w:calcOnExit w:val="0"/>
                  <w:checkBox>
                    <w:sizeAuto/>
                    <w:default w:val="1"/>
                    <w:checked w:val="0"/>
                  </w:checkBox>
                </w:ffData>
              </w:fldChar>
            </w:r>
            <w:r w:rsidR="00DE4DAC" w:rsidRPr="00D87888">
              <w:instrText xml:space="preserve"> FORMCHECKBOX </w:instrText>
            </w:r>
            <w:r w:rsidRPr="00D87888">
              <w:fldChar w:fldCharType="separate"/>
            </w:r>
            <w:r w:rsidRPr="00D87888">
              <w:fldChar w:fldCharType="end"/>
            </w:r>
            <w:r w:rsidR="00DE4DAC">
              <w:rPr>
                <w:rFonts w:hint="eastAsia"/>
              </w:rPr>
              <w:t xml:space="preserve"> </w:t>
            </w:r>
            <w:r w:rsidR="00CB251D">
              <w:rPr>
                <w:rFonts w:hint="eastAsia"/>
              </w:rPr>
              <w:t>林带</w:t>
            </w:r>
            <w:ins w:id="303" w:author="Shao" w:date="2025-03-03T15:07:00Z" w16du:dateUtc="2025-03-03T07:07:00Z">
              <w:r w:rsidR="00DE4DAC">
                <w:rPr>
                  <w:rFonts w:hint="eastAsia"/>
                </w:rPr>
                <w:t>Forest belt</w:t>
              </w:r>
            </w:ins>
            <w:r w:rsidR="00DE4DAC">
              <w:rPr>
                <w:rFonts w:hint="eastAsia"/>
              </w:rPr>
              <w:t xml:space="preserve"> </w:t>
            </w:r>
            <w:r w:rsidRPr="00D87888">
              <w:fldChar w:fldCharType="begin">
                <w:ffData>
                  <w:name w:val="Check117"/>
                  <w:enabled/>
                  <w:calcOnExit w:val="0"/>
                  <w:checkBox>
                    <w:sizeAuto/>
                    <w:default w:val="1"/>
                    <w:checked w:val="0"/>
                  </w:checkBox>
                </w:ffData>
              </w:fldChar>
            </w:r>
            <w:r w:rsidR="00DE4DAC" w:rsidRPr="00D87888">
              <w:instrText xml:space="preserve"> FORMCHECKBOX </w:instrText>
            </w:r>
            <w:r w:rsidRPr="00D87888">
              <w:fldChar w:fldCharType="separate"/>
            </w:r>
            <w:r w:rsidRPr="00D87888">
              <w:fldChar w:fldCharType="end"/>
            </w:r>
            <w:r w:rsidR="00DE4DAC">
              <w:rPr>
                <w:rFonts w:hint="eastAsia"/>
              </w:rPr>
              <w:t xml:space="preserve"> </w:t>
            </w:r>
            <w:r w:rsidR="00CB251D">
              <w:rPr>
                <w:rFonts w:hint="eastAsia"/>
              </w:rPr>
              <w:t>灌木</w:t>
            </w:r>
            <w:ins w:id="304" w:author="Shao" w:date="2025-03-03T15:07:00Z" w16du:dateUtc="2025-03-03T07:07:00Z">
              <w:r w:rsidR="00DE4DAC">
                <w:rPr>
                  <w:rFonts w:hint="eastAsia"/>
                </w:rPr>
                <w:t>Shrubs</w:t>
              </w:r>
            </w:ins>
            <w:r w:rsidR="00DE4DAC">
              <w:rPr>
                <w:rFonts w:hint="eastAsia"/>
              </w:rPr>
              <w:t xml:space="preserve"> </w:t>
            </w:r>
            <w:r w:rsidRPr="00D87888">
              <w:fldChar w:fldCharType="begin">
                <w:ffData>
                  <w:name w:val="Check117"/>
                  <w:enabled/>
                  <w:calcOnExit w:val="0"/>
                  <w:checkBox>
                    <w:sizeAuto/>
                    <w:default w:val="1"/>
                    <w:checked w:val="0"/>
                  </w:checkBox>
                </w:ffData>
              </w:fldChar>
            </w:r>
            <w:r w:rsidR="00DE4DAC" w:rsidRPr="00D87888">
              <w:instrText xml:space="preserve"> FORMCHECKBOX </w:instrText>
            </w:r>
            <w:r w:rsidRPr="00D87888">
              <w:fldChar w:fldCharType="separate"/>
            </w:r>
            <w:r w:rsidRPr="00D87888">
              <w:fldChar w:fldCharType="end"/>
            </w:r>
            <w:r w:rsidR="00DE4DAC">
              <w:rPr>
                <w:rFonts w:hint="eastAsia"/>
              </w:rPr>
              <w:t xml:space="preserve"> </w:t>
            </w:r>
            <w:r w:rsidR="00CB251D">
              <w:rPr>
                <w:rFonts w:hint="eastAsia"/>
              </w:rPr>
              <w:t>野生植物</w:t>
            </w:r>
            <w:ins w:id="305" w:author="Shao" w:date="2025-03-03T15:07:00Z" w16du:dateUtc="2025-03-03T07:07:00Z">
              <w:r w:rsidR="00DE4DAC">
                <w:rPr>
                  <w:rFonts w:hint="eastAsia"/>
                </w:rPr>
                <w:t>Wild plants</w:t>
              </w:r>
            </w:ins>
            <w:r w:rsidR="00DE4DAC">
              <w:rPr>
                <w:rFonts w:hint="eastAsia"/>
              </w:rPr>
              <w:t xml:space="preserve"> </w:t>
            </w:r>
            <w:r w:rsidRPr="00D87888">
              <w:fldChar w:fldCharType="begin">
                <w:ffData>
                  <w:name w:val="Check117"/>
                  <w:enabled/>
                  <w:calcOnExit w:val="0"/>
                  <w:checkBox>
                    <w:sizeAuto/>
                    <w:default w:val="1"/>
                    <w:checked w:val="0"/>
                  </w:checkBox>
                </w:ffData>
              </w:fldChar>
            </w:r>
            <w:r w:rsidR="00DE4DAC" w:rsidRPr="00D87888">
              <w:instrText xml:space="preserve"> FORMCHECKBOX </w:instrText>
            </w:r>
            <w:r w:rsidRPr="00D87888">
              <w:fldChar w:fldCharType="separate"/>
            </w:r>
            <w:r w:rsidRPr="00D87888">
              <w:fldChar w:fldCharType="end"/>
            </w:r>
            <w:r w:rsidR="00DE4DAC">
              <w:rPr>
                <w:rFonts w:hint="eastAsia"/>
              </w:rPr>
              <w:t xml:space="preserve"> </w:t>
            </w:r>
            <w:r w:rsidR="00CB251D">
              <w:rPr>
                <w:rFonts w:hint="eastAsia"/>
              </w:rPr>
              <w:t>道路</w:t>
            </w:r>
            <w:ins w:id="306" w:author="Shao" w:date="2025-03-03T15:07:00Z" w16du:dateUtc="2025-03-03T07:07:00Z">
              <w:r w:rsidR="00DE4DAC">
                <w:rPr>
                  <w:rFonts w:hint="eastAsia"/>
                </w:rPr>
                <w:t>Roads</w:t>
              </w:r>
            </w:ins>
            <w:r w:rsidR="00DE4DAC">
              <w:rPr>
                <w:rFonts w:hint="eastAsia"/>
              </w:rPr>
              <w:t xml:space="preserve"> </w:t>
            </w:r>
            <w:r w:rsidRPr="00D87888">
              <w:fldChar w:fldCharType="begin">
                <w:ffData>
                  <w:name w:val="Check117"/>
                  <w:enabled/>
                  <w:calcOnExit w:val="0"/>
                  <w:checkBox>
                    <w:sizeAuto/>
                    <w:default w:val="1"/>
                    <w:checked w:val="0"/>
                  </w:checkBox>
                </w:ffData>
              </w:fldChar>
            </w:r>
            <w:r w:rsidR="00DE4DAC" w:rsidRPr="00D87888">
              <w:instrText xml:space="preserve"> FORMCHECKBOX </w:instrText>
            </w:r>
            <w:r w:rsidRPr="00D87888">
              <w:fldChar w:fldCharType="separate"/>
            </w:r>
            <w:r w:rsidRPr="00D87888">
              <w:fldChar w:fldCharType="end"/>
            </w:r>
            <w:r w:rsidR="00DE4DAC">
              <w:rPr>
                <w:rFonts w:hint="eastAsia"/>
              </w:rPr>
              <w:t xml:space="preserve"> </w:t>
            </w:r>
            <w:r w:rsidR="00CB251D">
              <w:rPr>
                <w:rFonts w:hint="eastAsia"/>
              </w:rPr>
              <w:t>河流</w:t>
            </w:r>
            <w:ins w:id="307" w:author="Shao" w:date="2025-03-03T15:07:00Z" w16du:dateUtc="2025-03-03T07:07:00Z">
              <w:r w:rsidR="00DE4DAC">
                <w:rPr>
                  <w:rFonts w:hint="eastAsia"/>
                </w:rPr>
                <w:t>River</w:t>
              </w:r>
            </w:ins>
            <w:r w:rsidR="00DE4DAC">
              <w:rPr>
                <w:rFonts w:hint="eastAsia"/>
              </w:rPr>
              <w:t xml:space="preserve"> </w:t>
            </w:r>
            <w:r w:rsidRPr="00D87888">
              <w:fldChar w:fldCharType="begin">
                <w:ffData>
                  <w:name w:val="Check117"/>
                  <w:enabled/>
                  <w:calcOnExit w:val="0"/>
                  <w:checkBox>
                    <w:sizeAuto/>
                    <w:default w:val="1"/>
                    <w:checked w:val="0"/>
                  </w:checkBox>
                </w:ffData>
              </w:fldChar>
            </w:r>
            <w:r w:rsidR="00DE4DAC" w:rsidRPr="00D87888">
              <w:instrText xml:space="preserve"> FORMCHECKBOX </w:instrText>
            </w:r>
            <w:r w:rsidRPr="00D87888">
              <w:fldChar w:fldCharType="separate"/>
            </w:r>
            <w:r w:rsidRPr="00D87888">
              <w:fldChar w:fldCharType="end"/>
            </w:r>
            <w:r w:rsidR="00DE4DAC">
              <w:rPr>
                <w:rFonts w:hint="eastAsia"/>
              </w:rPr>
              <w:t xml:space="preserve"> </w:t>
            </w:r>
            <w:r w:rsidR="00CB251D" w:rsidRPr="006114A3">
              <w:rPr>
                <w:rFonts w:hint="eastAsia"/>
              </w:rPr>
              <w:t>草地</w:t>
            </w:r>
            <w:ins w:id="308" w:author="Shao" w:date="2025-03-03T15:07:00Z" w16du:dateUtc="2025-03-03T07:07:00Z">
              <w:r w:rsidR="00DE4DAC">
                <w:rPr>
                  <w:rFonts w:hint="eastAsia"/>
                </w:rPr>
                <w:t>Grassland</w:t>
              </w:r>
            </w:ins>
            <w:r w:rsidR="00DE4DAC">
              <w:rPr>
                <w:rFonts w:hint="eastAsia"/>
              </w:rPr>
              <w:t xml:space="preserve"> </w:t>
            </w:r>
            <w:r w:rsidRPr="00D87888">
              <w:fldChar w:fldCharType="begin">
                <w:ffData>
                  <w:name w:val="Check117"/>
                  <w:enabled/>
                  <w:calcOnExit w:val="0"/>
                  <w:checkBox>
                    <w:sizeAuto/>
                    <w:default w:val="1"/>
                    <w:checked w:val="0"/>
                  </w:checkBox>
                </w:ffData>
              </w:fldChar>
            </w:r>
            <w:r w:rsidR="00DE4DAC" w:rsidRPr="00D87888">
              <w:instrText xml:space="preserve"> FORMCHECKBOX </w:instrText>
            </w:r>
            <w:r w:rsidRPr="00D87888">
              <w:fldChar w:fldCharType="separate"/>
            </w:r>
            <w:r w:rsidRPr="00D87888">
              <w:fldChar w:fldCharType="end"/>
            </w:r>
            <w:r w:rsidR="00DE4DAC">
              <w:rPr>
                <w:rFonts w:hint="eastAsia"/>
              </w:rPr>
              <w:t xml:space="preserve"> </w:t>
            </w:r>
            <w:r w:rsidR="00CB251D">
              <w:rPr>
                <w:rFonts w:hint="eastAsia"/>
              </w:rPr>
              <w:t>其他：</w:t>
            </w:r>
            <w:ins w:id="309" w:author="Shao" w:date="2025-03-03T15:07:00Z" w16du:dateUtc="2025-03-03T07:07:00Z">
              <w:r w:rsidR="00DE4DAC">
                <w:rPr>
                  <w:rFonts w:hint="eastAsia"/>
                </w:rPr>
                <w:t>Others:</w:t>
              </w:r>
              <w:r w:rsidR="00B921CA">
                <w:rPr>
                  <w:rFonts w:hint="eastAsia"/>
                  <w:u w:val="single"/>
                </w:rPr>
                <w:t xml:space="preserve">          </w:t>
              </w:r>
            </w:ins>
          </w:p>
          <w:p w14:paraId="14B42214" w14:textId="77777777" w:rsidR="00CB251D" w:rsidRPr="00CB251D" w:rsidRDefault="00CB251D" w:rsidP="000B6B5A">
            <w:pPr>
              <w:spacing w:line="360" w:lineRule="exact"/>
            </w:pPr>
          </w:p>
        </w:tc>
      </w:tr>
      <w:tr w:rsidR="0098293A" w:rsidRPr="000B6B5A" w14:paraId="04EDB49F" w14:textId="77777777" w:rsidTr="002D13CD">
        <w:trPr>
          <w:jc w:val="center"/>
          <w:trPrChange w:id="310" w:author="Shao" w:date="2025-03-03T15:07:00Z" w16du:dateUtc="2025-03-03T07:07:00Z">
            <w:trPr>
              <w:gridAfter w:val="0"/>
              <w:jc w:val="center"/>
            </w:trPr>
          </w:trPrChange>
        </w:trPr>
        <w:tc>
          <w:tcPr>
            <w:tcW w:w="10726" w:type="dxa"/>
            <w:gridSpan w:val="18"/>
            <w:shd w:val="clear" w:color="auto" w:fill="F2F2F2"/>
            <w:tcPrChange w:id="311" w:author="Shao" w:date="2025-03-03T15:07:00Z" w16du:dateUtc="2025-03-03T07:07:00Z">
              <w:tcPr>
                <w:tcW w:w="10404" w:type="dxa"/>
                <w:gridSpan w:val="29"/>
                <w:shd w:val="clear" w:color="auto" w:fill="F2F2F2"/>
              </w:tcPr>
            </w:tcPrChange>
          </w:tcPr>
          <w:p w14:paraId="39655509" w14:textId="77777777" w:rsidR="00B63DE6" w:rsidRPr="00D20746" w:rsidRDefault="00B63DE6" w:rsidP="00B63DE6">
            <w:pPr>
              <w:spacing w:line="360" w:lineRule="exact"/>
              <w:rPr>
                <w:b/>
              </w:rPr>
            </w:pPr>
            <w:r w:rsidRPr="00D20746">
              <w:rPr>
                <w:rFonts w:hint="eastAsia"/>
                <w:b/>
              </w:rPr>
              <w:t>仅限检查员填写：</w:t>
            </w:r>
            <w:ins w:id="312" w:author="Shao" w:date="2025-03-03T15:07:00Z" w16du:dateUtc="2025-03-03T07:07:00Z">
              <w:r>
                <w:rPr>
                  <w:rFonts w:hint="eastAsia"/>
                  <w:b/>
                </w:rPr>
                <w:t>Inspectors only</w:t>
              </w:r>
              <w:r w:rsidRPr="00D20746">
                <w:rPr>
                  <w:rFonts w:hint="eastAsia"/>
                  <w:b/>
                </w:rPr>
                <w:t>:</w:t>
              </w:r>
            </w:ins>
          </w:p>
          <w:p w14:paraId="7F7C0FFC" w14:textId="77777777" w:rsidR="00B63DE6" w:rsidRDefault="00B63DE6" w:rsidP="00B63DE6">
            <w:pPr>
              <w:spacing w:line="360" w:lineRule="exact"/>
              <w:rPr>
                <w:b/>
              </w:rPr>
            </w:pPr>
            <w:r w:rsidRPr="00D20746">
              <w:rPr>
                <w:rFonts w:hint="eastAsia"/>
                <w:b/>
              </w:rPr>
              <w:t>现场检查是否与以上描述的情况一致？</w:t>
            </w:r>
            <w:ins w:id="313" w:author="Shao" w:date="2025-03-03T15:07:00Z" w16du:dateUtc="2025-03-03T07:07:00Z">
              <w:r>
                <w:rPr>
                  <w:rFonts w:hint="eastAsia"/>
                  <w:b/>
                </w:rPr>
                <w:t>Is the on-site inspection consistent</w:t>
              </w:r>
              <w:r w:rsidRPr="00D20746">
                <w:rPr>
                  <w:rFonts w:hint="eastAsia"/>
                  <w:b/>
                </w:rPr>
                <w:t xml:space="preserve"> with the above description? </w:t>
              </w:r>
            </w:ins>
          </w:p>
          <w:p w14:paraId="557E2EF5" w14:textId="77777777" w:rsidR="00B63DE6" w:rsidRDefault="00B63DE6" w:rsidP="00B63DE6">
            <w:pPr>
              <w:spacing w:line="360" w:lineRule="exact"/>
              <w:rPr>
                <w:b/>
              </w:rPr>
            </w:pPr>
            <w:r w:rsidRPr="00D20746">
              <w:rPr>
                <w:b/>
                <w:bCs/>
              </w:rPr>
              <w:fldChar w:fldCharType="begin">
                <w:ffData>
                  <w:name w:val="复选框型6"/>
                  <w:enabled/>
                  <w:calcOnExit w:val="0"/>
                  <w:checkBox>
                    <w:sizeAuto/>
                    <w:default w:val="0"/>
                  </w:checkBox>
                </w:ffData>
              </w:fldChar>
            </w:r>
            <w:r w:rsidRPr="00D20746">
              <w:rPr>
                <w:b/>
                <w:bCs/>
              </w:rPr>
              <w:instrText xml:space="preserve"> FORMCHECKBOX </w:instrText>
            </w:r>
            <w:r w:rsidRPr="00D20746">
              <w:rPr>
                <w:b/>
                <w:bCs/>
              </w:rPr>
            </w:r>
            <w:r w:rsidRPr="00D20746">
              <w:rPr>
                <w:b/>
                <w:bCs/>
              </w:rPr>
              <w:fldChar w:fldCharType="separate"/>
            </w:r>
            <w:r w:rsidRPr="00D20746">
              <w:rPr>
                <w:b/>
              </w:rPr>
              <w:fldChar w:fldCharType="end"/>
            </w:r>
            <w:r w:rsidRPr="00D20746">
              <w:rPr>
                <w:rFonts w:hint="eastAsia"/>
                <w:b/>
              </w:rPr>
              <w:t>是</w:t>
            </w:r>
            <w:ins w:id="314" w:author="Shao" w:date="2025-03-03T15:07:00Z" w16du:dateUtc="2025-03-03T07:07:00Z">
              <w:r w:rsidRPr="00D20746">
                <w:rPr>
                  <w:rFonts w:hint="eastAsia"/>
                  <w:b/>
                </w:rPr>
                <w:t>Yes</w:t>
              </w:r>
            </w:ins>
            <w:r>
              <w:rPr>
                <w:rFonts w:hint="eastAsia"/>
                <w:b/>
              </w:rPr>
              <w:t xml:space="preserve"> </w:t>
            </w:r>
            <w:r w:rsidRPr="00D20746">
              <w:rPr>
                <w:b/>
                <w:bCs/>
              </w:rPr>
              <w:fldChar w:fldCharType="begin">
                <w:ffData>
                  <w:name w:val="复选框型6"/>
                  <w:enabled/>
                  <w:calcOnExit w:val="0"/>
                  <w:checkBox>
                    <w:sizeAuto/>
                    <w:default w:val="0"/>
                  </w:checkBox>
                </w:ffData>
              </w:fldChar>
            </w:r>
            <w:r w:rsidRPr="00D20746">
              <w:rPr>
                <w:b/>
                <w:bCs/>
              </w:rPr>
              <w:instrText xml:space="preserve"> FORMCHECKBOX </w:instrText>
            </w:r>
            <w:r w:rsidRPr="00D20746">
              <w:rPr>
                <w:b/>
                <w:bCs/>
              </w:rPr>
            </w:r>
            <w:r w:rsidRPr="00D20746">
              <w:rPr>
                <w:b/>
                <w:bCs/>
              </w:rPr>
              <w:fldChar w:fldCharType="separate"/>
            </w:r>
            <w:r w:rsidRPr="00D20746">
              <w:rPr>
                <w:b/>
              </w:rPr>
              <w:fldChar w:fldCharType="end"/>
            </w:r>
            <w:r w:rsidRPr="00D20746">
              <w:rPr>
                <w:rFonts w:hint="eastAsia"/>
                <w:b/>
              </w:rPr>
              <w:t>否</w:t>
            </w:r>
            <w:ins w:id="315" w:author="Shao" w:date="2025-03-03T15:07:00Z" w16du:dateUtc="2025-03-03T07:07:00Z">
              <w:r w:rsidRPr="00D20746">
                <w:rPr>
                  <w:rFonts w:hint="eastAsia"/>
                  <w:b/>
                </w:rPr>
                <w:t>No</w:t>
              </w:r>
            </w:ins>
            <w:r>
              <w:rPr>
                <w:rFonts w:hint="eastAsia"/>
                <w:b/>
              </w:rPr>
              <w:t xml:space="preserve"> </w:t>
            </w:r>
            <w:r w:rsidRPr="00D20746">
              <w:rPr>
                <w:b/>
                <w:bCs/>
              </w:rPr>
              <w:fldChar w:fldCharType="begin">
                <w:ffData>
                  <w:name w:val="复选框型6"/>
                  <w:enabled/>
                  <w:calcOnExit w:val="0"/>
                  <w:checkBox>
                    <w:sizeAuto/>
                    <w:default w:val="0"/>
                  </w:checkBox>
                </w:ffData>
              </w:fldChar>
            </w:r>
            <w:r w:rsidRPr="00D20746">
              <w:rPr>
                <w:b/>
                <w:bCs/>
              </w:rPr>
              <w:instrText xml:space="preserve"> FORMCHECKBOX </w:instrText>
            </w:r>
            <w:r w:rsidRPr="00D20746">
              <w:rPr>
                <w:b/>
                <w:bCs/>
              </w:rPr>
            </w:r>
            <w:r w:rsidRPr="00D20746">
              <w:rPr>
                <w:b/>
                <w:bCs/>
              </w:rPr>
              <w:fldChar w:fldCharType="separate"/>
            </w:r>
            <w:r w:rsidRPr="00D20746">
              <w:rPr>
                <w:b/>
              </w:rPr>
              <w:fldChar w:fldCharType="end"/>
            </w:r>
            <w:r w:rsidRPr="00D20746">
              <w:rPr>
                <w:b/>
              </w:rPr>
              <w:t>无关</w:t>
            </w:r>
            <w:ins w:id="316" w:author="Shao" w:date="2025-03-03T15:07:00Z" w16du:dateUtc="2025-03-03T07:07:00Z">
              <w:r>
                <w:rPr>
                  <w:rFonts w:hint="eastAsia"/>
                  <w:b/>
                </w:rPr>
                <w:t>N/A</w:t>
              </w:r>
              <w:r w:rsidRPr="00D20746">
                <w:rPr>
                  <w:rFonts w:hint="eastAsia"/>
                  <w:b/>
                </w:rPr>
                <w:t>.</w:t>
              </w:r>
            </w:ins>
          </w:p>
          <w:p w14:paraId="64DC42F2" w14:textId="77777777" w:rsidR="00B63DE6" w:rsidRDefault="00B63DE6" w:rsidP="00B63DE6">
            <w:pPr>
              <w:spacing w:line="360" w:lineRule="exact"/>
              <w:rPr>
                <w:ins w:id="317" w:author="Shao" w:date="2025-03-03T15:07:00Z" w16du:dateUtc="2025-03-03T07:07:00Z"/>
                <w:b/>
              </w:rPr>
            </w:pPr>
            <w:r w:rsidRPr="00D20746">
              <w:rPr>
                <w:rFonts w:hint="eastAsia"/>
                <w:b/>
              </w:rPr>
              <w:t>检查记录：</w:t>
            </w:r>
            <w:ins w:id="318" w:author="Shao" w:date="2025-03-03T15:07:00Z" w16du:dateUtc="2025-03-03T07:07:00Z">
              <w:r w:rsidRPr="00D20746">
                <w:rPr>
                  <w:rFonts w:hint="eastAsia"/>
                  <w:b/>
                </w:rPr>
                <w:t>Inspection records:</w:t>
              </w:r>
            </w:ins>
          </w:p>
          <w:p w14:paraId="5F52C21D" w14:textId="77777777" w:rsidR="0098293A" w:rsidRPr="000B6B5A" w:rsidRDefault="0098293A" w:rsidP="00554909">
            <w:pPr>
              <w:spacing w:line="360" w:lineRule="exact"/>
              <w:rPr>
                <w:b/>
              </w:rPr>
            </w:pPr>
          </w:p>
        </w:tc>
      </w:tr>
      <w:tr w:rsidR="006114A3" w:rsidRPr="00364A37" w14:paraId="5BD533A9" w14:textId="77777777" w:rsidTr="002D13CD">
        <w:trPr>
          <w:trHeight w:val="735"/>
          <w:jc w:val="center"/>
          <w:trPrChange w:id="319" w:author="Shao" w:date="2025-03-03T15:07:00Z" w16du:dateUtc="2025-03-03T07:07:00Z">
            <w:trPr>
              <w:gridAfter w:val="0"/>
              <w:trHeight w:val="735"/>
              <w:jc w:val="center"/>
            </w:trPr>
          </w:trPrChange>
        </w:trPr>
        <w:tc>
          <w:tcPr>
            <w:tcW w:w="10726" w:type="dxa"/>
            <w:gridSpan w:val="18"/>
            <w:tcPrChange w:id="320" w:author="Shao" w:date="2025-03-03T15:07:00Z" w16du:dateUtc="2025-03-03T07:07:00Z">
              <w:tcPr>
                <w:tcW w:w="10404" w:type="dxa"/>
                <w:gridSpan w:val="29"/>
              </w:tcPr>
            </w:tcPrChange>
          </w:tcPr>
          <w:p w14:paraId="4EB89C6F" w14:textId="1D20D5E9" w:rsidR="006114A3" w:rsidRDefault="00FD3890" w:rsidP="000B6B5A">
            <w:pPr>
              <w:spacing w:line="360" w:lineRule="exact"/>
              <w:rPr>
                <w:ins w:id="321" w:author="Shao" w:date="2025-03-03T15:07:00Z" w16du:dateUtc="2025-03-03T07:07:00Z"/>
              </w:rPr>
            </w:pPr>
            <w:ins w:id="322" w:author="Shao" w:date="2025-03-03T15:07:00Z" w16du:dateUtc="2025-03-03T07:07:00Z">
              <w:r w:rsidRPr="000B6B5A">
                <w:rPr>
                  <w:rFonts w:hint="eastAsia"/>
                  <w:b/>
                  <w:szCs w:val="21"/>
                  <w:lang w:val="fr-FR"/>
                </w:rPr>
                <w:lastRenderedPageBreak/>
                <w:t>3.</w:t>
              </w:r>
              <w:r w:rsidR="0098293A">
                <w:rPr>
                  <w:rFonts w:hint="eastAsia"/>
                  <w:b/>
                  <w:szCs w:val="21"/>
                  <w:lang w:val="fr-FR"/>
                </w:rPr>
                <w:t>4</w:t>
              </w:r>
              <w:r w:rsidR="0098293A" w:rsidRPr="000B6B5A">
                <w:rPr>
                  <w:rFonts w:hint="eastAsia"/>
                  <w:szCs w:val="21"/>
                  <w:lang w:val="fr-FR"/>
                </w:rPr>
                <w:t xml:space="preserve"> </w:t>
              </w:r>
              <w:r w:rsidR="006114A3" w:rsidRPr="00024C7C">
                <w:rPr>
                  <w:rFonts w:hint="eastAsia"/>
                </w:rPr>
                <w:t>如果使用</w:t>
              </w:r>
              <w:r w:rsidR="006114A3" w:rsidRPr="000B6B5A">
                <w:rPr>
                  <w:rFonts w:hint="eastAsia"/>
                  <w:b/>
                </w:rPr>
                <w:t>种子</w:t>
              </w:r>
              <w:r w:rsidR="006114A3" w:rsidRPr="000B6B5A">
                <w:rPr>
                  <w:rFonts w:hint="eastAsia"/>
                  <w:b/>
                </w:rPr>
                <w:t>/</w:t>
              </w:r>
              <w:r w:rsidR="006114A3" w:rsidRPr="000B6B5A">
                <w:rPr>
                  <w:rFonts w:hint="eastAsia"/>
                  <w:b/>
                </w:rPr>
                <w:t>繁殖材料</w:t>
              </w:r>
              <w:r w:rsidR="006114A3" w:rsidRPr="00024C7C">
                <w:rPr>
                  <w:rFonts w:hint="eastAsia"/>
                </w:rPr>
                <w:t>，请填写下列表格</w:t>
              </w:r>
              <w:r w:rsidR="006114A3">
                <w:rPr>
                  <w:rFonts w:hint="eastAsia"/>
                </w:rPr>
                <w:t>（如种类较多，可另附页）</w:t>
              </w:r>
              <w:r w:rsidR="006114A3" w:rsidRPr="00024C7C">
                <w:rPr>
                  <w:rFonts w:hint="eastAsia"/>
                </w:rPr>
                <w:t>。</w:t>
              </w:r>
              <w:r w:rsidR="00B921CA" w:rsidRPr="00024C7C">
                <w:rPr>
                  <w:rFonts w:hint="eastAsia"/>
                </w:rPr>
                <w:t xml:space="preserve">If using </w:t>
              </w:r>
              <w:r w:rsidR="00B921CA" w:rsidRPr="000B6B5A">
                <w:rPr>
                  <w:rFonts w:hint="eastAsia"/>
                  <w:b/>
                </w:rPr>
                <w:t>seed/propagation material</w:t>
              </w:r>
              <w:r w:rsidR="00B921CA" w:rsidRPr="00024C7C">
                <w:rPr>
                  <w:rFonts w:hint="eastAsia"/>
                </w:rPr>
                <w:t xml:space="preserve">, please fill out the following form </w:t>
              </w:r>
              <w:r w:rsidR="00B921CA">
                <w:rPr>
                  <w:rFonts w:hint="eastAsia"/>
                </w:rPr>
                <w:t>(attach a separate sheet if there are more types)</w:t>
              </w:r>
              <w:r w:rsidR="00B921CA" w:rsidRPr="00024C7C">
                <w:rPr>
                  <w:rFonts w:hint="eastAsia"/>
                </w:rPr>
                <w:t>.</w:t>
              </w:r>
            </w:ins>
          </w:p>
          <w:p w14:paraId="1B562A30" w14:textId="35504FC2" w:rsidR="00077C27" w:rsidRDefault="00951A07" w:rsidP="003A3C75">
            <w:pPr>
              <w:spacing w:line="360" w:lineRule="exact"/>
              <w:rPr>
                <w:ins w:id="323" w:author="Shao" w:date="2025-03-03T15:07:00Z" w16du:dateUtc="2025-03-03T07:07:00Z"/>
              </w:rPr>
            </w:pPr>
            <w:ins w:id="324" w:author="Shao" w:date="2025-03-03T15:07:00Z" w16du:dateUtc="2025-03-03T07:07:00Z">
              <w:r w:rsidRPr="00951A07">
                <w:rPr>
                  <w:rFonts w:hint="eastAsia"/>
                </w:rPr>
                <w:t>是否能够在市场上</w:t>
              </w:r>
              <w:r w:rsidR="00211C88">
                <w:rPr>
                  <w:rFonts w:hint="eastAsia"/>
                </w:rPr>
                <w:t>获得</w:t>
              </w:r>
              <w:r w:rsidR="003A3C75" w:rsidRPr="003A3C75">
                <w:rPr>
                  <w:rFonts w:hint="eastAsia"/>
                </w:rPr>
                <w:t>足够质量或数量</w:t>
              </w:r>
              <w:r w:rsidRPr="00951A07">
                <w:rPr>
                  <w:rFonts w:hint="eastAsia"/>
                </w:rPr>
                <w:t>有机种子或繁殖材料</w:t>
              </w:r>
              <w:r w:rsidR="00B921CA" w:rsidRPr="00951A07">
                <w:rPr>
                  <w:rFonts w:hint="eastAsia"/>
                </w:rPr>
                <w:t xml:space="preserve">Is it possible to </w:t>
              </w:r>
              <w:r w:rsidR="00B921CA">
                <w:rPr>
                  <w:rFonts w:hint="eastAsia"/>
                </w:rPr>
                <w:t xml:space="preserve">obtain </w:t>
              </w:r>
              <w:r w:rsidR="00B921CA" w:rsidRPr="00951A07">
                <w:rPr>
                  <w:rFonts w:hint="eastAsia"/>
                </w:rPr>
                <w:t xml:space="preserve">organic seed or propagation material in </w:t>
              </w:r>
              <w:r w:rsidR="00B921CA" w:rsidRPr="003A3C75">
                <w:rPr>
                  <w:rFonts w:hint="eastAsia"/>
                </w:rPr>
                <w:t>sufficient quality or quantity</w:t>
              </w:r>
              <w:r w:rsidR="00B921CA" w:rsidRPr="00951A07">
                <w:rPr>
                  <w:rFonts w:hint="eastAsia"/>
                </w:rPr>
                <w:t xml:space="preserve"> on the market</w:t>
              </w:r>
              <w:r w:rsidRPr="00951A07">
                <w:rPr>
                  <w:rFonts w:hint="eastAsia"/>
                </w:rPr>
                <w:t>？</w:t>
              </w:r>
              <w:r w:rsidR="00A76162" w:rsidRPr="000B6B5A">
                <w:rPr>
                  <w:rFonts w:ascii="宋体"/>
                </w:rPr>
                <w:fldChar w:fldCharType="begin">
                  <w:ffData>
                    <w:name w:val="复选框型13"/>
                    <w:enabled/>
                    <w:calcOnExit w:val="0"/>
                    <w:checkBox>
                      <w:sizeAuto/>
                      <w:default w:val="0"/>
                    </w:checkBox>
                  </w:ffData>
                </w:fldChar>
              </w:r>
              <w:r w:rsidRPr="000B6B5A">
                <w:rPr>
                  <w:rFonts w:ascii="宋体"/>
                </w:rPr>
                <w:instrText xml:space="preserve"> FORMCHECKBOX </w:instrText>
              </w:r>
              <w:r w:rsidR="00A76162" w:rsidRPr="000B6B5A">
                <w:rPr>
                  <w:rFonts w:ascii="宋体"/>
                </w:rPr>
              </w:r>
              <w:r w:rsidR="00A76162" w:rsidRPr="000B6B5A">
                <w:rPr>
                  <w:rFonts w:ascii="宋体"/>
                </w:rPr>
                <w:fldChar w:fldCharType="separate"/>
              </w:r>
              <w:r w:rsidR="00A76162" w:rsidRPr="000B6B5A">
                <w:rPr>
                  <w:rFonts w:ascii="宋体"/>
                </w:rPr>
                <w:fldChar w:fldCharType="end"/>
              </w:r>
              <w:r w:rsidRPr="000B6B5A">
                <w:rPr>
                  <w:rFonts w:ascii="宋体" w:hint="eastAsia"/>
                </w:rPr>
                <w:t xml:space="preserve"> 是</w:t>
              </w:r>
              <w:r w:rsidR="00B921CA" w:rsidRPr="000B6B5A">
                <w:rPr>
                  <w:rFonts w:ascii="宋体" w:hint="eastAsia"/>
                </w:rPr>
                <w:t>Yes</w:t>
              </w:r>
              <w:r w:rsidRPr="000B6B5A">
                <w:rPr>
                  <w:rFonts w:ascii="宋体" w:hint="eastAsia"/>
                </w:rPr>
                <w:t xml:space="preserve"> </w:t>
              </w:r>
              <w:r w:rsidR="00A76162" w:rsidRPr="000B6B5A">
                <w:rPr>
                  <w:rFonts w:ascii="宋体"/>
                </w:rPr>
                <w:fldChar w:fldCharType="begin">
                  <w:ffData>
                    <w:name w:val="复选框型13"/>
                    <w:enabled/>
                    <w:calcOnExit w:val="0"/>
                    <w:checkBox>
                      <w:sizeAuto/>
                      <w:default w:val="0"/>
                    </w:checkBox>
                  </w:ffData>
                </w:fldChar>
              </w:r>
              <w:r w:rsidRPr="000B6B5A">
                <w:rPr>
                  <w:rFonts w:ascii="宋体"/>
                </w:rPr>
                <w:instrText xml:space="preserve"> FORMCHECKBOX </w:instrText>
              </w:r>
              <w:r w:rsidR="00A76162" w:rsidRPr="000B6B5A">
                <w:rPr>
                  <w:rFonts w:ascii="宋体"/>
                </w:rPr>
              </w:r>
              <w:r w:rsidR="00A76162" w:rsidRPr="000B6B5A">
                <w:rPr>
                  <w:rFonts w:ascii="宋体"/>
                </w:rPr>
                <w:fldChar w:fldCharType="separate"/>
              </w:r>
              <w:r w:rsidR="00A76162" w:rsidRPr="000B6B5A">
                <w:rPr>
                  <w:rFonts w:ascii="宋体"/>
                </w:rPr>
                <w:fldChar w:fldCharType="end"/>
              </w:r>
              <w:r w:rsidRPr="000B6B5A">
                <w:rPr>
                  <w:rFonts w:ascii="宋体"/>
                </w:rPr>
                <w:t xml:space="preserve"> </w:t>
              </w:r>
              <w:r w:rsidRPr="000B6B5A">
                <w:rPr>
                  <w:rFonts w:ascii="宋体" w:hint="eastAsia"/>
                </w:rPr>
                <w:t>否</w:t>
              </w:r>
              <w:r w:rsidR="00B921CA" w:rsidRPr="000B6B5A">
                <w:rPr>
                  <w:rFonts w:ascii="宋体" w:hint="eastAsia"/>
                </w:rPr>
                <w:t>No</w:t>
              </w:r>
              <w:r w:rsidRPr="00951A07">
                <w:rPr>
                  <w:rFonts w:hint="eastAsia"/>
                </w:rPr>
                <w:t>。</w:t>
              </w:r>
              <w:r>
                <w:rPr>
                  <w:rFonts w:hint="eastAsia"/>
                </w:rPr>
                <w:t xml:space="preserve"> </w:t>
              </w:r>
            </w:ins>
          </w:p>
          <w:p w14:paraId="1B670FC8" w14:textId="291AEC2E" w:rsidR="008B3AD2" w:rsidRDefault="00951A07" w:rsidP="00B921CA">
            <w:pPr>
              <w:spacing w:line="360" w:lineRule="exact"/>
              <w:rPr>
                <w:szCs w:val="21"/>
              </w:rPr>
            </w:pPr>
            <w:ins w:id="325" w:author="Shao" w:date="2025-03-03T15:07:00Z" w16du:dateUtc="2025-03-03T07:07:00Z">
              <w:r>
                <w:rPr>
                  <w:rFonts w:hint="eastAsia"/>
                </w:rPr>
                <w:t>若否，在</w:t>
              </w:r>
              <w:r w:rsidR="003A3C75">
                <w:rPr>
                  <w:rFonts w:hint="eastAsia"/>
                </w:rPr>
                <w:t>每个种植季</w:t>
              </w:r>
              <w:r>
                <w:rPr>
                  <w:rFonts w:hint="eastAsia"/>
                </w:rPr>
                <w:t>使用常规种子或繁殖材料</w:t>
              </w:r>
              <w:r w:rsidR="003A3C75">
                <w:rPr>
                  <w:rFonts w:hint="eastAsia"/>
                </w:rPr>
                <w:t>前，是否获得了</w:t>
              </w:r>
              <w:r w:rsidR="003A3C75">
                <w:rPr>
                  <w:rFonts w:hint="eastAsia"/>
                </w:rPr>
                <w:t>OFDC</w:t>
              </w:r>
              <w:r w:rsidR="003A3C75">
                <w:rPr>
                  <w:rFonts w:hint="eastAsia"/>
                </w:rPr>
                <w:t>的授权？</w:t>
              </w:r>
              <w:r w:rsidR="00B921CA">
                <w:rPr>
                  <w:rFonts w:hint="eastAsia"/>
                </w:rPr>
                <w:t>If not, is OFDC authorization obtained prior to the use of conventional seed or propagation material at each planting season?</w:t>
              </w:r>
              <w:r w:rsidR="006114A3" w:rsidRPr="00024C7C">
                <w:rPr>
                  <w:rFonts w:hint="eastAsia"/>
                </w:rPr>
                <w:t xml:space="preserve"> </w:t>
              </w:r>
              <w:r w:rsidR="00DE4DAC" w:rsidRPr="00951A07">
                <w:rPr>
                  <w:rFonts w:hint="eastAsia"/>
                </w:rPr>
                <w:t>?</w:t>
              </w:r>
              <w:r w:rsidR="00DE4DAC" w:rsidRPr="000B6B5A">
                <w:rPr>
                  <w:rFonts w:ascii="宋体" w:hint="eastAsia"/>
                </w:rPr>
                <w:t xml:space="preserve"> </w:t>
              </w:r>
              <w:r w:rsidR="0075573E" w:rsidRPr="000B6B5A">
                <w:rPr>
                  <w:rFonts w:ascii="宋体"/>
                </w:rPr>
                <w:fldChar w:fldCharType="begin">
                  <w:ffData>
                    <w:name w:val="复选框型13"/>
                    <w:enabled/>
                    <w:calcOnExit w:val="0"/>
                    <w:checkBox>
                      <w:sizeAuto/>
                      <w:default w:val="0"/>
                    </w:checkBox>
                  </w:ffData>
                </w:fldChar>
              </w:r>
              <w:r w:rsidR="00DE4DAC" w:rsidRPr="000B6B5A">
                <w:rPr>
                  <w:rFonts w:ascii="宋体"/>
                </w:rPr>
                <w:instrText xml:space="preserve"> FORMCHECKBOX </w:instrText>
              </w:r>
              <w:r w:rsidR="0075573E" w:rsidRPr="000B6B5A">
                <w:rPr>
                  <w:rFonts w:ascii="宋体"/>
                </w:rPr>
              </w:r>
              <w:r w:rsidR="0075573E" w:rsidRPr="000B6B5A">
                <w:rPr>
                  <w:rFonts w:ascii="宋体"/>
                </w:rPr>
                <w:fldChar w:fldCharType="separate"/>
              </w:r>
              <w:r w:rsidR="0075573E" w:rsidRPr="000B6B5A">
                <w:rPr>
                  <w:rFonts w:ascii="宋体"/>
                </w:rPr>
                <w:fldChar w:fldCharType="end"/>
              </w:r>
              <w:r w:rsidR="00B921CA" w:rsidRPr="000B6B5A">
                <w:rPr>
                  <w:rFonts w:ascii="宋体" w:hint="eastAsia"/>
                </w:rPr>
                <w:t>是</w:t>
              </w:r>
              <w:r w:rsidR="003A3C75">
                <w:rPr>
                  <w:rFonts w:hint="eastAsia"/>
                </w:rPr>
                <w:t>Yes</w:t>
              </w:r>
            </w:ins>
            <w:r w:rsidR="00B921CA">
              <w:rPr>
                <w:rFonts w:hint="eastAsia"/>
              </w:rPr>
              <w:t xml:space="preserve"> </w:t>
            </w:r>
            <w:r w:rsidR="0075573E" w:rsidRPr="000B6B5A">
              <w:rPr>
                <w:rFonts w:ascii="宋体"/>
              </w:rPr>
              <w:fldChar w:fldCharType="begin">
                <w:ffData>
                  <w:name w:val="复选框型13"/>
                  <w:enabled/>
                  <w:calcOnExit w:val="0"/>
                  <w:checkBox>
                    <w:sizeAuto/>
                    <w:default w:val="0"/>
                  </w:checkBox>
                </w:ffData>
              </w:fldChar>
            </w:r>
            <w:r w:rsidR="003A3C75" w:rsidRPr="000B6B5A">
              <w:rPr>
                <w:rFonts w:ascii="宋体"/>
              </w:rPr>
              <w:instrText xml:space="preserve"> FORMCHECKBOX </w:instrText>
            </w:r>
            <w:r w:rsidR="0075573E" w:rsidRPr="000B6B5A">
              <w:rPr>
                <w:rFonts w:ascii="宋体"/>
              </w:rPr>
            </w:r>
            <w:r w:rsidR="0075573E" w:rsidRPr="000B6B5A">
              <w:rPr>
                <w:rFonts w:ascii="宋体"/>
              </w:rPr>
              <w:fldChar w:fldCharType="separate"/>
            </w:r>
            <w:r w:rsidR="0075573E" w:rsidRPr="000B6B5A">
              <w:rPr>
                <w:rFonts w:ascii="宋体"/>
              </w:rPr>
              <w:fldChar w:fldCharType="end"/>
            </w:r>
            <w:ins w:id="326" w:author="Shao" w:date="2025-03-03T15:07:00Z" w16du:dateUtc="2025-03-03T07:07:00Z">
              <w:r w:rsidR="003A3C75" w:rsidRPr="000B6B5A">
                <w:rPr>
                  <w:rFonts w:ascii="宋体" w:hint="eastAsia"/>
                </w:rPr>
                <w:t>否</w:t>
              </w:r>
            </w:ins>
            <w:r w:rsidR="00B921CA" w:rsidRPr="000B6B5A">
              <w:rPr>
                <w:rFonts w:ascii="宋体" w:hint="eastAsia"/>
              </w:rPr>
              <w:t>No</w:t>
            </w:r>
            <w:ins w:id="327" w:author="Shao" w:date="2025-03-03T15:07:00Z" w16du:dateUtc="2025-03-03T07:07:00Z">
              <w:r w:rsidR="003A3C75">
                <w:rPr>
                  <w:rFonts w:ascii="宋体" w:hint="eastAsia"/>
                </w:rPr>
                <w:t>。</w:t>
              </w:r>
            </w:ins>
          </w:p>
        </w:tc>
      </w:tr>
      <w:tr w:rsidR="00D03F19" w:rsidRPr="00364A37" w14:paraId="2D165BD9" w14:textId="77777777" w:rsidTr="005D2336">
        <w:tblPrEx>
          <w:tblPrExChange w:id="328" w:author="Shao" w:date="2025-03-03T15:07:00Z" w16du:dateUtc="2025-03-03T07:07:00Z">
            <w:tblPrEx>
              <w:tblW w:w="10726" w:type="dxa"/>
            </w:tblPrEx>
          </w:tblPrExChange>
        </w:tblPrEx>
        <w:trPr>
          <w:trHeight w:val="368"/>
          <w:jc w:val="center"/>
          <w:trPrChange w:id="329" w:author="Shao" w:date="2025-03-03T15:07:00Z" w16du:dateUtc="2025-03-03T07:07:00Z">
            <w:trPr>
              <w:trHeight w:val="368"/>
              <w:jc w:val="center"/>
            </w:trPr>
          </w:trPrChange>
        </w:trPr>
        <w:tc>
          <w:tcPr>
            <w:tcW w:w="1958" w:type="dxa"/>
            <w:gridSpan w:val="5"/>
            <w:vAlign w:val="center"/>
            <w:tcPrChange w:id="330" w:author="Shao" w:date="2025-03-03T15:07:00Z" w16du:dateUtc="2025-03-03T07:07:00Z">
              <w:tcPr>
                <w:tcW w:w="2139" w:type="dxa"/>
                <w:gridSpan w:val="5"/>
                <w:vAlign w:val="center"/>
              </w:tcPr>
            </w:tcPrChange>
          </w:tcPr>
          <w:p w14:paraId="1D2BC997" w14:textId="590AB5F3" w:rsidR="008B3AD2" w:rsidRDefault="00D03F19" w:rsidP="005D2336">
            <w:pPr>
              <w:jc w:val="left"/>
              <w:rPr>
                <w:szCs w:val="21"/>
              </w:rPr>
            </w:pPr>
            <w:r w:rsidRPr="00F63A96">
              <w:rPr>
                <w:rFonts w:hint="eastAsia"/>
              </w:rPr>
              <w:t>种子</w:t>
            </w:r>
            <w:r w:rsidRPr="00F63A96">
              <w:rPr>
                <w:rFonts w:hint="eastAsia"/>
              </w:rPr>
              <w:t>/</w:t>
            </w:r>
            <w:r w:rsidRPr="00F63A96">
              <w:rPr>
                <w:rFonts w:hint="eastAsia"/>
              </w:rPr>
              <w:t>繁殖材料名称</w:t>
            </w:r>
            <w:ins w:id="331" w:author="Shao" w:date="2025-03-03T15:07:00Z" w16du:dateUtc="2025-03-03T07:07:00Z">
              <w:r w:rsidR="00DE4DAC" w:rsidRPr="00F63A96">
                <w:rPr>
                  <w:rFonts w:hint="eastAsia"/>
                </w:rPr>
                <w:t>Name of seed/propagation material</w:t>
              </w:r>
            </w:ins>
          </w:p>
        </w:tc>
        <w:tc>
          <w:tcPr>
            <w:tcW w:w="2079" w:type="dxa"/>
            <w:gridSpan w:val="2"/>
            <w:vAlign w:val="center"/>
            <w:tcPrChange w:id="332" w:author="Shao" w:date="2025-03-03T15:07:00Z" w16du:dateUtc="2025-03-03T07:07:00Z">
              <w:tcPr>
                <w:tcW w:w="2238" w:type="dxa"/>
                <w:gridSpan w:val="6"/>
                <w:vAlign w:val="center"/>
              </w:tcPr>
            </w:tcPrChange>
          </w:tcPr>
          <w:p w14:paraId="33E16E9D" w14:textId="0AF30A5D" w:rsidR="008B3AD2" w:rsidRDefault="00D03F19" w:rsidP="005D2336">
            <w:pPr>
              <w:jc w:val="left"/>
              <w:rPr>
                <w:szCs w:val="21"/>
              </w:rPr>
            </w:pPr>
            <w:r w:rsidRPr="00F63A96">
              <w:rPr>
                <w:rFonts w:hint="eastAsia"/>
              </w:rPr>
              <w:t>有机</w:t>
            </w:r>
            <w:r w:rsidRPr="00F63A96">
              <w:rPr>
                <w:rFonts w:hint="eastAsia"/>
              </w:rPr>
              <w:t>/</w:t>
            </w:r>
            <w:r w:rsidRPr="00F63A96">
              <w:rPr>
                <w:rFonts w:hint="eastAsia"/>
              </w:rPr>
              <w:t>常规</w:t>
            </w:r>
            <w:ins w:id="333" w:author="Shao" w:date="2025-03-03T15:07:00Z" w16du:dateUtc="2025-03-03T07:07:00Z">
              <w:r w:rsidR="00DE4DAC" w:rsidRPr="00F63A96">
                <w:rPr>
                  <w:rFonts w:hint="eastAsia"/>
                </w:rPr>
                <w:t>Organic/Conventional</w:t>
              </w:r>
            </w:ins>
          </w:p>
        </w:tc>
        <w:tc>
          <w:tcPr>
            <w:tcW w:w="1786" w:type="dxa"/>
            <w:gridSpan w:val="3"/>
            <w:vAlign w:val="center"/>
            <w:tcPrChange w:id="334" w:author="Shao" w:date="2025-03-03T15:07:00Z" w16du:dateUtc="2025-03-03T07:07:00Z">
              <w:tcPr>
                <w:tcW w:w="2016" w:type="dxa"/>
                <w:gridSpan w:val="9"/>
                <w:vAlign w:val="center"/>
              </w:tcPr>
            </w:tcPrChange>
          </w:tcPr>
          <w:p w14:paraId="6A5D3ED2" w14:textId="28E15885" w:rsidR="008B3AD2" w:rsidRDefault="00D03F19" w:rsidP="005D2336">
            <w:pPr>
              <w:jc w:val="left"/>
              <w:rPr>
                <w:szCs w:val="21"/>
              </w:rPr>
            </w:pPr>
            <w:r w:rsidRPr="00F63A96">
              <w:rPr>
                <w:rFonts w:hint="eastAsia"/>
              </w:rPr>
              <w:t>来源（自留或外购）</w:t>
            </w:r>
            <w:ins w:id="335" w:author="Shao" w:date="2025-03-03T15:07:00Z" w16du:dateUtc="2025-03-03T07:07:00Z">
              <w:r w:rsidR="00DE4DAC" w:rsidRPr="00F63A96">
                <w:rPr>
                  <w:rFonts w:hint="eastAsia"/>
                </w:rPr>
                <w:t>Source (self-retained or outsourced)</w:t>
              </w:r>
            </w:ins>
          </w:p>
        </w:tc>
        <w:tc>
          <w:tcPr>
            <w:tcW w:w="4903" w:type="dxa"/>
            <w:gridSpan w:val="8"/>
            <w:vAlign w:val="center"/>
            <w:tcPrChange w:id="336" w:author="Shao" w:date="2025-03-03T15:07:00Z" w16du:dateUtc="2025-03-03T07:07:00Z">
              <w:tcPr>
                <w:tcW w:w="4333" w:type="dxa"/>
                <w:gridSpan w:val="10"/>
                <w:vAlign w:val="center"/>
              </w:tcPr>
            </w:tcPrChange>
          </w:tcPr>
          <w:p w14:paraId="163FEA90" w14:textId="680DABC6" w:rsidR="008B3AD2" w:rsidRDefault="00D03F19" w:rsidP="005D2336">
            <w:pPr>
              <w:jc w:val="left"/>
              <w:rPr>
                <w:szCs w:val="21"/>
              </w:rPr>
            </w:pPr>
            <w:r>
              <w:rPr>
                <w:rFonts w:hint="eastAsia"/>
              </w:rPr>
              <w:t>处理</w:t>
            </w:r>
            <w:r w:rsidRPr="00F63A96">
              <w:rPr>
                <w:rFonts w:hint="eastAsia"/>
              </w:rPr>
              <w:t>物质</w:t>
            </w:r>
            <w:r>
              <w:rPr>
                <w:rFonts w:hint="eastAsia"/>
              </w:rPr>
              <w:t>/</w:t>
            </w:r>
            <w:r>
              <w:rPr>
                <w:rFonts w:hint="eastAsia"/>
              </w:rPr>
              <w:t>方法</w:t>
            </w:r>
            <w:ins w:id="337" w:author="Shao" w:date="2025-03-03T15:07:00Z" w16du:dateUtc="2025-03-03T07:07:00Z">
              <w:r w:rsidR="00DE4DAC">
                <w:rPr>
                  <w:rFonts w:hint="eastAsia"/>
                </w:rPr>
                <w:t>Processing substance/method</w:t>
              </w:r>
            </w:ins>
          </w:p>
        </w:tc>
      </w:tr>
      <w:tr w:rsidR="00D03F19" w:rsidRPr="00364A37" w14:paraId="12BFA4F7" w14:textId="77777777" w:rsidTr="005D2336">
        <w:tblPrEx>
          <w:tblPrExChange w:id="338" w:author="Shao" w:date="2025-03-03T15:07:00Z" w16du:dateUtc="2025-03-03T07:07:00Z">
            <w:tblPrEx>
              <w:tblW w:w="10726" w:type="dxa"/>
            </w:tblPrEx>
          </w:tblPrExChange>
        </w:tblPrEx>
        <w:trPr>
          <w:trHeight w:val="367"/>
          <w:jc w:val="center"/>
          <w:trPrChange w:id="339" w:author="Shao" w:date="2025-03-03T15:07:00Z" w16du:dateUtc="2025-03-03T07:07:00Z">
            <w:trPr>
              <w:trHeight w:val="367"/>
              <w:jc w:val="center"/>
            </w:trPr>
          </w:trPrChange>
        </w:trPr>
        <w:tc>
          <w:tcPr>
            <w:tcW w:w="1958" w:type="dxa"/>
            <w:gridSpan w:val="5"/>
            <w:tcPrChange w:id="340" w:author="Shao" w:date="2025-03-03T15:07:00Z" w16du:dateUtc="2025-03-03T07:07:00Z">
              <w:tcPr>
                <w:tcW w:w="2139" w:type="dxa"/>
                <w:gridSpan w:val="5"/>
              </w:tcPr>
            </w:tcPrChange>
          </w:tcPr>
          <w:p w14:paraId="4DCE5CE3" w14:textId="77777777" w:rsidR="00D03F19" w:rsidRPr="000B6B5A" w:rsidRDefault="00D03F19" w:rsidP="000B6B5A">
            <w:pPr>
              <w:spacing w:line="360" w:lineRule="exact"/>
              <w:rPr>
                <w:szCs w:val="21"/>
              </w:rPr>
            </w:pPr>
          </w:p>
        </w:tc>
        <w:tc>
          <w:tcPr>
            <w:tcW w:w="2079" w:type="dxa"/>
            <w:gridSpan w:val="2"/>
            <w:tcPrChange w:id="341" w:author="Shao" w:date="2025-03-03T15:07:00Z" w16du:dateUtc="2025-03-03T07:07:00Z">
              <w:tcPr>
                <w:tcW w:w="2238" w:type="dxa"/>
                <w:gridSpan w:val="6"/>
              </w:tcPr>
            </w:tcPrChange>
          </w:tcPr>
          <w:p w14:paraId="00CE4E21" w14:textId="77777777" w:rsidR="00D03F19" w:rsidRPr="000B6B5A" w:rsidRDefault="00D03F19" w:rsidP="000B6B5A">
            <w:pPr>
              <w:spacing w:line="360" w:lineRule="exact"/>
              <w:rPr>
                <w:szCs w:val="21"/>
              </w:rPr>
            </w:pPr>
          </w:p>
        </w:tc>
        <w:tc>
          <w:tcPr>
            <w:tcW w:w="1786" w:type="dxa"/>
            <w:gridSpan w:val="3"/>
            <w:tcPrChange w:id="342" w:author="Shao" w:date="2025-03-03T15:07:00Z" w16du:dateUtc="2025-03-03T07:07:00Z">
              <w:tcPr>
                <w:tcW w:w="2016" w:type="dxa"/>
                <w:gridSpan w:val="9"/>
              </w:tcPr>
            </w:tcPrChange>
          </w:tcPr>
          <w:p w14:paraId="0597FD6B" w14:textId="77777777" w:rsidR="00D03F19" w:rsidRPr="000B6B5A" w:rsidRDefault="00D03F19" w:rsidP="000B6B5A">
            <w:pPr>
              <w:spacing w:line="360" w:lineRule="exact"/>
              <w:rPr>
                <w:szCs w:val="21"/>
              </w:rPr>
            </w:pPr>
          </w:p>
        </w:tc>
        <w:tc>
          <w:tcPr>
            <w:tcW w:w="4903" w:type="dxa"/>
            <w:gridSpan w:val="8"/>
            <w:tcPrChange w:id="343" w:author="Shao" w:date="2025-03-03T15:07:00Z" w16du:dateUtc="2025-03-03T07:07:00Z">
              <w:tcPr>
                <w:tcW w:w="4333" w:type="dxa"/>
                <w:gridSpan w:val="10"/>
              </w:tcPr>
            </w:tcPrChange>
          </w:tcPr>
          <w:p w14:paraId="32E1928B" w14:textId="77777777" w:rsidR="00D03F19" w:rsidRPr="000B6B5A" w:rsidRDefault="00D03F19" w:rsidP="000B6B5A">
            <w:pPr>
              <w:spacing w:line="360" w:lineRule="exact"/>
              <w:rPr>
                <w:szCs w:val="21"/>
              </w:rPr>
            </w:pPr>
          </w:p>
        </w:tc>
      </w:tr>
      <w:tr w:rsidR="00FD3890" w:rsidRPr="00364A37" w14:paraId="5ACE9D6E" w14:textId="77777777" w:rsidTr="005D2336">
        <w:tblPrEx>
          <w:tblPrExChange w:id="344" w:author="Shao" w:date="2025-03-03T15:07:00Z" w16du:dateUtc="2025-03-03T07:07:00Z">
            <w:tblPrEx>
              <w:tblW w:w="10726" w:type="dxa"/>
            </w:tblPrEx>
          </w:tblPrExChange>
        </w:tblPrEx>
        <w:trPr>
          <w:trHeight w:val="367"/>
          <w:jc w:val="center"/>
          <w:trPrChange w:id="345" w:author="Shao" w:date="2025-03-03T15:07:00Z" w16du:dateUtc="2025-03-03T07:07:00Z">
            <w:trPr>
              <w:trHeight w:val="367"/>
              <w:jc w:val="center"/>
            </w:trPr>
          </w:trPrChange>
        </w:trPr>
        <w:tc>
          <w:tcPr>
            <w:tcW w:w="1958" w:type="dxa"/>
            <w:gridSpan w:val="5"/>
            <w:tcPrChange w:id="346" w:author="Shao" w:date="2025-03-03T15:07:00Z" w16du:dateUtc="2025-03-03T07:07:00Z">
              <w:tcPr>
                <w:tcW w:w="2139" w:type="dxa"/>
                <w:gridSpan w:val="5"/>
              </w:tcPr>
            </w:tcPrChange>
          </w:tcPr>
          <w:p w14:paraId="5D285056" w14:textId="77777777" w:rsidR="00FD3890" w:rsidRPr="000B6B5A" w:rsidRDefault="00FD3890" w:rsidP="000B6B5A">
            <w:pPr>
              <w:spacing w:line="360" w:lineRule="exact"/>
              <w:rPr>
                <w:szCs w:val="21"/>
              </w:rPr>
            </w:pPr>
          </w:p>
        </w:tc>
        <w:tc>
          <w:tcPr>
            <w:tcW w:w="2079" w:type="dxa"/>
            <w:gridSpan w:val="2"/>
            <w:tcPrChange w:id="347" w:author="Shao" w:date="2025-03-03T15:07:00Z" w16du:dateUtc="2025-03-03T07:07:00Z">
              <w:tcPr>
                <w:tcW w:w="2238" w:type="dxa"/>
                <w:gridSpan w:val="6"/>
              </w:tcPr>
            </w:tcPrChange>
          </w:tcPr>
          <w:p w14:paraId="6E9EE910" w14:textId="77777777" w:rsidR="00FD3890" w:rsidRPr="000B6B5A" w:rsidRDefault="00FD3890" w:rsidP="000B6B5A">
            <w:pPr>
              <w:spacing w:line="360" w:lineRule="exact"/>
              <w:rPr>
                <w:szCs w:val="21"/>
              </w:rPr>
            </w:pPr>
          </w:p>
        </w:tc>
        <w:tc>
          <w:tcPr>
            <w:tcW w:w="1786" w:type="dxa"/>
            <w:gridSpan w:val="3"/>
            <w:tcBorders>
              <w:bottom w:val="nil"/>
            </w:tcBorders>
            <w:tcPrChange w:id="348" w:author="Shao" w:date="2025-03-03T15:07:00Z" w16du:dateUtc="2025-03-03T07:07:00Z">
              <w:tcPr>
                <w:tcW w:w="2016" w:type="dxa"/>
                <w:gridSpan w:val="9"/>
                <w:tcBorders>
                  <w:bottom w:val="nil"/>
                </w:tcBorders>
              </w:tcPr>
            </w:tcPrChange>
          </w:tcPr>
          <w:p w14:paraId="61601009" w14:textId="77777777" w:rsidR="00FD3890" w:rsidRPr="000B6B5A" w:rsidRDefault="00FD3890" w:rsidP="000B6B5A">
            <w:pPr>
              <w:spacing w:line="360" w:lineRule="exact"/>
              <w:rPr>
                <w:szCs w:val="21"/>
              </w:rPr>
            </w:pPr>
          </w:p>
        </w:tc>
        <w:tc>
          <w:tcPr>
            <w:tcW w:w="4903" w:type="dxa"/>
            <w:gridSpan w:val="8"/>
            <w:tcPrChange w:id="349" w:author="Shao" w:date="2025-03-03T15:07:00Z" w16du:dateUtc="2025-03-03T07:07:00Z">
              <w:tcPr>
                <w:tcW w:w="4333" w:type="dxa"/>
                <w:gridSpan w:val="10"/>
              </w:tcPr>
            </w:tcPrChange>
          </w:tcPr>
          <w:p w14:paraId="3D54019C" w14:textId="77777777" w:rsidR="00FD3890" w:rsidRPr="000B6B5A" w:rsidRDefault="00FD3890" w:rsidP="000B6B5A">
            <w:pPr>
              <w:spacing w:line="360" w:lineRule="exact"/>
              <w:rPr>
                <w:szCs w:val="21"/>
              </w:rPr>
            </w:pPr>
          </w:p>
        </w:tc>
      </w:tr>
      <w:tr w:rsidR="00D03F19" w:rsidRPr="00364A37" w14:paraId="3B7B12E4" w14:textId="77777777" w:rsidTr="005D2336">
        <w:tblPrEx>
          <w:tblPrExChange w:id="350" w:author="Shao" w:date="2025-03-03T15:07:00Z" w16du:dateUtc="2025-03-03T07:07:00Z">
            <w:tblPrEx>
              <w:tblW w:w="10726" w:type="dxa"/>
            </w:tblPrEx>
          </w:tblPrExChange>
        </w:tblPrEx>
        <w:trPr>
          <w:trHeight w:val="367"/>
          <w:jc w:val="center"/>
          <w:trPrChange w:id="351" w:author="Shao" w:date="2025-03-03T15:07:00Z" w16du:dateUtc="2025-03-03T07:07:00Z">
            <w:trPr>
              <w:trHeight w:val="367"/>
              <w:jc w:val="center"/>
            </w:trPr>
          </w:trPrChange>
        </w:trPr>
        <w:tc>
          <w:tcPr>
            <w:tcW w:w="1958" w:type="dxa"/>
            <w:gridSpan w:val="5"/>
            <w:tcPrChange w:id="352" w:author="Shao" w:date="2025-03-03T15:07:00Z" w16du:dateUtc="2025-03-03T07:07:00Z">
              <w:tcPr>
                <w:tcW w:w="2139" w:type="dxa"/>
                <w:gridSpan w:val="5"/>
              </w:tcPr>
            </w:tcPrChange>
          </w:tcPr>
          <w:p w14:paraId="437A640C" w14:textId="77777777" w:rsidR="00D03F19" w:rsidRPr="000B6B5A" w:rsidRDefault="00D03F19" w:rsidP="000B6B5A">
            <w:pPr>
              <w:spacing w:line="360" w:lineRule="exact"/>
              <w:rPr>
                <w:szCs w:val="21"/>
              </w:rPr>
            </w:pPr>
          </w:p>
        </w:tc>
        <w:tc>
          <w:tcPr>
            <w:tcW w:w="2079" w:type="dxa"/>
            <w:gridSpan w:val="2"/>
            <w:tcPrChange w:id="353" w:author="Shao" w:date="2025-03-03T15:07:00Z" w16du:dateUtc="2025-03-03T07:07:00Z">
              <w:tcPr>
                <w:tcW w:w="2238" w:type="dxa"/>
                <w:gridSpan w:val="6"/>
              </w:tcPr>
            </w:tcPrChange>
          </w:tcPr>
          <w:p w14:paraId="495CE717" w14:textId="77777777" w:rsidR="00D03F19" w:rsidRPr="000B6B5A" w:rsidRDefault="00D03F19" w:rsidP="000B6B5A">
            <w:pPr>
              <w:spacing w:line="360" w:lineRule="exact"/>
              <w:rPr>
                <w:szCs w:val="21"/>
              </w:rPr>
            </w:pPr>
          </w:p>
        </w:tc>
        <w:tc>
          <w:tcPr>
            <w:tcW w:w="1786" w:type="dxa"/>
            <w:gridSpan w:val="3"/>
            <w:tcBorders>
              <w:top w:val="single" w:sz="4" w:space="0" w:color="auto"/>
            </w:tcBorders>
            <w:tcPrChange w:id="354" w:author="Shao" w:date="2025-03-03T15:07:00Z" w16du:dateUtc="2025-03-03T07:07:00Z">
              <w:tcPr>
                <w:tcW w:w="2016" w:type="dxa"/>
                <w:gridSpan w:val="9"/>
                <w:tcBorders>
                  <w:top w:val="single" w:sz="4" w:space="0" w:color="auto"/>
                </w:tcBorders>
              </w:tcPr>
            </w:tcPrChange>
          </w:tcPr>
          <w:p w14:paraId="0C1A492E" w14:textId="77777777" w:rsidR="00D03F19" w:rsidRPr="000B6B5A" w:rsidRDefault="00D03F19" w:rsidP="000B6B5A">
            <w:pPr>
              <w:spacing w:line="360" w:lineRule="exact"/>
              <w:rPr>
                <w:szCs w:val="21"/>
              </w:rPr>
            </w:pPr>
          </w:p>
        </w:tc>
        <w:tc>
          <w:tcPr>
            <w:tcW w:w="4903" w:type="dxa"/>
            <w:gridSpan w:val="8"/>
            <w:tcPrChange w:id="355" w:author="Shao" w:date="2025-03-03T15:07:00Z" w16du:dateUtc="2025-03-03T07:07:00Z">
              <w:tcPr>
                <w:tcW w:w="4333" w:type="dxa"/>
                <w:gridSpan w:val="10"/>
              </w:tcPr>
            </w:tcPrChange>
          </w:tcPr>
          <w:p w14:paraId="67762BCC" w14:textId="77777777" w:rsidR="00D03F19" w:rsidRPr="000B6B5A" w:rsidRDefault="00D03F19" w:rsidP="000B6B5A">
            <w:pPr>
              <w:spacing w:line="360" w:lineRule="exact"/>
              <w:rPr>
                <w:szCs w:val="21"/>
              </w:rPr>
            </w:pPr>
          </w:p>
        </w:tc>
      </w:tr>
      <w:tr w:rsidR="006114A3" w:rsidRPr="00364A37" w14:paraId="68047FEA" w14:textId="77777777" w:rsidTr="002D13CD">
        <w:trPr>
          <w:trHeight w:val="1065"/>
          <w:jc w:val="center"/>
          <w:trPrChange w:id="356" w:author="Shao" w:date="2025-03-03T15:07:00Z" w16du:dateUtc="2025-03-03T07:07:00Z">
            <w:trPr>
              <w:gridAfter w:val="0"/>
              <w:trHeight w:val="1065"/>
              <w:jc w:val="center"/>
            </w:trPr>
          </w:trPrChange>
        </w:trPr>
        <w:tc>
          <w:tcPr>
            <w:tcW w:w="10726" w:type="dxa"/>
            <w:gridSpan w:val="18"/>
            <w:tcPrChange w:id="357" w:author="Shao" w:date="2025-03-03T15:07:00Z" w16du:dateUtc="2025-03-03T07:07:00Z">
              <w:tcPr>
                <w:tcW w:w="10404" w:type="dxa"/>
                <w:gridSpan w:val="29"/>
              </w:tcPr>
            </w:tcPrChange>
          </w:tcPr>
          <w:p w14:paraId="7B90903D" w14:textId="37843D3F" w:rsidR="008B3AD2" w:rsidRDefault="00D03F19">
            <w:pPr>
              <w:spacing w:line="360" w:lineRule="exact"/>
              <w:rPr>
                <w:rFonts w:cs="宋体"/>
              </w:rPr>
            </w:pPr>
            <w:ins w:id="358" w:author="Shao" w:date="2025-03-03T15:07:00Z" w16du:dateUtc="2025-03-03T07:07:00Z">
              <w:r w:rsidRPr="000B6B5A">
                <w:rPr>
                  <w:rFonts w:cs="宋体" w:hint="eastAsia"/>
                </w:rPr>
                <w:t>若生产单元</w:t>
              </w:r>
              <w:r w:rsidR="006114A3" w:rsidRPr="000B6B5A">
                <w:rPr>
                  <w:rFonts w:cs="宋体" w:hint="eastAsia"/>
                </w:rPr>
                <w:t>自行培育一年生植物种苗，是否采用有机生产方式？</w:t>
              </w:r>
            </w:ins>
            <w:r w:rsidR="005D2336" w:rsidRPr="000B6B5A">
              <w:rPr>
                <w:rFonts w:cs="宋体" w:hint="eastAsia"/>
              </w:rPr>
              <w:t xml:space="preserve"> </w:t>
            </w:r>
            <w:ins w:id="359" w:author="Shao" w:date="2025-03-03T15:07:00Z" w16du:dateUtc="2025-03-03T07:07:00Z">
              <w:r w:rsidR="00DE4DAC" w:rsidRPr="000B6B5A">
                <w:rPr>
                  <w:rFonts w:cs="宋体" w:hint="eastAsia"/>
                </w:rPr>
                <w:t xml:space="preserve">If the production unit </w:t>
              </w:r>
              <w:r w:rsidR="006114A3" w:rsidRPr="000B6B5A">
                <w:rPr>
                  <w:rFonts w:cs="宋体" w:hint="eastAsia"/>
                </w:rPr>
                <w:t>grows its own annual plant seedlings, is organic production used?</w:t>
              </w:r>
              <w:r w:rsidR="0075573E" w:rsidRPr="000B6B5A">
                <w:rPr>
                  <w:rFonts w:cs="宋体"/>
                </w:rPr>
                <w:fldChar w:fldCharType="begin">
                  <w:ffData>
                    <w:name w:val="复选框型13"/>
                    <w:enabled/>
                    <w:calcOnExit w:val="0"/>
                    <w:checkBox>
                      <w:sizeAuto/>
                      <w:default w:val="0"/>
                    </w:checkBox>
                  </w:ffData>
                </w:fldChar>
              </w:r>
              <w:r w:rsidR="006114A3" w:rsidRPr="000B6B5A">
                <w:rPr>
                  <w:rFonts w:cs="宋体"/>
                </w:rPr>
                <w:instrText xml:space="preserve"> FORMCHECKBOX </w:instrText>
              </w:r>
              <w:r w:rsidR="0075573E" w:rsidRPr="000B6B5A">
                <w:rPr>
                  <w:rFonts w:cs="宋体"/>
                </w:rPr>
              </w:r>
              <w:r w:rsidR="0075573E" w:rsidRPr="000B6B5A">
                <w:rPr>
                  <w:rFonts w:cs="宋体"/>
                </w:rPr>
                <w:fldChar w:fldCharType="separate"/>
              </w:r>
              <w:r w:rsidR="0075573E" w:rsidRPr="000B6B5A">
                <w:rPr>
                  <w:rFonts w:cs="宋体"/>
                </w:rPr>
                <w:fldChar w:fldCharType="end"/>
              </w:r>
            </w:ins>
            <w:r w:rsidR="006114A3" w:rsidRPr="000B6B5A">
              <w:rPr>
                <w:rFonts w:cs="宋体" w:hint="eastAsia"/>
              </w:rPr>
              <w:t xml:space="preserve"> </w:t>
            </w:r>
            <w:ins w:id="360" w:author="Shao" w:date="2025-03-03T15:07:00Z" w16du:dateUtc="2025-03-03T07:07:00Z">
              <w:r w:rsidR="006114A3" w:rsidRPr="000B6B5A">
                <w:rPr>
                  <w:rFonts w:cs="宋体" w:hint="eastAsia"/>
                </w:rPr>
                <w:t>是</w:t>
              </w:r>
            </w:ins>
            <w:r w:rsidR="006114A3" w:rsidRPr="000B6B5A">
              <w:rPr>
                <w:rFonts w:cs="宋体" w:hint="eastAsia"/>
              </w:rPr>
              <w:t xml:space="preserve">Yes  </w:t>
            </w:r>
            <w:r w:rsidR="0075573E" w:rsidRPr="000B6B5A">
              <w:rPr>
                <w:rFonts w:cs="宋体"/>
              </w:rPr>
              <w:fldChar w:fldCharType="begin">
                <w:ffData>
                  <w:name w:val="复选框型13"/>
                  <w:enabled/>
                  <w:calcOnExit w:val="0"/>
                  <w:checkBox>
                    <w:sizeAuto/>
                    <w:default w:val="0"/>
                  </w:checkBox>
                </w:ffData>
              </w:fldChar>
            </w:r>
            <w:r w:rsidR="006114A3" w:rsidRPr="000B6B5A">
              <w:rPr>
                <w:rFonts w:cs="宋体"/>
              </w:rPr>
              <w:instrText xml:space="preserve"> FORMCHECKBOX </w:instrText>
            </w:r>
            <w:r w:rsidR="0075573E" w:rsidRPr="000B6B5A">
              <w:rPr>
                <w:rFonts w:cs="宋体"/>
              </w:rPr>
            </w:r>
            <w:r w:rsidR="0075573E" w:rsidRPr="000B6B5A">
              <w:rPr>
                <w:rFonts w:cs="宋体"/>
              </w:rPr>
              <w:fldChar w:fldCharType="separate"/>
            </w:r>
            <w:r w:rsidR="0075573E" w:rsidRPr="000B6B5A">
              <w:rPr>
                <w:rFonts w:cs="宋体"/>
              </w:rPr>
              <w:fldChar w:fldCharType="end"/>
            </w:r>
            <w:r w:rsidR="006114A3" w:rsidRPr="000B6B5A">
              <w:rPr>
                <w:rFonts w:cs="宋体" w:hint="eastAsia"/>
              </w:rPr>
              <w:t xml:space="preserve"> </w:t>
            </w:r>
            <w:ins w:id="361" w:author="Shao" w:date="2025-03-03T15:07:00Z" w16du:dateUtc="2025-03-03T07:07:00Z">
              <w:r w:rsidR="006114A3" w:rsidRPr="000B6B5A">
                <w:rPr>
                  <w:rFonts w:cs="宋体" w:hint="eastAsia"/>
                </w:rPr>
                <w:t>否</w:t>
              </w:r>
            </w:ins>
            <w:r w:rsidR="006114A3" w:rsidRPr="000B6B5A">
              <w:rPr>
                <w:rFonts w:cs="宋体" w:hint="eastAsia"/>
              </w:rPr>
              <w:t xml:space="preserve">No  </w:t>
            </w:r>
            <w:r w:rsidR="0075573E" w:rsidRPr="000B6B5A">
              <w:rPr>
                <w:rFonts w:cs="宋体"/>
              </w:rPr>
              <w:fldChar w:fldCharType="begin">
                <w:ffData>
                  <w:name w:val="复选框型13"/>
                  <w:enabled/>
                  <w:calcOnExit w:val="0"/>
                  <w:checkBox>
                    <w:sizeAuto/>
                    <w:default w:val="0"/>
                  </w:checkBox>
                </w:ffData>
              </w:fldChar>
            </w:r>
            <w:r w:rsidR="006114A3" w:rsidRPr="000B6B5A">
              <w:rPr>
                <w:rFonts w:cs="宋体"/>
              </w:rPr>
              <w:instrText xml:space="preserve"> FORMCHECKBOX </w:instrText>
            </w:r>
            <w:r w:rsidR="0075573E" w:rsidRPr="000B6B5A">
              <w:rPr>
                <w:rFonts w:cs="宋体"/>
              </w:rPr>
            </w:r>
            <w:r w:rsidR="0075573E" w:rsidRPr="000B6B5A">
              <w:rPr>
                <w:rFonts w:cs="宋体"/>
              </w:rPr>
              <w:fldChar w:fldCharType="separate"/>
            </w:r>
            <w:r w:rsidR="0075573E" w:rsidRPr="000B6B5A">
              <w:rPr>
                <w:rFonts w:cs="宋体"/>
              </w:rPr>
              <w:fldChar w:fldCharType="end"/>
            </w:r>
            <w:r w:rsidR="00642099" w:rsidRPr="000B6B5A">
              <w:rPr>
                <w:rFonts w:cs="宋体" w:hint="eastAsia"/>
              </w:rPr>
              <w:t xml:space="preserve"> </w:t>
            </w:r>
            <w:r w:rsidR="00642099" w:rsidRPr="000B6B5A">
              <w:rPr>
                <w:rFonts w:cs="宋体" w:hint="eastAsia"/>
              </w:rPr>
              <w:t>不培育</w:t>
            </w:r>
            <w:ins w:id="362" w:author="Shao" w:date="2025-03-03T15:07:00Z" w16du:dateUtc="2025-03-03T07:07:00Z">
              <w:r w:rsidR="005D2336">
                <w:rPr>
                  <w:rFonts w:cs="宋体" w:hint="eastAsia"/>
                </w:rPr>
                <w:t>N/A</w:t>
              </w:r>
            </w:ins>
            <w:r w:rsidR="007605C5" w:rsidRPr="000B6B5A">
              <w:rPr>
                <w:rFonts w:cs="宋体" w:hint="eastAsia"/>
              </w:rPr>
              <w:t>；</w:t>
            </w:r>
            <w:r w:rsidR="007605C5" w:rsidRPr="000B6B5A">
              <w:rPr>
                <w:rFonts w:cs="宋体" w:hint="eastAsia"/>
              </w:rPr>
              <w:t xml:space="preserve"> </w:t>
            </w:r>
            <w:r w:rsidR="007605C5" w:rsidRPr="000B6B5A">
              <w:rPr>
                <w:rFonts w:cs="宋体" w:hint="eastAsia"/>
              </w:rPr>
              <w:t>若是，请描述使用的基质、土壤培肥物质、病虫草害防治物质等信息</w:t>
            </w:r>
            <w:ins w:id="363" w:author="Shao" w:date="2025-03-03T15:07:00Z" w16du:dateUtc="2025-03-03T07:07:00Z">
              <w:r w:rsidR="007605C5" w:rsidRPr="000B6B5A">
                <w:rPr>
                  <w:rFonts w:cs="宋体" w:hint="eastAsia"/>
                </w:rPr>
                <w:t>If yes, please describe the substrate, soil fertilization substances, pest and weed control substances, etc. used</w:t>
              </w:r>
              <w:r w:rsidR="007605C5" w:rsidRPr="000B6B5A">
                <w:rPr>
                  <w:rFonts w:cs="宋体" w:hint="eastAsia"/>
                  <w:u w:val="single"/>
                </w:rPr>
                <w:t>:</w:t>
              </w:r>
            </w:ins>
            <w:r w:rsidR="007605C5" w:rsidRPr="000B6B5A">
              <w:rPr>
                <w:rFonts w:cs="宋体" w:hint="eastAsia"/>
                <w:u w:val="single"/>
              </w:rPr>
              <w:t xml:space="preserve">    </w:t>
            </w:r>
            <w:r w:rsidR="005D2336">
              <w:rPr>
                <w:rFonts w:cs="宋体" w:hint="eastAsia"/>
                <w:u w:val="single"/>
              </w:rPr>
              <w:t xml:space="preserve">                                                     </w:t>
            </w:r>
            <w:r w:rsidR="007605C5" w:rsidRPr="000B6B5A">
              <w:rPr>
                <w:rFonts w:cs="宋体" w:hint="eastAsia"/>
                <w:u w:val="single"/>
              </w:rPr>
              <w:t xml:space="preserve"> </w:t>
            </w:r>
          </w:p>
          <w:p w14:paraId="73FA6513" w14:textId="77777777" w:rsidR="006114A3" w:rsidRPr="000B6B5A" w:rsidRDefault="006114A3" w:rsidP="000B6B5A">
            <w:pPr>
              <w:spacing w:line="360" w:lineRule="exact"/>
              <w:rPr>
                <w:i/>
                <w:color w:val="808080"/>
                <w:szCs w:val="21"/>
              </w:rPr>
            </w:pPr>
          </w:p>
        </w:tc>
      </w:tr>
      <w:tr w:rsidR="0098293A" w:rsidRPr="000B6B5A" w14:paraId="48A2F018" w14:textId="77777777" w:rsidTr="002D13CD">
        <w:trPr>
          <w:jc w:val="center"/>
          <w:trPrChange w:id="364" w:author="Shao" w:date="2025-03-03T15:07:00Z" w16du:dateUtc="2025-03-03T07:07:00Z">
            <w:trPr>
              <w:gridAfter w:val="0"/>
              <w:jc w:val="center"/>
            </w:trPr>
          </w:trPrChange>
        </w:trPr>
        <w:tc>
          <w:tcPr>
            <w:tcW w:w="10726" w:type="dxa"/>
            <w:gridSpan w:val="18"/>
            <w:shd w:val="clear" w:color="auto" w:fill="F2F2F2"/>
            <w:tcPrChange w:id="365" w:author="Shao" w:date="2025-03-03T15:07:00Z" w16du:dateUtc="2025-03-03T07:07:00Z">
              <w:tcPr>
                <w:tcW w:w="10404" w:type="dxa"/>
                <w:gridSpan w:val="29"/>
                <w:shd w:val="clear" w:color="auto" w:fill="F2F2F2"/>
              </w:tcPr>
            </w:tcPrChange>
          </w:tcPr>
          <w:p w14:paraId="5940CC54" w14:textId="77777777" w:rsidR="00B63DE6" w:rsidRPr="00D20746" w:rsidRDefault="00B63DE6" w:rsidP="00B63DE6">
            <w:pPr>
              <w:spacing w:line="360" w:lineRule="exact"/>
              <w:rPr>
                <w:b/>
              </w:rPr>
            </w:pPr>
            <w:r w:rsidRPr="00D20746">
              <w:rPr>
                <w:rFonts w:hint="eastAsia"/>
                <w:b/>
              </w:rPr>
              <w:t>仅限检查员填写：</w:t>
            </w:r>
            <w:ins w:id="366" w:author="Shao" w:date="2025-03-03T15:07:00Z" w16du:dateUtc="2025-03-03T07:07:00Z">
              <w:r>
                <w:rPr>
                  <w:rFonts w:hint="eastAsia"/>
                  <w:b/>
                </w:rPr>
                <w:t>Inspectors only</w:t>
              </w:r>
              <w:r w:rsidRPr="00D20746">
                <w:rPr>
                  <w:rFonts w:hint="eastAsia"/>
                  <w:b/>
                </w:rPr>
                <w:t>:</w:t>
              </w:r>
            </w:ins>
          </w:p>
          <w:p w14:paraId="25EBA622" w14:textId="77777777" w:rsidR="00B63DE6" w:rsidRDefault="00B63DE6" w:rsidP="00B63DE6">
            <w:pPr>
              <w:spacing w:line="360" w:lineRule="exact"/>
              <w:rPr>
                <w:b/>
              </w:rPr>
            </w:pPr>
            <w:r w:rsidRPr="00D20746">
              <w:rPr>
                <w:rFonts w:hint="eastAsia"/>
                <w:b/>
              </w:rPr>
              <w:t>现场检查是否与以上描述的情况一致？</w:t>
            </w:r>
            <w:ins w:id="367" w:author="Shao" w:date="2025-03-03T15:07:00Z" w16du:dateUtc="2025-03-03T07:07:00Z">
              <w:r>
                <w:rPr>
                  <w:rFonts w:hint="eastAsia"/>
                  <w:b/>
                </w:rPr>
                <w:t>Is the on-site inspection consistent</w:t>
              </w:r>
              <w:r w:rsidRPr="00D20746">
                <w:rPr>
                  <w:rFonts w:hint="eastAsia"/>
                  <w:b/>
                </w:rPr>
                <w:t xml:space="preserve"> with the above description? </w:t>
              </w:r>
            </w:ins>
          </w:p>
          <w:p w14:paraId="5C51243E" w14:textId="77777777" w:rsidR="00B63DE6" w:rsidRDefault="00B63DE6" w:rsidP="00B63DE6">
            <w:pPr>
              <w:spacing w:line="360" w:lineRule="exact"/>
              <w:rPr>
                <w:b/>
              </w:rPr>
            </w:pPr>
            <w:r w:rsidRPr="00D20746">
              <w:rPr>
                <w:b/>
                <w:bCs/>
              </w:rPr>
              <w:fldChar w:fldCharType="begin">
                <w:ffData>
                  <w:name w:val="复选框型6"/>
                  <w:enabled/>
                  <w:calcOnExit w:val="0"/>
                  <w:checkBox>
                    <w:sizeAuto/>
                    <w:default w:val="0"/>
                  </w:checkBox>
                </w:ffData>
              </w:fldChar>
            </w:r>
            <w:r w:rsidRPr="00D20746">
              <w:rPr>
                <w:b/>
                <w:bCs/>
              </w:rPr>
              <w:instrText xml:space="preserve"> FORMCHECKBOX </w:instrText>
            </w:r>
            <w:r w:rsidRPr="00D20746">
              <w:rPr>
                <w:b/>
                <w:bCs/>
              </w:rPr>
            </w:r>
            <w:r w:rsidRPr="00D20746">
              <w:rPr>
                <w:b/>
                <w:bCs/>
              </w:rPr>
              <w:fldChar w:fldCharType="separate"/>
            </w:r>
            <w:r w:rsidRPr="00D20746">
              <w:rPr>
                <w:b/>
              </w:rPr>
              <w:fldChar w:fldCharType="end"/>
            </w:r>
            <w:r w:rsidRPr="00D20746">
              <w:rPr>
                <w:rFonts w:hint="eastAsia"/>
                <w:b/>
              </w:rPr>
              <w:t>是</w:t>
            </w:r>
            <w:ins w:id="368" w:author="Shao" w:date="2025-03-03T15:07:00Z" w16du:dateUtc="2025-03-03T07:07:00Z">
              <w:r w:rsidRPr="00D20746">
                <w:rPr>
                  <w:rFonts w:hint="eastAsia"/>
                  <w:b/>
                </w:rPr>
                <w:t>Yes</w:t>
              </w:r>
            </w:ins>
            <w:r>
              <w:rPr>
                <w:rFonts w:hint="eastAsia"/>
                <w:b/>
              </w:rPr>
              <w:t xml:space="preserve"> </w:t>
            </w:r>
            <w:r w:rsidRPr="00D20746">
              <w:rPr>
                <w:b/>
                <w:bCs/>
              </w:rPr>
              <w:fldChar w:fldCharType="begin">
                <w:ffData>
                  <w:name w:val="复选框型6"/>
                  <w:enabled/>
                  <w:calcOnExit w:val="0"/>
                  <w:checkBox>
                    <w:sizeAuto/>
                    <w:default w:val="0"/>
                  </w:checkBox>
                </w:ffData>
              </w:fldChar>
            </w:r>
            <w:r w:rsidRPr="00D20746">
              <w:rPr>
                <w:b/>
                <w:bCs/>
              </w:rPr>
              <w:instrText xml:space="preserve"> FORMCHECKBOX </w:instrText>
            </w:r>
            <w:r w:rsidRPr="00D20746">
              <w:rPr>
                <w:b/>
                <w:bCs/>
              </w:rPr>
            </w:r>
            <w:r w:rsidRPr="00D20746">
              <w:rPr>
                <w:b/>
                <w:bCs/>
              </w:rPr>
              <w:fldChar w:fldCharType="separate"/>
            </w:r>
            <w:r w:rsidRPr="00D20746">
              <w:rPr>
                <w:b/>
              </w:rPr>
              <w:fldChar w:fldCharType="end"/>
            </w:r>
            <w:r w:rsidRPr="00D20746">
              <w:rPr>
                <w:rFonts w:hint="eastAsia"/>
                <w:b/>
              </w:rPr>
              <w:t>否</w:t>
            </w:r>
            <w:ins w:id="369" w:author="Shao" w:date="2025-03-03T15:07:00Z" w16du:dateUtc="2025-03-03T07:07:00Z">
              <w:r w:rsidRPr="00D20746">
                <w:rPr>
                  <w:rFonts w:hint="eastAsia"/>
                  <w:b/>
                </w:rPr>
                <w:t>No</w:t>
              </w:r>
            </w:ins>
            <w:r>
              <w:rPr>
                <w:rFonts w:hint="eastAsia"/>
                <w:b/>
              </w:rPr>
              <w:t xml:space="preserve"> </w:t>
            </w:r>
            <w:r w:rsidRPr="00D20746">
              <w:rPr>
                <w:b/>
                <w:bCs/>
              </w:rPr>
              <w:fldChar w:fldCharType="begin">
                <w:ffData>
                  <w:name w:val="复选框型6"/>
                  <w:enabled/>
                  <w:calcOnExit w:val="0"/>
                  <w:checkBox>
                    <w:sizeAuto/>
                    <w:default w:val="0"/>
                  </w:checkBox>
                </w:ffData>
              </w:fldChar>
            </w:r>
            <w:r w:rsidRPr="00D20746">
              <w:rPr>
                <w:b/>
                <w:bCs/>
              </w:rPr>
              <w:instrText xml:space="preserve"> FORMCHECKBOX </w:instrText>
            </w:r>
            <w:r w:rsidRPr="00D20746">
              <w:rPr>
                <w:b/>
                <w:bCs/>
              </w:rPr>
            </w:r>
            <w:r w:rsidRPr="00D20746">
              <w:rPr>
                <w:b/>
                <w:bCs/>
              </w:rPr>
              <w:fldChar w:fldCharType="separate"/>
            </w:r>
            <w:r w:rsidRPr="00D20746">
              <w:rPr>
                <w:b/>
              </w:rPr>
              <w:fldChar w:fldCharType="end"/>
            </w:r>
            <w:r w:rsidRPr="00D20746">
              <w:rPr>
                <w:b/>
              </w:rPr>
              <w:t>无关</w:t>
            </w:r>
            <w:ins w:id="370" w:author="Shao" w:date="2025-03-03T15:07:00Z" w16du:dateUtc="2025-03-03T07:07:00Z">
              <w:r>
                <w:rPr>
                  <w:rFonts w:hint="eastAsia"/>
                  <w:b/>
                </w:rPr>
                <w:t>N/A</w:t>
              </w:r>
              <w:r w:rsidRPr="00D20746">
                <w:rPr>
                  <w:rFonts w:hint="eastAsia"/>
                  <w:b/>
                </w:rPr>
                <w:t>.</w:t>
              </w:r>
            </w:ins>
          </w:p>
          <w:p w14:paraId="2FE839B6" w14:textId="77777777" w:rsidR="00B63DE6" w:rsidRDefault="00B63DE6" w:rsidP="00B63DE6">
            <w:pPr>
              <w:spacing w:line="360" w:lineRule="exact"/>
              <w:rPr>
                <w:ins w:id="371" w:author="Shao" w:date="2025-03-03T15:07:00Z" w16du:dateUtc="2025-03-03T07:07:00Z"/>
                <w:b/>
              </w:rPr>
            </w:pPr>
            <w:r w:rsidRPr="00D20746">
              <w:rPr>
                <w:rFonts w:hint="eastAsia"/>
                <w:b/>
              </w:rPr>
              <w:t>检查记录：</w:t>
            </w:r>
            <w:ins w:id="372" w:author="Shao" w:date="2025-03-03T15:07:00Z" w16du:dateUtc="2025-03-03T07:07:00Z">
              <w:r w:rsidRPr="00D20746">
                <w:rPr>
                  <w:rFonts w:hint="eastAsia"/>
                  <w:b/>
                </w:rPr>
                <w:t>Inspection records:</w:t>
              </w:r>
            </w:ins>
          </w:p>
          <w:p w14:paraId="3653D1C3" w14:textId="77777777" w:rsidR="0098293A" w:rsidRPr="000B6B5A" w:rsidRDefault="0098293A" w:rsidP="00554909">
            <w:pPr>
              <w:spacing w:line="360" w:lineRule="exact"/>
              <w:rPr>
                <w:b/>
              </w:rPr>
            </w:pPr>
          </w:p>
        </w:tc>
      </w:tr>
      <w:tr w:rsidR="00642099" w:rsidRPr="00642099" w14:paraId="547958BF" w14:textId="77777777" w:rsidTr="002D13CD">
        <w:trPr>
          <w:trHeight w:val="1065"/>
          <w:jc w:val="center"/>
          <w:trPrChange w:id="373" w:author="Shao" w:date="2025-03-03T15:07:00Z" w16du:dateUtc="2025-03-03T07:07:00Z">
            <w:trPr>
              <w:gridAfter w:val="0"/>
              <w:trHeight w:val="1065"/>
              <w:jc w:val="center"/>
            </w:trPr>
          </w:trPrChange>
        </w:trPr>
        <w:tc>
          <w:tcPr>
            <w:tcW w:w="10726" w:type="dxa"/>
            <w:gridSpan w:val="18"/>
            <w:tcPrChange w:id="374" w:author="Shao" w:date="2025-03-03T15:07:00Z" w16du:dateUtc="2025-03-03T07:07:00Z">
              <w:tcPr>
                <w:tcW w:w="10404" w:type="dxa"/>
                <w:gridSpan w:val="29"/>
              </w:tcPr>
            </w:tcPrChange>
          </w:tcPr>
          <w:p w14:paraId="2DE1A2C9" w14:textId="193DFF41" w:rsidR="008B3AD2" w:rsidRDefault="00DE4DAC">
            <w:pPr>
              <w:spacing w:line="360" w:lineRule="exact"/>
              <w:rPr>
                <w:b/>
              </w:rPr>
            </w:pPr>
            <w:r w:rsidRPr="000B6B5A">
              <w:rPr>
                <w:rFonts w:hint="eastAsia"/>
                <w:b/>
                <w:szCs w:val="21"/>
              </w:rPr>
              <w:t>3.</w:t>
            </w:r>
            <w:del w:id="375" w:author="Shao" w:date="2025-03-03T15:07:00Z" w16du:dateUtc="2025-03-03T07:07:00Z">
              <w:r w:rsidR="00642099" w:rsidRPr="000B6B5A">
                <w:rPr>
                  <w:rFonts w:hint="eastAsia"/>
                  <w:b/>
                </w:rPr>
                <w:delText xml:space="preserve"> </w:delText>
              </w:r>
            </w:del>
            <w:r w:rsidR="00642099" w:rsidRPr="000B6B5A">
              <w:rPr>
                <w:rFonts w:hint="eastAsia"/>
                <w:b/>
              </w:rPr>
              <w:t xml:space="preserve">5 </w:t>
            </w:r>
            <w:ins w:id="376" w:author="Shao" w:date="2025-03-03T15:07:00Z" w16du:dateUtc="2025-03-03T07:07:00Z">
              <w:r w:rsidR="00642099" w:rsidRPr="000B6B5A">
                <w:rPr>
                  <w:rFonts w:hint="eastAsia"/>
                  <w:b/>
                </w:rPr>
                <w:t>栽培</w:t>
              </w:r>
            </w:ins>
            <w:r w:rsidR="005D2336">
              <w:rPr>
                <w:rFonts w:hint="eastAsia"/>
                <w:b/>
              </w:rPr>
              <w:t>Cultivation</w:t>
            </w:r>
            <w:del w:id="377" w:author="Shao" w:date="2025-03-03T15:07:00Z" w16du:dateUtc="2025-03-03T07:07:00Z">
              <w:r w:rsidR="00642099" w:rsidRPr="000B6B5A">
                <w:rPr>
                  <w:rFonts w:hint="eastAsia"/>
                  <w:b/>
                </w:rPr>
                <w:delText>Cultivation</w:delText>
              </w:r>
            </w:del>
          </w:p>
          <w:p w14:paraId="442EB93C" w14:textId="05F57BF8" w:rsidR="008B3AD2" w:rsidRDefault="00DE4DAC">
            <w:pPr>
              <w:spacing w:line="360" w:lineRule="exact"/>
              <w:rPr>
                <w:szCs w:val="21"/>
              </w:rPr>
            </w:pPr>
            <w:r w:rsidRPr="000B6B5A">
              <w:rPr>
                <w:rFonts w:hint="eastAsia"/>
                <w:szCs w:val="21"/>
              </w:rPr>
              <w:t>3.</w:t>
            </w:r>
            <w:ins w:id="378" w:author="Shao" w:date="2025-03-03T15:07:00Z" w16du:dateUtc="2025-03-03T07:07:00Z">
              <w:r w:rsidRPr="000B6B5A">
                <w:rPr>
                  <w:rFonts w:hint="eastAsia"/>
                  <w:szCs w:val="21"/>
                </w:rPr>
                <w:t xml:space="preserve"> </w:t>
              </w:r>
            </w:ins>
            <w:r w:rsidRPr="000B6B5A">
              <w:rPr>
                <w:rFonts w:hint="eastAsia"/>
                <w:szCs w:val="21"/>
              </w:rPr>
              <w:t>5.</w:t>
            </w:r>
            <w:r w:rsidR="007605C5" w:rsidRPr="000B6B5A">
              <w:rPr>
                <w:rFonts w:hint="eastAsia"/>
                <w:szCs w:val="21"/>
              </w:rPr>
              <w:t>1</w:t>
            </w:r>
            <w:ins w:id="379" w:author="Shao" w:date="2025-03-03T15:07:00Z" w16du:dateUtc="2025-03-03T07:07:00Z">
              <w:r w:rsidR="00642099" w:rsidRPr="000B6B5A">
                <w:rPr>
                  <w:rFonts w:hint="eastAsia"/>
                  <w:szCs w:val="21"/>
                </w:rPr>
                <w:t>是否采用作物轮作、间作套作等栽培方式？</w:t>
              </w:r>
              <w:r w:rsidR="00642099" w:rsidRPr="000B6B5A">
                <w:rPr>
                  <w:rFonts w:hint="eastAsia"/>
                  <w:szCs w:val="21"/>
                </w:rPr>
                <w:t xml:space="preserve">   Is crop rotation, intercropping and other cultivation practices used?</w:t>
              </w:r>
            </w:ins>
            <w:r w:rsidR="005D2336" w:rsidRPr="000B6B5A">
              <w:rPr>
                <w:rFonts w:cs="宋体"/>
              </w:rPr>
              <w:t xml:space="preserve"> </w:t>
            </w:r>
            <w:ins w:id="380" w:author="Shao" w:date="2025-03-03T15:07:00Z" w16du:dateUtc="2025-03-03T07:07:00Z">
              <w:r w:rsidR="005D2336" w:rsidRPr="000B6B5A">
                <w:rPr>
                  <w:rFonts w:cs="宋体"/>
                </w:rPr>
                <w:fldChar w:fldCharType="begin">
                  <w:ffData>
                    <w:name w:val="复选框型13"/>
                    <w:enabled/>
                    <w:calcOnExit w:val="0"/>
                    <w:checkBox>
                      <w:sizeAuto/>
                      <w:default w:val="0"/>
                    </w:checkBox>
                  </w:ffData>
                </w:fldChar>
              </w:r>
              <w:r w:rsidR="005D2336" w:rsidRPr="000B6B5A">
                <w:rPr>
                  <w:rFonts w:cs="宋体"/>
                </w:rPr>
                <w:instrText xml:space="preserve"> FORMCHECKBOX </w:instrText>
              </w:r>
              <w:r w:rsidR="005D2336" w:rsidRPr="000B6B5A">
                <w:rPr>
                  <w:rFonts w:cs="宋体"/>
                </w:rPr>
              </w:r>
              <w:r w:rsidR="005D2336" w:rsidRPr="000B6B5A">
                <w:rPr>
                  <w:rFonts w:cs="宋体"/>
                </w:rPr>
                <w:fldChar w:fldCharType="separate"/>
              </w:r>
              <w:r w:rsidR="005D2336" w:rsidRPr="000B6B5A">
                <w:rPr>
                  <w:rFonts w:cs="宋体"/>
                </w:rPr>
                <w:fldChar w:fldCharType="end"/>
              </w:r>
            </w:ins>
            <w:r w:rsidR="005D2336" w:rsidRPr="000B6B5A">
              <w:rPr>
                <w:rFonts w:cs="宋体" w:hint="eastAsia"/>
              </w:rPr>
              <w:t xml:space="preserve"> </w:t>
            </w:r>
            <w:ins w:id="381" w:author="Shao" w:date="2025-03-03T15:07:00Z" w16du:dateUtc="2025-03-03T07:07:00Z">
              <w:r w:rsidR="005D2336" w:rsidRPr="000B6B5A">
                <w:rPr>
                  <w:rFonts w:cs="宋体" w:hint="eastAsia"/>
                </w:rPr>
                <w:t>是</w:t>
              </w:r>
            </w:ins>
            <w:r w:rsidR="005D2336" w:rsidRPr="000B6B5A">
              <w:rPr>
                <w:rFonts w:cs="宋体" w:hint="eastAsia"/>
              </w:rPr>
              <w:t xml:space="preserve">Yes  </w:t>
            </w:r>
            <w:r w:rsidR="005D2336" w:rsidRPr="000B6B5A">
              <w:rPr>
                <w:rFonts w:cs="宋体"/>
              </w:rPr>
              <w:fldChar w:fldCharType="begin">
                <w:ffData>
                  <w:name w:val="复选框型13"/>
                  <w:enabled/>
                  <w:calcOnExit w:val="0"/>
                  <w:checkBox>
                    <w:sizeAuto/>
                    <w:default w:val="0"/>
                  </w:checkBox>
                </w:ffData>
              </w:fldChar>
            </w:r>
            <w:r w:rsidR="005D2336" w:rsidRPr="000B6B5A">
              <w:rPr>
                <w:rFonts w:cs="宋体"/>
              </w:rPr>
              <w:instrText xml:space="preserve"> FORMCHECKBOX </w:instrText>
            </w:r>
            <w:r w:rsidR="005D2336" w:rsidRPr="000B6B5A">
              <w:rPr>
                <w:rFonts w:cs="宋体"/>
              </w:rPr>
            </w:r>
            <w:r w:rsidR="005D2336" w:rsidRPr="000B6B5A">
              <w:rPr>
                <w:rFonts w:cs="宋体"/>
              </w:rPr>
              <w:fldChar w:fldCharType="separate"/>
            </w:r>
            <w:r w:rsidR="005D2336" w:rsidRPr="000B6B5A">
              <w:rPr>
                <w:rFonts w:cs="宋体"/>
              </w:rPr>
              <w:fldChar w:fldCharType="end"/>
            </w:r>
            <w:r w:rsidR="005D2336" w:rsidRPr="000B6B5A">
              <w:rPr>
                <w:rFonts w:cs="宋体" w:hint="eastAsia"/>
              </w:rPr>
              <w:t xml:space="preserve"> </w:t>
            </w:r>
            <w:ins w:id="382" w:author="Shao" w:date="2025-03-03T15:07:00Z" w16du:dateUtc="2025-03-03T07:07:00Z">
              <w:r w:rsidR="005D2336" w:rsidRPr="000B6B5A">
                <w:rPr>
                  <w:rFonts w:cs="宋体" w:hint="eastAsia"/>
                </w:rPr>
                <w:t>否</w:t>
              </w:r>
            </w:ins>
            <w:r w:rsidR="005D2336" w:rsidRPr="000B6B5A">
              <w:rPr>
                <w:rFonts w:cs="宋体" w:hint="eastAsia"/>
              </w:rPr>
              <w:t>No</w:t>
            </w:r>
            <w:r w:rsidR="005D2336">
              <w:rPr>
                <w:rFonts w:hint="eastAsia"/>
              </w:rPr>
              <w:t xml:space="preserve"> </w:t>
            </w:r>
            <w:del w:id="383" w:author="Shao" w:date="2025-03-03T15:07:00Z" w16du:dateUtc="2025-03-03T07:07:00Z">
              <w:r w:rsidR="00642099">
                <w:rPr>
                  <w:rFonts w:hint="eastAsia"/>
                </w:rPr>
                <w:delText>No</w:delText>
              </w:r>
            </w:del>
          </w:p>
          <w:p w14:paraId="4F84FFD3" w14:textId="1C1FAEFB" w:rsidR="008B3AD2" w:rsidRDefault="00DE4DAC">
            <w:pPr>
              <w:spacing w:line="360" w:lineRule="exact"/>
            </w:pPr>
            <w:r>
              <w:rPr>
                <w:rFonts w:hint="eastAsia"/>
                <w:szCs w:val="21"/>
              </w:rPr>
              <w:t>3.</w:t>
            </w:r>
            <w:del w:id="384" w:author="Shao" w:date="2025-03-03T15:07:00Z" w16du:dateUtc="2025-03-03T07:07:00Z">
              <w:r w:rsidR="00FD3890" w:rsidRPr="000B6B5A">
                <w:rPr>
                  <w:rFonts w:hint="eastAsia"/>
                  <w:szCs w:val="21"/>
                </w:rPr>
                <w:delText xml:space="preserve"> </w:delText>
              </w:r>
            </w:del>
            <w:r w:rsidR="00FD3890" w:rsidRPr="000B6B5A">
              <w:rPr>
                <w:rFonts w:hint="eastAsia"/>
                <w:szCs w:val="21"/>
              </w:rPr>
              <w:t>5.</w:t>
            </w:r>
            <w:r w:rsidR="0004652F" w:rsidRPr="000B6B5A">
              <w:rPr>
                <w:rFonts w:hint="eastAsia"/>
                <w:szCs w:val="21"/>
              </w:rPr>
              <w:t xml:space="preserve">2 </w:t>
            </w:r>
            <w:ins w:id="385" w:author="Shao" w:date="2025-03-03T15:07:00Z" w16du:dateUtc="2025-03-03T07:07:00Z">
              <w:r w:rsidR="0004652F" w:rsidRPr="000B6B5A">
                <w:rPr>
                  <w:rFonts w:hint="eastAsia"/>
                  <w:szCs w:val="21"/>
                </w:rPr>
                <w:t>是否存在冬季休耕？</w:t>
              </w:r>
              <w:r w:rsidR="0004652F" w:rsidRPr="000B6B5A">
                <w:rPr>
                  <w:rFonts w:hint="eastAsia"/>
                  <w:szCs w:val="21"/>
                </w:rPr>
                <w:t xml:space="preserve"> Is there a winter fallow?</w:t>
              </w:r>
            </w:ins>
            <w:r w:rsidR="005D2336" w:rsidRPr="000B6B5A">
              <w:rPr>
                <w:rFonts w:cs="宋体"/>
              </w:rPr>
              <w:t xml:space="preserve"> </w:t>
            </w:r>
            <w:ins w:id="386" w:author="Shao" w:date="2025-03-03T15:07:00Z" w16du:dateUtc="2025-03-03T07:07:00Z">
              <w:r w:rsidR="005D2336" w:rsidRPr="000B6B5A">
                <w:rPr>
                  <w:rFonts w:cs="宋体"/>
                </w:rPr>
                <w:fldChar w:fldCharType="begin">
                  <w:ffData>
                    <w:name w:val="复选框型13"/>
                    <w:enabled/>
                    <w:calcOnExit w:val="0"/>
                    <w:checkBox>
                      <w:sizeAuto/>
                      <w:default w:val="0"/>
                    </w:checkBox>
                  </w:ffData>
                </w:fldChar>
              </w:r>
              <w:r w:rsidR="005D2336" w:rsidRPr="000B6B5A">
                <w:rPr>
                  <w:rFonts w:cs="宋体"/>
                </w:rPr>
                <w:instrText xml:space="preserve"> FORMCHECKBOX </w:instrText>
              </w:r>
              <w:r w:rsidR="005D2336" w:rsidRPr="000B6B5A">
                <w:rPr>
                  <w:rFonts w:cs="宋体"/>
                </w:rPr>
              </w:r>
              <w:r w:rsidR="005D2336" w:rsidRPr="000B6B5A">
                <w:rPr>
                  <w:rFonts w:cs="宋体"/>
                </w:rPr>
                <w:fldChar w:fldCharType="separate"/>
              </w:r>
              <w:r w:rsidR="005D2336" w:rsidRPr="000B6B5A">
                <w:rPr>
                  <w:rFonts w:cs="宋体"/>
                </w:rPr>
                <w:fldChar w:fldCharType="end"/>
              </w:r>
            </w:ins>
            <w:r w:rsidR="005D2336" w:rsidRPr="000B6B5A">
              <w:rPr>
                <w:rFonts w:cs="宋体" w:hint="eastAsia"/>
              </w:rPr>
              <w:t xml:space="preserve"> </w:t>
            </w:r>
            <w:ins w:id="387" w:author="Shao" w:date="2025-03-03T15:07:00Z" w16du:dateUtc="2025-03-03T07:07:00Z">
              <w:r w:rsidR="005D2336" w:rsidRPr="000B6B5A">
                <w:rPr>
                  <w:rFonts w:cs="宋体" w:hint="eastAsia"/>
                </w:rPr>
                <w:t>是</w:t>
              </w:r>
            </w:ins>
            <w:r w:rsidR="005D2336" w:rsidRPr="000B6B5A">
              <w:rPr>
                <w:rFonts w:cs="宋体" w:hint="eastAsia"/>
              </w:rPr>
              <w:t xml:space="preserve">Yes  </w:t>
            </w:r>
            <w:r w:rsidR="005D2336" w:rsidRPr="000B6B5A">
              <w:rPr>
                <w:rFonts w:cs="宋体"/>
              </w:rPr>
              <w:fldChar w:fldCharType="begin">
                <w:ffData>
                  <w:name w:val="复选框型13"/>
                  <w:enabled/>
                  <w:calcOnExit w:val="0"/>
                  <w:checkBox>
                    <w:sizeAuto/>
                    <w:default w:val="0"/>
                  </w:checkBox>
                </w:ffData>
              </w:fldChar>
            </w:r>
            <w:r w:rsidR="005D2336" w:rsidRPr="000B6B5A">
              <w:rPr>
                <w:rFonts w:cs="宋体"/>
              </w:rPr>
              <w:instrText xml:space="preserve"> FORMCHECKBOX </w:instrText>
            </w:r>
            <w:r w:rsidR="005D2336" w:rsidRPr="000B6B5A">
              <w:rPr>
                <w:rFonts w:cs="宋体"/>
              </w:rPr>
            </w:r>
            <w:r w:rsidR="005D2336" w:rsidRPr="000B6B5A">
              <w:rPr>
                <w:rFonts w:cs="宋体"/>
              </w:rPr>
              <w:fldChar w:fldCharType="separate"/>
            </w:r>
            <w:r w:rsidR="005D2336" w:rsidRPr="000B6B5A">
              <w:rPr>
                <w:rFonts w:cs="宋体"/>
              </w:rPr>
              <w:fldChar w:fldCharType="end"/>
            </w:r>
            <w:r w:rsidR="005D2336" w:rsidRPr="000B6B5A">
              <w:rPr>
                <w:rFonts w:cs="宋体" w:hint="eastAsia"/>
              </w:rPr>
              <w:t xml:space="preserve"> </w:t>
            </w:r>
            <w:ins w:id="388" w:author="Shao" w:date="2025-03-03T15:07:00Z" w16du:dateUtc="2025-03-03T07:07:00Z">
              <w:r w:rsidR="005D2336" w:rsidRPr="000B6B5A">
                <w:rPr>
                  <w:rFonts w:cs="宋体" w:hint="eastAsia"/>
                </w:rPr>
                <w:t>否</w:t>
              </w:r>
            </w:ins>
            <w:r w:rsidR="005D2336" w:rsidRPr="000B6B5A">
              <w:rPr>
                <w:rFonts w:cs="宋体" w:hint="eastAsia"/>
              </w:rPr>
              <w:t>No</w:t>
            </w:r>
            <w:r w:rsidR="005D2336">
              <w:rPr>
                <w:rFonts w:hint="eastAsia"/>
              </w:rPr>
              <w:t xml:space="preserve"> </w:t>
            </w:r>
            <w:del w:id="389" w:author="Shao" w:date="2025-03-03T15:07:00Z" w16du:dateUtc="2025-03-03T07:07:00Z">
              <w:r w:rsidR="0004652F">
                <w:rPr>
                  <w:rFonts w:hint="eastAsia"/>
                </w:rPr>
                <w:delText>No</w:delText>
              </w:r>
            </w:del>
          </w:p>
          <w:p w14:paraId="3C571101" w14:textId="521B0E01" w:rsidR="008B3AD2" w:rsidRPr="00D0495C" w:rsidRDefault="00DE4DAC">
            <w:pPr>
              <w:spacing w:line="360" w:lineRule="exact"/>
            </w:pPr>
            <w:r>
              <w:rPr>
                <w:rFonts w:hint="eastAsia"/>
                <w:szCs w:val="21"/>
              </w:rPr>
              <w:t>3.</w:t>
            </w:r>
            <w:del w:id="390" w:author="Shao" w:date="2025-03-03T15:07:00Z" w16du:dateUtc="2025-03-03T07:07:00Z">
              <w:r w:rsidR="00FD3890" w:rsidRPr="000B6B5A">
                <w:rPr>
                  <w:rFonts w:hint="eastAsia"/>
                  <w:szCs w:val="21"/>
                </w:rPr>
                <w:delText xml:space="preserve"> </w:delText>
              </w:r>
            </w:del>
            <w:r w:rsidR="00FD3890" w:rsidRPr="000B6B5A">
              <w:rPr>
                <w:rFonts w:hint="eastAsia"/>
                <w:szCs w:val="21"/>
              </w:rPr>
              <w:t>5.</w:t>
            </w:r>
            <w:r w:rsidR="0004652F">
              <w:rPr>
                <w:rFonts w:hint="eastAsia"/>
              </w:rPr>
              <w:t xml:space="preserve">3 </w:t>
            </w:r>
            <w:ins w:id="391" w:author="Shao" w:date="2025-03-03T15:07:00Z" w16du:dateUtc="2025-03-03T07:07:00Z">
              <w:r w:rsidR="00E44280">
                <w:rPr>
                  <w:rFonts w:hint="eastAsia"/>
                </w:rPr>
                <w:t>灌溉水来源</w:t>
              </w:r>
            </w:ins>
            <w:r w:rsidR="00E44280">
              <w:rPr>
                <w:rFonts w:hint="eastAsia"/>
              </w:rPr>
              <w:t>Irrigation water sources</w:t>
            </w:r>
            <w:r w:rsidR="00E44280" w:rsidRPr="00D0495C">
              <w:rPr>
                <w:rFonts w:hint="eastAsia"/>
              </w:rPr>
              <w:t>:</w:t>
            </w:r>
            <w:r w:rsidR="00E44280" w:rsidRPr="00D0495C">
              <w:rPr>
                <w:rPrChange w:id="392" w:author="Shao" w:date="2025-03-03T15:07:00Z" w16du:dateUtc="2025-03-03T07:07:00Z">
                  <w:rPr>
                    <w:rFonts w:ascii="宋体"/>
                  </w:rPr>
                </w:rPrChange>
              </w:rPr>
              <w:t xml:space="preserve">  </w:t>
            </w:r>
            <w:r w:rsidR="0075573E" w:rsidRPr="00EA7180">
              <w:fldChar w:fldCharType="begin">
                <w:ffData>
                  <w:name w:val="复选框型13"/>
                  <w:enabled/>
                  <w:calcOnExit w:val="0"/>
                  <w:checkBox>
                    <w:sizeAuto/>
                    <w:default w:val="0"/>
                  </w:checkBox>
                </w:ffData>
              </w:fldChar>
            </w:r>
            <w:r w:rsidR="00E44280" w:rsidRPr="00EA7180">
              <w:instrText xml:space="preserve"> FORMCHECKBOX </w:instrText>
            </w:r>
            <w:r w:rsidR="0075573E" w:rsidRPr="00EA7180">
              <w:fldChar w:fldCharType="separate"/>
            </w:r>
            <w:r w:rsidR="0075573E" w:rsidRPr="00EA7180">
              <w:fldChar w:fldCharType="end"/>
            </w:r>
            <w:r w:rsidR="00E44280" w:rsidRPr="00024C7C">
              <w:t xml:space="preserve"> </w:t>
            </w:r>
            <w:ins w:id="393" w:author="Shao" w:date="2025-03-03T15:07:00Z" w16du:dateUtc="2025-03-03T07:07:00Z">
              <w:r w:rsidR="00E44280" w:rsidRPr="000B6B5A">
                <w:rPr>
                  <w:rFonts w:ascii="宋体" w:hint="eastAsia"/>
                </w:rPr>
                <w:t>地下水</w:t>
              </w:r>
            </w:ins>
            <w:r w:rsidR="00E44280" w:rsidRPr="00024C7C">
              <w:t xml:space="preserve">Groundwater   </w:t>
            </w:r>
            <w:r w:rsidR="0075573E" w:rsidRPr="00EA7180">
              <w:fldChar w:fldCharType="begin">
                <w:ffData>
                  <w:name w:val="复选框型13"/>
                  <w:enabled/>
                  <w:calcOnExit w:val="0"/>
                  <w:checkBox>
                    <w:sizeAuto/>
                    <w:default w:val="0"/>
                  </w:checkBox>
                </w:ffData>
              </w:fldChar>
            </w:r>
            <w:r w:rsidR="00E44280" w:rsidRPr="00EA7180">
              <w:instrText xml:space="preserve"> FORMCHECKBOX </w:instrText>
            </w:r>
            <w:r w:rsidR="0075573E" w:rsidRPr="00EA7180">
              <w:fldChar w:fldCharType="separate"/>
            </w:r>
            <w:r w:rsidR="0075573E" w:rsidRPr="00EA7180">
              <w:fldChar w:fldCharType="end"/>
            </w:r>
            <w:r w:rsidR="00E44280" w:rsidRPr="00D0495C">
              <w:rPr>
                <w:rPrChange w:id="394" w:author="Shao" w:date="2025-03-03T15:07:00Z" w16du:dateUtc="2025-03-03T07:07:00Z">
                  <w:rPr>
                    <w:rFonts w:ascii="宋体"/>
                  </w:rPr>
                </w:rPrChange>
              </w:rPr>
              <w:t xml:space="preserve"> </w:t>
            </w:r>
            <w:ins w:id="395" w:author="Shao" w:date="2025-03-03T15:07:00Z" w16du:dateUtc="2025-03-03T07:07:00Z">
              <w:r w:rsidR="00E44280" w:rsidRPr="000B6B5A">
                <w:rPr>
                  <w:rFonts w:ascii="宋体" w:hint="eastAsia"/>
                </w:rPr>
                <w:t>河流/小溪/水库/山泉水</w:t>
              </w:r>
            </w:ins>
            <w:r w:rsidR="00E44280" w:rsidRPr="00D0495C">
              <w:rPr>
                <w:rFonts w:hint="eastAsia"/>
              </w:rPr>
              <w:t xml:space="preserve">River/creek/reservoir/mountain </w:t>
            </w:r>
            <w:r w:rsidR="00E44280" w:rsidRPr="00024C7C">
              <w:rPr>
                <w:rFonts w:hint="eastAsia"/>
              </w:rPr>
              <w:t xml:space="preserve">spring water     </w:t>
            </w:r>
            <w:r w:rsidR="0075573E" w:rsidRPr="00EA7180">
              <w:fldChar w:fldCharType="begin">
                <w:ffData>
                  <w:name w:val="复选框型13"/>
                  <w:enabled/>
                  <w:calcOnExit w:val="0"/>
                  <w:checkBox>
                    <w:sizeAuto/>
                    <w:default w:val="0"/>
                  </w:checkBox>
                </w:ffData>
              </w:fldChar>
            </w:r>
            <w:r w:rsidR="00E44280" w:rsidRPr="00EA7180">
              <w:instrText xml:space="preserve"> FORMCHECKBOX </w:instrText>
            </w:r>
            <w:r w:rsidR="0075573E" w:rsidRPr="00EA7180">
              <w:fldChar w:fldCharType="separate"/>
            </w:r>
            <w:r w:rsidR="0075573E" w:rsidRPr="00EA7180">
              <w:fldChar w:fldCharType="end"/>
            </w:r>
            <w:r w:rsidR="00E44280" w:rsidRPr="00D0495C">
              <w:rPr>
                <w:rPrChange w:id="396" w:author="Shao" w:date="2025-03-03T15:07:00Z" w16du:dateUtc="2025-03-03T07:07:00Z">
                  <w:rPr>
                    <w:rFonts w:ascii="宋体"/>
                  </w:rPr>
                </w:rPrChange>
              </w:rPr>
              <w:t xml:space="preserve"> </w:t>
            </w:r>
            <w:ins w:id="397" w:author="Shao" w:date="2025-03-03T15:07:00Z" w16du:dateUtc="2025-03-03T07:07:00Z">
              <w:r w:rsidR="00E44280" w:rsidRPr="000B6B5A">
                <w:rPr>
                  <w:rFonts w:ascii="宋体" w:hint="eastAsia"/>
                </w:rPr>
                <w:t>市政供水</w:t>
              </w:r>
            </w:ins>
            <w:r w:rsidR="00E44280" w:rsidRPr="00D0495C">
              <w:rPr>
                <w:rFonts w:hint="eastAsia"/>
              </w:rPr>
              <w:t xml:space="preserve">Municipal water supply    </w:t>
            </w:r>
            <w:r w:rsidR="00E44280" w:rsidRPr="00D0495C">
              <w:rPr>
                <w:rPrChange w:id="398" w:author="Shao" w:date="2025-03-03T15:07:00Z" w16du:dateUtc="2025-03-03T07:07:00Z">
                  <w:rPr>
                    <w:rFonts w:ascii="宋体"/>
                  </w:rPr>
                </w:rPrChange>
              </w:rPr>
              <w:t xml:space="preserve"> </w:t>
            </w:r>
            <w:r w:rsidR="0075573E" w:rsidRPr="00EA7180">
              <w:fldChar w:fldCharType="begin">
                <w:ffData>
                  <w:name w:val="复选框型13"/>
                  <w:enabled/>
                  <w:calcOnExit w:val="0"/>
                  <w:checkBox>
                    <w:sizeAuto/>
                    <w:default w:val="0"/>
                  </w:checkBox>
                </w:ffData>
              </w:fldChar>
            </w:r>
            <w:r w:rsidR="00E44280" w:rsidRPr="00EA7180">
              <w:instrText xml:space="preserve"> FORMCHECKBOX </w:instrText>
            </w:r>
            <w:r w:rsidR="0075573E" w:rsidRPr="00EA7180">
              <w:fldChar w:fldCharType="separate"/>
            </w:r>
            <w:r w:rsidR="0075573E" w:rsidRPr="00EA7180">
              <w:fldChar w:fldCharType="end"/>
            </w:r>
            <w:r w:rsidR="00E44280" w:rsidRPr="00D0495C">
              <w:rPr>
                <w:rPrChange w:id="399" w:author="Shao" w:date="2025-03-03T15:07:00Z" w16du:dateUtc="2025-03-03T07:07:00Z">
                  <w:rPr>
                    <w:rFonts w:ascii="宋体"/>
                  </w:rPr>
                </w:rPrChange>
              </w:rPr>
              <w:t xml:space="preserve"> </w:t>
            </w:r>
            <w:ins w:id="400" w:author="Shao" w:date="2025-03-03T15:07:00Z" w16du:dateUtc="2025-03-03T07:07:00Z">
              <w:r w:rsidR="00E44280" w:rsidRPr="000B6B5A">
                <w:rPr>
                  <w:rFonts w:ascii="宋体" w:hint="eastAsia"/>
                </w:rPr>
                <w:t>其他（请说明）</w:t>
              </w:r>
              <w:r w:rsidR="00E44280" w:rsidRPr="00024C7C">
                <w:rPr>
                  <w:rFonts w:hint="eastAsia"/>
                </w:rPr>
                <w:t xml:space="preserve"> </w:t>
              </w:r>
            </w:ins>
            <w:r w:rsidR="00E44280" w:rsidRPr="00D0495C">
              <w:rPr>
                <w:rFonts w:hint="eastAsia"/>
              </w:rPr>
              <w:t>Other (please specify</w:t>
            </w:r>
            <w:r w:rsidR="0004652F">
              <w:rPr>
                <w:rFonts w:hint="eastAsia"/>
              </w:rPr>
              <w:t>)</w:t>
            </w:r>
            <w:r w:rsidR="0004652F" w:rsidRPr="000B6B5A">
              <w:rPr>
                <w:u w:val="single"/>
                <w:rPrChange w:id="401" w:author="Shao" w:date="2025-03-03T15:07:00Z" w16du:dateUtc="2025-03-03T07:07:00Z">
                  <w:rPr/>
                </w:rPrChange>
              </w:rPr>
              <w:t xml:space="preserve">   </w:t>
            </w:r>
            <w:r w:rsidR="0004652F">
              <w:rPr>
                <w:rFonts w:hint="eastAsia"/>
              </w:rPr>
              <w:t xml:space="preserve">     </w:t>
            </w:r>
          </w:p>
          <w:p w14:paraId="7334148C" w14:textId="6C4F99B7" w:rsidR="008B3AD2" w:rsidRPr="00D0495C" w:rsidRDefault="00DE4DAC">
            <w:pPr>
              <w:spacing w:line="360" w:lineRule="exact"/>
              <w:rPr>
                <w:rPrChange w:id="402" w:author="Shao" w:date="2025-03-03T15:07:00Z" w16du:dateUtc="2025-03-03T07:07:00Z">
                  <w:rPr>
                    <w:rFonts w:ascii="宋体"/>
                  </w:rPr>
                </w:rPrChange>
              </w:rPr>
            </w:pPr>
            <w:r w:rsidRPr="00D0495C">
              <w:rPr>
                <w:rFonts w:hint="eastAsia"/>
              </w:rPr>
              <w:t>3.</w:t>
            </w:r>
            <w:del w:id="403" w:author="Shao" w:date="2025-03-03T15:07:00Z" w16du:dateUtc="2025-03-03T07:07:00Z">
              <w:r w:rsidR="00FD3890" w:rsidRPr="00D0495C">
                <w:rPr>
                  <w:rFonts w:hint="eastAsia"/>
                </w:rPr>
                <w:delText xml:space="preserve"> </w:delText>
              </w:r>
            </w:del>
            <w:r w:rsidR="00FD3890" w:rsidRPr="00D0495C">
              <w:rPr>
                <w:rFonts w:hint="eastAsia"/>
              </w:rPr>
              <w:t>5.</w:t>
            </w:r>
            <w:r w:rsidR="00E44280" w:rsidRPr="00D0495C">
              <w:rPr>
                <w:rFonts w:hint="eastAsia"/>
              </w:rPr>
              <w:t>4</w:t>
            </w:r>
            <w:r w:rsidR="00E44280" w:rsidRPr="00D0495C">
              <w:rPr>
                <w:rPrChange w:id="404" w:author="Shao" w:date="2025-03-03T15:07:00Z" w16du:dateUtc="2025-03-03T07:07:00Z">
                  <w:rPr>
                    <w:rFonts w:ascii="宋体"/>
                  </w:rPr>
                </w:rPrChange>
              </w:rPr>
              <w:t xml:space="preserve"> </w:t>
            </w:r>
            <w:ins w:id="405" w:author="Shao" w:date="2025-03-03T15:07:00Z" w16du:dateUtc="2025-03-03T07:07:00Z">
              <w:r w:rsidR="00642099" w:rsidRPr="000B6B5A">
                <w:rPr>
                  <w:rFonts w:ascii="宋体" w:hint="eastAsia"/>
                </w:rPr>
                <w:t>采用何种灌溉方式：</w:t>
              </w:r>
            </w:ins>
            <w:r w:rsidR="00642099" w:rsidRPr="00D0495C">
              <w:rPr>
                <w:rFonts w:hint="eastAsia"/>
              </w:rPr>
              <w:t>What type of irrigation is used:</w:t>
            </w:r>
            <w:r w:rsidR="00642099" w:rsidRPr="00D0495C">
              <w:rPr>
                <w:rPrChange w:id="406" w:author="Shao" w:date="2025-03-03T15:07:00Z" w16du:dateUtc="2025-03-03T07:07:00Z">
                  <w:rPr>
                    <w:rFonts w:ascii="宋体"/>
                  </w:rPr>
                </w:rPrChange>
              </w:rPr>
              <w:t xml:space="preserve"> </w:t>
            </w:r>
            <w:r w:rsidR="0075573E" w:rsidRPr="00EA7180">
              <w:fldChar w:fldCharType="begin">
                <w:ffData>
                  <w:name w:val="复选框型13"/>
                  <w:enabled/>
                  <w:calcOnExit w:val="0"/>
                  <w:checkBox>
                    <w:sizeAuto/>
                    <w:default w:val="0"/>
                  </w:checkBox>
                </w:ffData>
              </w:fldChar>
            </w:r>
            <w:r w:rsidR="00642099" w:rsidRPr="00EA7180">
              <w:instrText xml:space="preserve"> FORMCHECKBOX </w:instrText>
            </w:r>
            <w:r w:rsidR="0075573E" w:rsidRPr="00EA7180">
              <w:fldChar w:fldCharType="separate"/>
            </w:r>
            <w:r w:rsidR="0075573E" w:rsidRPr="00EA7180">
              <w:fldChar w:fldCharType="end"/>
            </w:r>
            <w:r w:rsidR="00642099" w:rsidRPr="00D0495C">
              <w:rPr>
                <w:rPrChange w:id="407" w:author="Shao" w:date="2025-03-03T15:07:00Z" w16du:dateUtc="2025-03-03T07:07:00Z">
                  <w:rPr>
                    <w:rFonts w:ascii="宋体"/>
                  </w:rPr>
                </w:rPrChange>
              </w:rPr>
              <w:t xml:space="preserve"> </w:t>
            </w:r>
            <w:ins w:id="408" w:author="Shao" w:date="2025-03-03T15:07:00Z" w16du:dateUtc="2025-03-03T07:07:00Z">
              <w:r w:rsidR="00642099" w:rsidRPr="000B6B5A">
                <w:rPr>
                  <w:rFonts w:ascii="宋体" w:hint="eastAsia"/>
                </w:rPr>
                <w:t>不灌溉</w:t>
              </w:r>
            </w:ins>
            <w:r w:rsidR="00642099" w:rsidRPr="00D0495C">
              <w:rPr>
                <w:rFonts w:hint="eastAsia"/>
              </w:rPr>
              <w:t>No irrigation</w:t>
            </w:r>
            <w:r w:rsidR="00642099" w:rsidRPr="00D0495C">
              <w:rPr>
                <w:rPrChange w:id="409" w:author="Shao" w:date="2025-03-03T15:07:00Z" w16du:dateUtc="2025-03-03T07:07:00Z">
                  <w:rPr>
                    <w:rFonts w:ascii="宋体"/>
                  </w:rPr>
                </w:rPrChange>
              </w:rPr>
              <w:t xml:space="preserve">   </w:t>
            </w:r>
            <w:r w:rsidR="0075573E" w:rsidRPr="00EA7180">
              <w:fldChar w:fldCharType="begin">
                <w:ffData>
                  <w:name w:val="复选框型13"/>
                  <w:enabled/>
                  <w:calcOnExit w:val="0"/>
                  <w:checkBox>
                    <w:sizeAuto/>
                    <w:default w:val="0"/>
                  </w:checkBox>
                </w:ffData>
              </w:fldChar>
            </w:r>
            <w:r w:rsidR="0004652F" w:rsidRPr="00EA7180">
              <w:instrText xml:space="preserve"> FORMCHECKBOX </w:instrText>
            </w:r>
            <w:r w:rsidR="0075573E" w:rsidRPr="00EA7180">
              <w:fldChar w:fldCharType="separate"/>
            </w:r>
            <w:r w:rsidR="0075573E" w:rsidRPr="00EA7180">
              <w:fldChar w:fldCharType="end"/>
            </w:r>
            <w:r w:rsidR="0004652F">
              <w:rPr>
                <w:rFonts w:hint="eastAsia"/>
              </w:rPr>
              <w:t xml:space="preserve"> </w:t>
            </w:r>
            <w:ins w:id="410" w:author="Shao" w:date="2025-03-03T15:07:00Z" w16du:dateUtc="2025-03-03T07:07:00Z">
              <w:r w:rsidR="0004652F">
                <w:rPr>
                  <w:rFonts w:hint="eastAsia"/>
                </w:rPr>
                <w:t>漫灌</w:t>
              </w:r>
            </w:ins>
            <w:r w:rsidR="0004652F">
              <w:rPr>
                <w:rFonts w:hint="eastAsia"/>
              </w:rPr>
              <w:t xml:space="preserve">Diffuse irrigation </w:t>
            </w:r>
            <w:r w:rsidR="0075573E" w:rsidRPr="00EA7180">
              <w:fldChar w:fldCharType="begin">
                <w:ffData>
                  <w:name w:val="复选框型13"/>
                  <w:enabled/>
                  <w:calcOnExit w:val="0"/>
                  <w:checkBox>
                    <w:sizeAuto/>
                    <w:default w:val="0"/>
                  </w:checkBox>
                </w:ffData>
              </w:fldChar>
            </w:r>
            <w:r w:rsidR="00642099" w:rsidRPr="00EA7180">
              <w:instrText xml:space="preserve"> FORMCHECKBOX </w:instrText>
            </w:r>
            <w:r w:rsidR="0075573E" w:rsidRPr="00EA7180">
              <w:fldChar w:fldCharType="separate"/>
            </w:r>
            <w:r w:rsidR="0075573E" w:rsidRPr="00EA7180">
              <w:fldChar w:fldCharType="end"/>
            </w:r>
            <w:r w:rsidR="00642099" w:rsidRPr="00D0495C">
              <w:rPr>
                <w:rPrChange w:id="411" w:author="Shao" w:date="2025-03-03T15:07:00Z" w16du:dateUtc="2025-03-03T07:07:00Z">
                  <w:rPr>
                    <w:rFonts w:ascii="宋体"/>
                  </w:rPr>
                </w:rPrChange>
              </w:rPr>
              <w:t xml:space="preserve"> </w:t>
            </w:r>
            <w:ins w:id="412" w:author="Shao" w:date="2025-03-03T15:07:00Z" w16du:dateUtc="2025-03-03T07:07:00Z">
              <w:r w:rsidR="00642099" w:rsidRPr="000B6B5A">
                <w:rPr>
                  <w:rFonts w:ascii="宋体" w:hint="eastAsia"/>
                </w:rPr>
                <w:t>滴灌</w:t>
              </w:r>
            </w:ins>
            <w:r w:rsidR="00642099" w:rsidRPr="00D0495C">
              <w:rPr>
                <w:rFonts w:hint="eastAsia"/>
              </w:rPr>
              <w:t xml:space="preserve">Drip irrigation </w:t>
            </w:r>
            <w:r w:rsidR="00642099" w:rsidRPr="00D0495C">
              <w:rPr>
                <w:rPrChange w:id="413" w:author="Shao" w:date="2025-03-03T15:07:00Z" w16du:dateUtc="2025-03-03T07:07:00Z">
                  <w:rPr>
                    <w:rFonts w:ascii="宋体"/>
                  </w:rPr>
                </w:rPrChange>
              </w:rPr>
              <w:t xml:space="preserve">   </w:t>
            </w:r>
            <w:r w:rsidR="0075573E" w:rsidRPr="00EA7180">
              <w:fldChar w:fldCharType="begin">
                <w:ffData>
                  <w:name w:val="复选框型13"/>
                  <w:enabled/>
                  <w:calcOnExit w:val="0"/>
                  <w:checkBox>
                    <w:sizeAuto/>
                    <w:default w:val="0"/>
                  </w:checkBox>
                </w:ffData>
              </w:fldChar>
            </w:r>
            <w:r w:rsidR="00642099" w:rsidRPr="00EA7180">
              <w:instrText xml:space="preserve"> FORMCHECKBOX </w:instrText>
            </w:r>
            <w:r w:rsidR="0075573E" w:rsidRPr="00EA7180">
              <w:fldChar w:fldCharType="separate"/>
            </w:r>
            <w:r w:rsidR="0075573E" w:rsidRPr="00EA7180">
              <w:fldChar w:fldCharType="end"/>
            </w:r>
            <w:r w:rsidR="00642099" w:rsidRPr="00D0495C">
              <w:rPr>
                <w:rFonts w:hint="eastAsia"/>
              </w:rPr>
              <w:t xml:space="preserve"> </w:t>
            </w:r>
            <w:ins w:id="414" w:author="Shao" w:date="2025-03-03T15:07:00Z" w16du:dateUtc="2025-03-03T07:07:00Z">
              <w:r w:rsidR="00642099" w:rsidRPr="000B6B5A">
                <w:rPr>
                  <w:rFonts w:ascii="宋体" w:hint="eastAsia"/>
                </w:rPr>
                <w:t>喷灌</w:t>
              </w:r>
            </w:ins>
            <w:r w:rsidR="00642099" w:rsidRPr="00D0495C">
              <w:rPr>
                <w:rFonts w:hint="eastAsia"/>
              </w:rPr>
              <w:t xml:space="preserve">Sprinkler </w:t>
            </w:r>
            <w:r w:rsidR="00642099" w:rsidRPr="00024C7C">
              <w:rPr>
                <w:rFonts w:hint="eastAsia"/>
              </w:rPr>
              <w:t xml:space="preserve">irrigation    </w:t>
            </w:r>
            <w:r w:rsidR="0075573E" w:rsidRPr="00EA7180">
              <w:fldChar w:fldCharType="begin">
                <w:ffData>
                  <w:name w:val="复选框型13"/>
                  <w:enabled/>
                  <w:calcOnExit w:val="0"/>
                  <w:checkBox>
                    <w:sizeAuto/>
                    <w:default w:val="0"/>
                  </w:checkBox>
                </w:ffData>
              </w:fldChar>
            </w:r>
            <w:r w:rsidR="00642099" w:rsidRPr="00EA7180">
              <w:instrText xml:space="preserve"> FORMCHECKBOX </w:instrText>
            </w:r>
            <w:r w:rsidR="0075573E" w:rsidRPr="00EA7180">
              <w:fldChar w:fldCharType="separate"/>
            </w:r>
            <w:r w:rsidR="0075573E" w:rsidRPr="00EA7180">
              <w:fldChar w:fldCharType="end"/>
            </w:r>
            <w:r w:rsidR="00642099" w:rsidRPr="00D0495C">
              <w:rPr>
                <w:rPrChange w:id="415" w:author="Shao" w:date="2025-03-03T15:07:00Z" w16du:dateUtc="2025-03-03T07:07:00Z">
                  <w:rPr>
                    <w:rFonts w:ascii="宋体"/>
                  </w:rPr>
                </w:rPrChange>
              </w:rPr>
              <w:t xml:space="preserve"> </w:t>
            </w:r>
            <w:r w:rsidR="00642099" w:rsidRPr="000B6B5A">
              <w:rPr>
                <w:rFonts w:ascii="宋体" w:hint="eastAsia"/>
              </w:rPr>
              <w:t>渗灌</w:t>
            </w:r>
            <w:ins w:id="416" w:author="Shao" w:date="2025-03-03T15:07:00Z" w16du:dateUtc="2025-03-03T07:07:00Z">
              <w:r w:rsidR="00207B7F" w:rsidRPr="00207B7F">
                <w:t>Infiltration irrigation</w:t>
              </w:r>
            </w:ins>
            <w:r w:rsidR="00642099" w:rsidRPr="00024C7C">
              <w:t xml:space="preserve">  </w:t>
            </w:r>
            <w:r w:rsidR="0075573E" w:rsidRPr="00EA7180">
              <w:fldChar w:fldCharType="begin">
                <w:ffData>
                  <w:name w:val="复选框型13"/>
                  <w:enabled/>
                  <w:calcOnExit w:val="0"/>
                  <w:checkBox>
                    <w:sizeAuto/>
                    <w:default w:val="0"/>
                  </w:checkBox>
                </w:ffData>
              </w:fldChar>
            </w:r>
            <w:r w:rsidR="0004652F" w:rsidRPr="00EA7180">
              <w:instrText xml:space="preserve"> FORMCHECKBOX </w:instrText>
            </w:r>
            <w:r w:rsidR="0075573E" w:rsidRPr="00EA7180">
              <w:fldChar w:fldCharType="separate"/>
            </w:r>
            <w:r w:rsidR="0075573E" w:rsidRPr="00EA7180">
              <w:fldChar w:fldCharType="end"/>
            </w:r>
            <w:ins w:id="417" w:author="Shao" w:date="2025-03-03T15:07:00Z" w16du:dateUtc="2025-03-03T07:07:00Z">
              <w:r w:rsidR="00642099" w:rsidRPr="000B6B5A">
                <w:rPr>
                  <w:rFonts w:ascii="宋体" w:hint="eastAsia"/>
                </w:rPr>
                <w:t>其他（请说明）：</w:t>
              </w:r>
            </w:ins>
            <w:r w:rsidR="00642099" w:rsidRPr="00D0495C">
              <w:rPr>
                <w:rFonts w:hint="eastAsia"/>
              </w:rPr>
              <w:t xml:space="preserve"> Other (please specify)</w:t>
            </w:r>
          </w:p>
          <w:p w14:paraId="7A4CC548" w14:textId="77777777" w:rsidR="00B63DE6" w:rsidRDefault="00A76162">
            <w:pPr>
              <w:spacing w:line="360" w:lineRule="exact"/>
              <w:rPr>
                <w:u w:val="single"/>
              </w:rPr>
            </w:pPr>
            <w:ins w:id="418" w:author="Shao" w:date="2025-03-03T15:07:00Z" w16du:dateUtc="2025-03-03T07:07:00Z">
              <w:r w:rsidRPr="00396AA5">
                <w:rPr>
                  <w:szCs w:val="21"/>
                </w:rPr>
                <w:t xml:space="preserve">3.5.5 </w:t>
              </w:r>
              <w:r w:rsidR="000F3A7D">
                <w:rPr>
                  <w:rFonts w:hint="eastAsia"/>
                  <w:szCs w:val="21"/>
                </w:rPr>
                <w:t>是否</w:t>
              </w:r>
              <w:r w:rsidR="00390042">
                <w:rPr>
                  <w:rFonts w:ascii="宋体" w:hint="eastAsia"/>
                </w:rPr>
                <w:t>使用盆栽方式（容器）种植</w:t>
              </w:r>
              <w:r w:rsidR="005D2336" w:rsidRPr="001247D7">
                <w:t>If potting method (container) is used for cultivation</w:t>
              </w:r>
              <w:r w:rsidR="00390042">
                <w:rPr>
                  <w:rFonts w:ascii="宋体" w:hint="eastAsia"/>
                </w:rPr>
                <w:t>?</w:t>
              </w:r>
              <w:r w:rsidR="00390042">
                <w:rPr>
                  <w:rFonts w:hint="eastAsia"/>
                </w:rPr>
                <w:t xml:space="preserve"> </w:t>
              </w:r>
              <w:r w:rsidR="00390042">
                <w:t xml:space="preserve"> </w:t>
              </w:r>
              <w:r w:rsidRPr="00EA7180">
                <w:fldChar w:fldCharType="begin">
                  <w:ffData>
                    <w:name w:val=""/>
                    <w:enabled/>
                    <w:calcOnExit w:val="0"/>
                    <w:checkBox>
                      <w:sizeAuto/>
                      <w:default w:val="0"/>
                    </w:checkBox>
                  </w:ffData>
                </w:fldChar>
              </w:r>
              <w:r w:rsidR="00390042" w:rsidRPr="00EA7180">
                <w:instrText xml:space="preserve"> FORMCHECKBOX </w:instrText>
              </w:r>
              <w:r w:rsidRPr="00EA7180">
                <w:fldChar w:fldCharType="separate"/>
              </w:r>
              <w:r w:rsidRPr="00EA7180">
                <w:fldChar w:fldCharType="end"/>
              </w:r>
              <w:r w:rsidR="00390042" w:rsidRPr="000B6B5A">
                <w:rPr>
                  <w:rFonts w:ascii="宋体"/>
                </w:rPr>
                <w:t xml:space="preserve"> </w:t>
              </w:r>
              <w:r w:rsidR="00390042" w:rsidRPr="000B6B5A">
                <w:rPr>
                  <w:rFonts w:ascii="宋体" w:hint="eastAsia"/>
                </w:rPr>
                <w:t>是</w:t>
              </w:r>
              <w:r w:rsidR="005D2336" w:rsidRPr="001247D7">
                <w:t>Yes</w:t>
              </w:r>
              <w:r w:rsidR="00390042" w:rsidRPr="000B6B5A">
                <w:rPr>
                  <w:rFonts w:ascii="宋体"/>
                </w:rPr>
                <w:t xml:space="preserve"> </w:t>
              </w:r>
              <w:r w:rsidRPr="00EA7180">
                <w:fldChar w:fldCharType="begin">
                  <w:ffData>
                    <w:name w:val=""/>
                    <w:enabled/>
                    <w:calcOnExit w:val="0"/>
                    <w:checkBox>
                      <w:sizeAuto/>
                      <w:default w:val="0"/>
                    </w:checkBox>
                  </w:ffData>
                </w:fldChar>
              </w:r>
              <w:r w:rsidR="00390042" w:rsidRPr="00EA7180">
                <w:instrText xml:space="preserve"> FORMCHECKBOX </w:instrText>
              </w:r>
              <w:r w:rsidRPr="00EA7180">
                <w:fldChar w:fldCharType="separate"/>
              </w:r>
              <w:r w:rsidRPr="00EA7180">
                <w:fldChar w:fldCharType="end"/>
              </w:r>
              <w:r w:rsidR="00390042" w:rsidRPr="000B6B5A">
                <w:rPr>
                  <w:rFonts w:ascii="宋体"/>
                </w:rPr>
                <w:t xml:space="preserve"> </w:t>
              </w:r>
              <w:r w:rsidR="00390042" w:rsidRPr="000B6B5A">
                <w:rPr>
                  <w:rFonts w:ascii="宋体" w:hint="eastAsia"/>
                </w:rPr>
                <w:t>否</w:t>
              </w:r>
              <w:r w:rsidR="005D2336" w:rsidRPr="001247D7">
                <w:t>No</w:t>
              </w:r>
              <w:r w:rsidR="00390042">
                <w:rPr>
                  <w:rFonts w:hint="eastAsia"/>
                </w:rPr>
                <w:t>；如是，请描述栽培作物及其生长阶段，以及使用的盆栽土壤或基质成分</w:t>
              </w:r>
              <w:r w:rsidR="005D2336" w:rsidRPr="001247D7">
                <w:t>if yes, please describe the cultivated crop and its growth stage, and the potting soil or substrate composition used</w:t>
              </w:r>
              <w:r w:rsidR="00390042">
                <w:rPr>
                  <w:rFonts w:hint="eastAsia"/>
                </w:rPr>
                <w:t>：</w:t>
              </w:r>
              <w:r w:rsidR="00390042">
                <w:rPr>
                  <w:rFonts w:hint="eastAsia"/>
                  <w:u w:val="single"/>
                </w:rPr>
                <w:t xml:space="preserve">                      </w:t>
              </w:r>
              <w:r w:rsidR="00D0495C">
                <w:rPr>
                  <w:rFonts w:hint="eastAsia"/>
                  <w:u w:val="single"/>
                </w:rPr>
                <w:t xml:space="preserve">                          </w:t>
              </w:r>
            </w:ins>
          </w:p>
          <w:p w14:paraId="3005401D" w14:textId="7534812E" w:rsidR="001247D7" w:rsidRPr="00D0495C" w:rsidRDefault="00D0495C">
            <w:pPr>
              <w:spacing w:line="360" w:lineRule="exact"/>
              <w:rPr>
                <w:u w:val="single"/>
              </w:rPr>
            </w:pPr>
            <w:ins w:id="419" w:author="Shao" w:date="2025-03-03T15:07:00Z" w16du:dateUtc="2025-03-03T07:07:00Z">
              <w:r>
                <w:rPr>
                  <w:rFonts w:hint="eastAsia"/>
                  <w:u w:val="single"/>
                </w:rPr>
                <w:lastRenderedPageBreak/>
                <w:t xml:space="preserve">        </w:t>
              </w:r>
            </w:ins>
          </w:p>
        </w:tc>
      </w:tr>
      <w:tr w:rsidR="00B63DE6" w:rsidRPr="00B63DE6" w14:paraId="57D56289" w14:textId="77777777" w:rsidTr="00B63DE6">
        <w:trPr>
          <w:trHeight w:val="1065"/>
          <w:jc w:val="center"/>
        </w:trPr>
        <w:tc>
          <w:tcPr>
            <w:tcW w:w="10726" w:type="dxa"/>
            <w:gridSpan w:val="18"/>
            <w:shd w:val="clear" w:color="auto" w:fill="F2F2F2" w:themeFill="background1" w:themeFillShade="F2"/>
          </w:tcPr>
          <w:p w14:paraId="6C82B8F6" w14:textId="77777777" w:rsidR="00B63DE6" w:rsidRPr="00B63DE6" w:rsidRDefault="00B63DE6" w:rsidP="00B63DE6">
            <w:pPr>
              <w:spacing w:line="360" w:lineRule="exact"/>
              <w:rPr>
                <w:b/>
              </w:rPr>
            </w:pPr>
            <w:r w:rsidRPr="00B63DE6">
              <w:rPr>
                <w:rFonts w:hint="eastAsia"/>
                <w:b/>
              </w:rPr>
              <w:lastRenderedPageBreak/>
              <w:t>仅限检查员填写：</w:t>
            </w:r>
            <w:ins w:id="420" w:author="Shao" w:date="2025-03-03T15:07:00Z" w16du:dateUtc="2025-03-03T07:07:00Z">
              <w:r w:rsidRPr="00B63DE6">
                <w:rPr>
                  <w:rFonts w:hint="eastAsia"/>
                  <w:b/>
                </w:rPr>
                <w:t>Inspectors only:</w:t>
              </w:r>
            </w:ins>
          </w:p>
          <w:p w14:paraId="6DFEAEC0" w14:textId="77777777" w:rsidR="00B63DE6" w:rsidRPr="00B63DE6" w:rsidRDefault="00B63DE6" w:rsidP="00B63DE6">
            <w:pPr>
              <w:spacing w:line="360" w:lineRule="exact"/>
              <w:rPr>
                <w:b/>
              </w:rPr>
            </w:pPr>
            <w:r w:rsidRPr="00B63DE6">
              <w:rPr>
                <w:rFonts w:hint="eastAsia"/>
                <w:b/>
              </w:rPr>
              <w:t>现场检查是否与以上描述的情况一致？</w:t>
            </w:r>
            <w:ins w:id="421" w:author="Shao" w:date="2025-03-03T15:07:00Z" w16du:dateUtc="2025-03-03T07:07:00Z">
              <w:r w:rsidRPr="00B63DE6">
                <w:rPr>
                  <w:rFonts w:hint="eastAsia"/>
                  <w:b/>
                </w:rPr>
                <w:t xml:space="preserve">Is the on-site inspection consistent with the above description? </w:t>
              </w:r>
            </w:ins>
          </w:p>
          <w:p w14:paraId="5E82DF7A" w14:textId="77777777" w:rsidR="00B63DE6" w:rsidRPr="00B63DE6" w:rsidRDefault="00B63DE6" w:rsidP="00B63DE6">
            <w:pPr>
              <w:spacing w:line="360" w:lineRule="exact"/>
              <w:rPr>
                <w:b/>
              </w:rPr>
            </w:pPr>
            <w:r w:rsidRPr="00B63DE6">
              <w:rPr>
                <w:b/>
              </w:rPr>
              <w:fldChar w:fldCharType="begin">
                <w:ffData>
                  <w:name w:val="复选框型6"/>
                  <w:enabled/>
                  <w:calcOnExit w:val="0"/>
                  <w:checkBox>
                    <w:sizeAuto/>
                    <w:default w:val="0"/>
                  </w:checkBox>
                </w:ffData>
              </w:fldChar>
            </w:r>
            <w:r w:rsidRPr="00B63DE6">
              <w:rPr>
                <w:b/>
              </w:rPr>
              <w:instrText xml:space="preserve"> FORMCHECKBOX </w:instrText>
            </w:r>
            <w:r w:rsidRPr="00B63DE6">
              <w:rPr>
                <w:b/>
              </w:rPr>
            </w:r>
            <w:r w:rsidRPr="00B63DE6">
              <w:rPr>
                <w:b/>
              </w:rPr>
              <w:fldChar w:fldCharType="separate"/>
            </w:r>
            <w:r w:rsidRPr="00B63DE6">
              <w:rPr>
                <w:b/>
              </w:rPr>
              <w:fldChar w:fldCharType="end"/>
            </w:r>
            <w:r w:rsidRPr="00B63DE6">
              <w:rPr>
                <w:rFonts w:hint="eastAsia"/>
                <w:b/>
              </w:rPr>
              <w:t>是</w:t>
            </w:r>
            <w:ins w:id="422" w:author="Shao" w:date="2025-03-03T15:07:00Z" w16du:dateUtc="2025-03-03T07:07:00Z">
              <w:r w:rsidRPr="00B63DE6">
                <w:rPr>
                  <w:rFonts w:hint="eastAsia"/>
                  <w:b/>
                </w:rPr>
                <w:t>Yes</w:t>
              </w:r>
            </w:ins>
            <w:r w:rsidRPr="00B63DE6">
              <w:rPr>
                <w:rFonts w:hint="eastAsia"/>
                <w:b/>
              </w:rPr>
              <w:t xml:space="preserve"> </w:t>
            </w:r>
            <w:r w:rsidRPr="00B63DE6">
              <w:rPr>
                <w:b/>
              </w:rPr>
              <w:fldChar w:fldCharType="begin">
                <w:ffData>
                  <w:name w:val="复选框型6"/>
                  <w:enabled/>
                  <w:calcOnExit w:val="0"/>
                  <w:checkBox>
                    <w:sizeAuto/>
                    <w:default w:val="0"/>
                  </w:checkBox>
                </w:ffData>
              </w:fldChar>
            </w:r>
            <w:r w:rsidRPr="00B63DE6">
              <w:rPr>
                <w:b/>
              </w:rPr>
              <w:instrText xml:space="preserve"> FORMCHECKBOX </w:instrText>
            </w:r>
            <w:r w:rsidRPr="00B63DE6">
              <w:rPr>
                <w:b/>
              </w:rPr>
            </w:r>
            <w:r w:rsidRPr="00B63DE6">
              <w:rPr>
                <w:b/>
              </w:rPr>
              <w:fldChar w:fldCharType="separate"/>
            </w:r>
            <w:r w:rsidRPr="00B63DE6">
              <w:rPr>
                <w:b/>
              </w:rPr>
              <w:fldChar w:fldCharType="end"/>
            </w:r>
            <w:r w:rsidRPr="00B63DE6">
              <w:rPr>
                <w:rFonts w:hint="eastAsia"/>
                <w:b/>
              </w:rPr>
              <w:t>否</w:t>
            </w:r>
            <w:ins w:id="423" w:author="Shao" w:date="2025-03-03T15:07:00Z" w16du:dateUtc="2025-03-03T07:07:00Z">
              <w:r w:rsidRPr="00B63DE6">
                <w:rPr>
                  <w:rFonts w:hint="eastAsia"/>
                  <w:b/>
                </w:rPr>
                <w:t>No</w:t>
              </w:r>
            </w:ins>
            <w:r w:rsidRPr="00B63DE6">
              <w:rPr>
                <w:rFonts w:hint="eastAsia"/>
                <w:b/>
              </w:rPr>
              <w:t xml:space="preserve"> </w:t>
            </w:r>
            <w:r w:rsidRPr="00B63DE6">
              <w:rPr>
                <w:b/>
              </w:rPr>
              <w:fldChar w:fldCharType="begin">
                <w:ffData>
                  <w:name w:val="复选框型6"/>
                  <w:enabled/>
                  <w:calcOnExit w:val="0"/>
                  <w:checkBox>
                    <w:sizeAuto/>
                    <w:default w:val="0"/>
                  </w:checkBox>
                </w:ffData>
              </w:fldChar>
            </w:r>
            <w:r w:rsidRPr="00B63DE6">
              <w:rPr>
                <w:b/>
              </w:rPr>
              <w:instrText xml:space="preserve"> FORMCHECKBOX </w:instrText>
            </w:r>
            <w:r w:rsidRPr="00B63DE6">
              <w:rPr>
                <w:b/>
              </w:rPr>
            </w:r>
            <w:r w:rsidRPr="00B63DE6">
              <w:rPr>
                <w:b/>
              </w:rPr>
              <w:fldChar w:fldCharType="separate"/>
            </w:r>
            <w:r w:rsidRPr="00B63DE6">
              <w:rPr>
                <w:b/>
              </w:rPr>
              <w:fldChar w:fldCharType="end"/>
            </w:r>
            <w:r w:rsidRPr="00B63DE6">
              <w:rPr>
                <w:b/>
              </w:rPr>
              <w:t>无关</w:t>
            </w:r>
            <w:ins w:id="424" w:author="Shao" w:date="2025-03-03T15:07:00Z" w16du:dateUtc="2025-03-03T07:07:00Z">
              <w:r w:rsidRPr="00B63DE6">
                <w:rPr>
                  <w:rFonts w:hint="eastAsia"/>
                  <w:b/>
                </w:rPr>
                <w:t>N/A.</w:t>
              </w:r>
            </w:ins>
          </w:p>
          <w:p w14:paraId="5DC44288" w14:textId="77777777" w:rsidR="00B63DE6" w:rsidRPr="00B63DE6" w:rsidRDefault="00B63DE6" w:rsidP="00B63DE6">
            <w:pPr>
              <w:spacing w:line="360" w:lineRule="exact"/>
              <w:rPr>
                <w:ins w:id="425" w:author="Shao" w:date="2025-03-03T15:07:00Z" w16du:dateUtc="2025-03-03T07:07:00Z"/>
                <w:b/>
              </w:rPr>
            </w:pPr>
            <w:r w:rsidRPr="00B63DE6">
              <w:rPr>
                <w:rFonts w:hint="eastAsia"/>
                <w:b/>
              </w:rPr>
              <w:t>检查记录：</w:t>
            </w:r>
            <w:ins w:id="426" w:author="Shao" w:date="2025-03-03T15:07:00Z" w16du:dateUtc="2025-03-03T07:07:00Z">
              <w:r w:rsidRPr="00B63DE6">
                <w:rPr>
                  <w:rFonts w:hint="eastAsia"/>
                  <w:b/>
                </w:rPr>
                <w:t>Inspection records:</w:t>
              </w:r>
            </w:ins>
          </w:p>
          <w:p w14:paraId="1911B83B" w14:textId="77777777" w:rsidR="00B63DE6" w:rsidRPr="00B63DE6" w:rsidRDefault="00B63DE6">
            <w:pPr>
              <w:spacing w:line="360" w:lineRule="exact"/>
              <w:rPr>
                <w:b/>
              </w:rPr>
            </w:pPr>
          </w:p>
        </w:tc>
      </w:tr>
      <w:tr w:rsidR="00642099" w:rsidRPr="00642099" w14:paraId="5E31B3F1" w14:textId="77777777" w:rsidTr="002D13CD">
        <w:trPr>
          <w:trHeight w:val="2687"/>
          <w:jc w:val="center"/>
          <w:trPrChange w:id="427" w:author="Shao" w:date="2025-03-03T15:07:00Z" w16du:dateUtc="2025-03-03T07:07:00Z">
            <w:trPr>
              <w:gridAfter w:val="0"/>
              <w:trHeight w:val="2687"/>
              <w:jc w:val="center"/>
            </w:trPr>
          </w:trPrChange>
        </w:trPr>
        <w:tc>
          <w:tcPr>
            <w:tcW w:w="10726" w:type="dxa"/>
            <w:gridSpan w:val="18"/>
            <w:tcPrChange w:id="428" w:author="Shao" w:date="2025-03-03T15:07:00Z" w16du:dateUtc="2025-03-03T07:07:00Z">
              <w:tcPr>
                <w:tcW w:w="10404" w:type="dxa"/>
                <w:gridSpan w:val="29"/>
              </w:tcPr>
            </w:tcPrChange>
          </w:tcPr>
          <w:p w14:paraId="6B52EAC6" w14:textId="5C52071C" w:rsidR="00642099" w:rsidRPr="000B6B5A" w:rsidRDefault="007A797B" w:rsidP="000B6B5A">
            <w:pPr>
              <w:spacing w:line="360" w:lineRule="exact"/>
              <w:rPr>
                <w:b/>
              </w:rPr>
            </w:pPr>
            <w:r>
              <w:rPr>
                <w:rFonts w:hint="eastAsia"/>
                <w:b/>
              </w:rPr>
              <w:t>3.</w:t>
            </w:r>
            <w:r w:rsidR="00D36225">
              <w:rPr>
                <w:rFonts w:hint="eastAsia"/>
                <w:b/>
              </w:rPr>
              <w:t>6</w:t>
            </w:r>
            <w:r w:rsidR="00D36225" w:rsidRPr="000B6B5A">
              <w:rPr>
                <w:rFonts w:hint="eastAsia"/>
                <w:b/>
              </w:rPr>
              <w:t xml:space="preserve"> </w:t>
            </w:r>
            <w:r w:rsidR="00642099" w:rsidRPr="000B6B5A">
              <w:rPr>
                <w:rFonts w:hint="eastAsia"/>
                <w:b/>
              </w:rPr>
              <w:t>土肥管理</w:t>
            </w:r>
            <w:ins w:id="429" w:author="Shao" w:date="2025-03-03T15:07:00Z" w16du:dateUtc="2025-03-03T07:07:00Z">
              <w:r w:rsidR="005D2336" w:rsidRPr="000B6B5A">
                <w:rPr>
                  <w:rFonts w:hint="eastAsia"/>
                  <w:b/>
                </w:rPr>
                <w:t>Soil and fertilizer management</w:t>
              </w:r>
            </w:ins>
          </w:p>
          <w:p w14:paraId="362EC3A5" w14:textId="36F52FA0" w:rsidR="00207B7F" w:rsidRDefault="003C6841">
            <w:pPr>
              <w:spacing w:before="60" w:line="360" w:lineRule="exact"/>
              <w:jc w:val="left"/>
              <w:rPr>
                <w:ins w:id="430" w:author="Shao" w:date="2025-03-03T15:07:00Z" w16du:dateUtc="2025-03-03T07:07:00Z"/>
                <w:rFonts w:cs="宋体"/>
                <w:b/>
                <w:bCs/>
              </w:rPr>
            </w:pPr>
            <w:r>
              <w:rPr>
                <w:rFonts w:hint="eastAsia"/>
              </w:rPr>
              <w:t>3.</w:t>
            </w:r>
            <w:r w:rsidR="00D36225">
              <w:rPr>
                <w:rFonts w:hint="eastAsia"/>
              </w:rPr>
              <w:t>6</w:t>
            </w:r>
            <w:r w:rsidR="00D94FA8" w:rsidRPr="000B6B5A">
              <w:rPr>
                <w:rFonts w:cs="宋体" w:hint="eastAsia"/>
                <w:bCs/>
              </w:rPr>
              <w:t xml:space="preserve">.1 </w:t>
            </w:r>
            <w:r w:rsidR="00CD652E" w:rsidRPr="000B6B5A">
              <w:rPr>
                <w:rFonts w:cs="宋体" w:hint="eastAsia"/>
                <w:caps/>
              </w:rPr>
              <w:t>生产</w:t>
            </w:r>
            <w:r w:rsidR="00D94FA8" w:rsidRPr="000B6B5A">
              <w:rPr>
                <w:rFonts w:cs="宋体" w:hint="eastAsia"/>
                <w:caps/>
              </w:rPr>
              <w:t>单元采取</w:t>
            </w:r>
            <w:r w:rsidR="00CD652E" w:rsidRPr="000B6B5A">
              <w:rPr>
                <w:rFonts w:cs="宋体" w:hint="eastAsia"/>
                <w:caps/>
              </w:rPr>
              <w:t>何种措施</w:t>
            </w:r>
            <w:r w:rsidR="00D94FA8" w:rsidRPr="000B6B5A">
              <w:rPr>
                <w:rFonts w:cs="宋体" w:hint="eastAsia"/>
                <w:caps/>
              </w:rPr>
              <w:t>维持和提高土壤肥力</w:t>
            </w:r>
            <w:r w:rsidR="00CD652E" w:rsidRPr="000B6B5A">
              <w:rPr>
                <w:rFonts w:cs="宋体" w:hint="eastAsia"/>
                <w:caps/>
              </w:rPr>
              <w:t>？</w:t>
            </w:r>
            <w:ins w:id="431" w:author="Shao" w:date="2025-03-03T15:07:00Z" w16du:dateUtc="2025-03-03T07:07:00Z">
              <w:r w:rsidR="00D94FA8" w:rsidRPr="000B6B5A">
                <w:rPr>
                  <w:rFonts w:cs="宋体" w:hint="eastAsia"/>
                  <w:bCs/>
                </w:rPr>
                <w:t xml:space="preserve"> </w:t>
              </w:r>
              <w:r w:rsidR="00207B7F" w:rsidRPr="00207B7F">
                <w:rPr>
                  <w:rFonts w:cs="宋体"/>
                  <w:bCs/>
                </w:rPr>
                <w:t>What measures are taken in production units to maintain and improve soil fertility?</w:t>
              </w:r>
            </w:ins>
          </w:p>
          <w:p w14:paraId="59B55EA6" w14:textId="77777777" w:rsidR="005D2336" w:rsidRDefault="0075573E" w:rsidP="005D2336">
            <w:pPr>
              <w:tabs>
                <w:tab w:val="left" w:pos="2385"/>
                <w:tab w:val="left" w:pos="7513"/>
              </w:tabs>
              <w:spacing w:line="360" w:lineRule="exact"/>
              <w:jc w:val="left"/>
              <w:rPr>
                <w:rFonts w:cs="宋体"/>
              </w:rPr>
            </w:pPr>
            <w:r w:rsidRPr="00EA7180">
              <w:fldChar w:fldCharType="begin">
                <w:ffData>
                  <w:name w:val=""/>
                  <w:enabled/>
                  <w:calcOnExit w:val="0"/>
                  <w:checkBox>
                    <w:sizeAuto/>
                    <w:default w:val="0"/>
                  </w:checkBox>
                </w:ffData>
              </w:fldChar>
            </w:r>
            <w:r w:rsidR="00DE4DAC" w:rsidRPr="00EA7180">
              <w:instrText xml:space="preserve"> FORMCHECKBOX </w:instrText>
            </w:r>
            <w:r w:rsidRPr="00EA7180">
              <w:fldChar w:fldCharType="separate"/>
            </w:r>
            <w:r w:rsidRPr="00EA7180">
              <w:fldChar w:fldCharType="end"/>
            </w:r>
            <w:r w:rsidR="00DE4DAC" w:rsidRPr="000B6B5A">
              <w:rPr>
                <w:rFonts w:cs="宋体"/>
              </w:rPr>
              <w:t xml:space="preserve"> </w:t>
            </w:r>
            <w:r w:rsidR="00D94FA8" w:rsidRPr="000B6B5A">
              <w:rPr>
                <w:rFonts w:cs="宋体" w:hint="eastAsia"/>
              </w:rPr>
              <w:t>作物轮作</w:t>
            </w:r>
            <w:ins w:id="432" w:author="Shao" w:date="2025-03-03T15:07:00Z" w16du:dateUtc="2025-03-03T07:07:00Z">
              <w:r w:rsidR="00DE4DAC" w:rsidRPr="000B6B5A">
                <w:rPr>
                  <w:rFonts w:cs="宋体"/>
                </w:rPr>
                <w:t xml:space="preserve">Crop </w:t>
              </w:r>
              <w:r w:rsidR="00DE4DAC" w:rsidRPr="000B6B5A">
                <w:rPr>
                  <w:rFonts w:cs="宋体" w:hint="eastAsia"/>
                </w:rPr>
                <w:t>rotation</w:t>
              </w:r>
            </w:ins>
            <w:r w:rsidR="00DE4DAC" w:rsidRPr="000B6B5A">
              <w:rPr>
                <w:rFonts w:cs="宋体" w:hint="eastAsia"/>
              </w:rPr>
              <w:t xml:space="preserve">     </w:t>
            </w:r>
            <w:r w:rsidRPr="00EA7180">
              <w:fldChar w:fldCharType="begin">
                <w:ffData>
                  <w:name w:val=""/>
                  <w:enabled/>
                  <w:calcOnExit w:val="0"/>
                  <w:checkBox>
                    <w:sizeAuto/>
                    <w:default w:val="0"/>
                  </w:checkBox>
                </w:ffData>
              </w:fldChar>
            </w:r>
            <w:r w:rsidR="00DE4DAC" w:rsidRPr="00EA7180">
              <w:instrText xml:space="preserve"> FORMCHECKBOX </w:instrText>
            </w:r>
            <w:r w:rsidRPr="00EA7180">
              <w:fldChar w:fldCharType="separate"/>
            </w:r>
            <w:r w:rsidRPr="00EA7180">
              <w:fldChar w:fldCharType="end"/>
            </w:r>
            <w:r w:rsidR="00330B5F" w:rsidRPr="000B6B5A">
              <w:rPr>
                <w:rFonts w:cs="宋体" w:hint="eastAsia"/>
              </w:rPr>
              <w:t xml:space="preserve"> </w:t>
            </w:r>
            <w:ins w:id="433" w:author="Shao" w:date="2025-03-03T15:07:00Z" w16du:dateUtc="2025-03-03T07:07:00Z">
              <w:r w:rsidR="00D94FA8" w:rsidRPr="000B6B5A">
                <w:rPr>
                  <w:rFonts w:cs="宋体" w:hint="eastAsia"/>
                </w:rPr>
                <w:t>间作</w:t>
              </w:r>
              <w:r w:rsidR="00D94FA8" w:rsidRPr="000B6B5A">
                <w:rPr>
                  <w:rFonts w:cs="宋体" w:hint="eastAsia"/>
                </w:rPr>
                <w:t>/</w:t>
              </w:r>
              <w:r w:rsidR="00D94FA8" w:rsidRPr="000B6B5A">
                <w:rPr>
                  <w:rFonts w:cs="宋体" w:hint="eastAsia"/>
                </w:rPr>
                <w:t>套种</w:t>
              </w:r>
              <w:r w:rsidR="00D94FA8" w:rsidRPr="000B6B5A">
                <w:rPr>
                  <w:rFonts w:cs="宋体" w:hint="eastAsia"/>
                </w:rPr>
                <w:t xml:space="preserve"> </w:t>
              </w:r>
            </w:ins>
            <w:r w:rsidR="00330B5F" w:rsidRPr="000B6B5A">
              <w:rPr>
                <w:rFonts w:cs="宋体" w:hint="eastAsia"/>
              </w:rPr>
              <w:t xml:space="preserve">Intercropping      </w:t>
            </w:r>
            <w:r w:rsidRPr="00EA7180">
              <w:fldChar w:fldCharType="begin">
                <w:ffData>
                  <w:name w:val=""/>
                  <w:enabled/>
                  <w:calcOnExit w:val="0"/>
                  <w:checkBox>
                    <w:sizeAuto/>
                    <w:default w:val="0"/>
                  </w:checkBox>
                </w:ffData>
              </w:fldChar>
            </w:r>
            <w:r w:rsidR="00DE4DAC" w:rsidRPr="00EA7180">
              <w:instrText xml:space="preserve"> FORMCHECKBOX </w:instrText>
            </w:r>
            <w:r w:rsidRPr="00EA7180">
              <w:fldChar w:fldCharType="separate"/>
            </w:r>
            <w:r w:rsidRPr="00EA7180">
              <w:fldChar w:fldCharType="end"/>
            </w:r>
            <w:r w:rsidR="00DE4DAC" w:rsidRPr="000B6B5A">
              <w:rPr>
                <w:rFonts w:cs="宋体" w:hint="eastAsia"/>
              </w:rPr>
              <w:t xml:space="preserve"> </w:t>
            </w:r>
            <w:r w:rsidR="00CD652E" w:rsidRPr="000B6B5A">
              <w:rPr>
                <w:rFonts w:cs="宋体" w:hint="eastAsia"/>
              </w:rPr>
              <w:t>秸秆还田</w:t>
            </w:r>
            <w:r w:rsidR="00D94FA8" w:rsidRPr="000B6B5A">
              <w:rPr>
                <w:rFonts w:cs="宋体" w:hint="eastAsia"/>
              </w:rPr>
              <w:t xml:space="preserve"> </w:t>
            </w:r>
            <w:ins w:id="434" w:author="Shao" w:date="2025-03-03T15:07:00Z" w16du:dateUtc="2025-03-03T07:07:00Z">
              <w:r w:rsidR="00DE4DAC" w:rsidRPr="000B6B5A">
                <w:rPr>
                  <w:rFonts w:cs="宋体" w:hint="eastAsia"/>
                </w:rPr>
                <w:t>Straw return</w:t>
              </w:r>
            </w:ins>
            <w:r w:rsidR="00DE4DAC" w:rsidRPr="000B6B5A">
              <w:rPr>
                <w:rFonts w:cs="宋体" w:hint="eastAsia"/>
              </w:rPr>
              <w:t xml:space="preserve">      </w:t>
            </w:r>
          </w:p>
          <w:p w14:paraId="784A95FB" w14:textId="21D37122" w:rsidR="005D2336" w:rsidRDefault="0075573E" w:rsidP="005D2336">
            <w:pPr>
              <w:tabs>
                <w:tab w:val="left" w:pos="2385"/>
                <w:tab w:val="left" w:pos="7513"/>
              </w:tabs>
              <w:spacing w:line="360" w:lineRule="exact"/>
              <w:jc w:val="left"/>
              <w:rPr>
                <w:rFonts w:cs="宋体"/>
              </w:rPr>
            </w:pPr>
            <w:r w:rsidRPr="00EA7180">
              <w:fldChar w:fldCharType="begin">
                <w:ffData>
                  <w:name w:val=""/>
                  <w:enabled/>
                  <w:calcOnExit w:val="0"/>
                  <w:checkBox>
                    <w:sizeAuto/>
                    <w:default w:val="0"/>
                  </w:checkBox>
                </w:ffData>
              </w:fldChar>
            </w:r>
            <w:r w:rsidR="00DE4DAC" w:rsidRPr="00EA7180">
              <w:instrText xml:space="preserve"> FORMCHECKBOX </w:instrText>
            </w:r>
            <w:r w:rsidRPr="00EA7180">
              <w:fldChar w:fldCharType="separate"/>
            </w:r>
            <w:r w:rsidRPr="00EA7180">
              <w:fldChar w:fldCharType="end"/>
            </w:r>
            <w:r w:rsidR="00330B5F" w:rsidRPr="000B6B5A">
              <w:rPr>
                <w:rFonts w:cs="宋体" w:hint="eastAsia"/>
              </w:rPr>
              <w:t xml:space="preserve"> </w:t>
            </w:r>
            <w:ins w:id="435" w:author="Shao" w:date="2025-03-03T15:07:00Z" w16du:dateUtc="2025-03-03T07:07:00Z">
              <w:r w:rsidR="00330B5F" w:rsidRPr="000B6B5A">
                <w:rPr>
                  <w:rFonts w:cs="宋体" w:hint="eastAsia"/>
                </w:rPr>
                <w:t>绿肥作物翻埋</w:t>
              </w:r>
            </w:ins>
            <w:r w:rsidR="00330B5F" w:rsidRPr="000B6B5A">
              <w:rPr>
                <w:rFonts w:cs="宋体" w:hint="eastAsia"/>
              </w:rPr>
              <w:t>Green manure crop turning and burying</w:t>
            </w:r>
            <w:r w:rsidR="005D2336">
              <w:rPr>
                <w:rFonts w:cs="宋体" w:hint="eastAsia"/>
              </w:rPr>
              <w:t xml:space="preserve">          </w:t>
            </w:r>
            <w:r w:rsidRPr="00EA7180">
              <w:fldChar w:fldCharType="begin">
                <w:ffData>
                  <w:name w:val=""/>
                  <w:enabled/>
                  <w:calcOnExit w:val="0"/>
                  <w:checkBox>
                    <w:sizeAuto/>
                    <w:default w:val="0"/>
                  </w:checkBox>
                </w:ffData>
              </w:fldChar>
            </w:r>
            <w:r w:rsidR="00DE4DAC" w:rsidRPr="00EA7180">
              <w:instrText xml:space="preserve"> FORMCHECKBOX </w:instrText>
            </w:r>
            <w:r w:rsidRPr="00EA7180">
              <w:fldChar w:fldCharType="separate"/>
            </w:r>
            <w:r w:rsidRPr="00EA7180">
              <w:fldChar w:fldCharType="end"/>
            </w:r>
            <w:r w:rsidR="00DE4DAC" w:rsidRPr="000B6B5A">
              <w:rPr>
                <w:rFonts w:cs="宋体" w:hint="eastAsia"/>
              </w:rPr>
              <w:t xml:space="preserve"> </w:t>
            </w:r>
            <w:r w:rsidR="00D94FA8" w:rsidRPr="000B6B5A">
              <w:rPr>
                <w:rFonts w:cs="宋体" w:hint="eastAsia"/>
              </w:rPr>
              <w:t>深翻</w:t>
            </w:r>
            <w:r w:rsidR="00D94FA8" w:rsidRPr="000B6B5A">
              <w:rPr>
                <w:rFonts w:cs="宋体" w:hint="eastAsia"/>
              </w:rPr>
              <w:t xml:space="preserve">   </w:t>
            </w:r>
            <w:ins w:id="436" w:author="Shao" w:date="2025-03-03T15:07:00Z" w16du:dateUtc="2025-03-03T07:07:00Z">
              <w:r w:rsidR="00DE4DAC" w:rsidRPr="000B6B5A">
                <w:rPr>
                  <w:rFonts w:cs="宋体" w:hint="eastAsia"/>
                </w:rPr>
                <w:t>Deep tillage</w:t>
              </w:r>
            </w:ins>
            <w:r w:rsidR="00DE4DAC" w:rsidRPr="000B6B5A">
              <w:rPr>
                <w:rFonts w:cs="宋体" w:hint="eastAsia"/>
              </w:rPr>
              <w:t xml:space="preserve">      </w:t>
            </w:r>
          </w:p>
          <w:p w14:paraId="159F96E1" w14:textId="7A099F2A" w:rsidR="008B3AD2" w:rsidRDefault="0075573E" w:rsidP="005D2336">
            <w:pPr>
              <w:tabs>
                <w:tab w:val="left" w:pos="2385"/>
                <w:tab w:val="left" w:pos="7513"/>
              </w:tabs>
              <w:spacing w:line="360" w:lineRule="exact"/>
              <w:jc w:val="left"/>
              <w:rPr>
                <w:rFonts w:cs="宋体"/>
              </w:rPr>
            </w:pPr>
            <w:r w:rsidRPr="00EA7180">
              <w:fldChar w:fldCharType="begin">
                <w:ffData>
                  <w:name w:val=""/>
                  <w:enabled/>
                  <w:calcOnExit w:val="0"/>
                  <w:checkBox>
                    <w:sizeAuto/>
                    <w:default w:val="0"/>
                  </w:checkBox>
                </w:ffData>
              </w:fldChar>
            </w:r>
            <w:r w:rsidR="00DE4DAC" w:rsidRPr="00EA7180">
              <w:instrText xml:space="preserve"> FORMCHECKBOX </w:instrText>
            </w:r>
            <w:r w:rsidRPr="00EA7180">
              <w:fldChar w:fldCharType="separate"/>
            </w:r>
            <w:r w:rsidRPr="00EA7180">
              <w:fldChar w:fldCharType="end"/>
            </w:r>
            <w:r w:rsidR="00DE4DAC">
              <w:rPr>
                <w:rFonts w:hint="eastAsia"/>
              </w:rPr>
              <w:t xml:space="preserve"> </w:t>
            </w:r>
            <w:r w:rsidR="00D94FA8">
              <w:rPr>
                <w:rFonts w:hint="eastAsia"/>
              </w:rPr>
              <w:t>种植豆科作物</w:t>
            </w:r>
            <w:ins w:id="437" w:author="Shao" w:date="2025-03-03T15:07:00Z" w16du:dateUtc="2025-03-03T07:07:00Z">
              <w:r w:rsidR="00DE4DAC">
                <w:rPr>
                  <w:rFonts w:hint="eastAsia"/>
                </w:rPr>
                <w:t xml:space="preserve">Planting leguminous </w:t>
              </w:r>
              <w:r w:rsidR="00330B5F" w:rsidRPr="000B6B5A">
                <w:rPr>
                  <w:rFonts w:cs="宋体" w:hint="eastAsia"/>
                </w:rPr>
                <w:t>crops</w:t>
              </w:r>
            </w:ins>
            <w:r w:rsidR="00330B5F" w:rsidRPr="000B6B5A">
              <w:rPr>
                <w:rFonts w:cs="宋体" w:hint="eastAsia"/>
              </w:rPr>
              <w:t xml:space="preserve">    </w:t>
            </w:r>
            <w:r w:rsidRPr="00EA7180">
              <w:fldChar w:fldCharType="begin">
                <w:ffData>
                  <w:name w:val=""/>
                  <w:enabled/>
                  <w:calcOnExit w:val="0"/>
                  <w:checkBox>
                    <w:sizeAuto/>
                    <w:default w:val="0"/>
                  </w:checkBox>
                </w:ffData>
              </w:fldChar>
            </w:r>
            <w:r w:rsidR="00DE4DAC" w:rsidRPr="00EA7180">
              <w:instrText xml:space="preserve"> FORMCHECKBOX </w:instrText>
            </w:r>
            <w:r w:rsidRPr="00EA7180">
              <w:fldChar w:fldCharType="separate"/>
            </w:r>
            <w:r w:rsidRPr="00EA7180">
              <w:fldChar w:fldCharType="end"/>
            </w:r>
            <w:r w:rsidR="00330B5F">
              <w:rPr>
                <w:rFonts w:hint="eastAsia"/>
              </w:rPr>
              <w:t xml:space="preserve"> </w:t>
            </w:r>
            <w:ins w:id="438" w:author="Shao" w:date="2025-03-03T15:07:00Z" w16du:dateUtc="2025-03-03T07:07:00Z">
              <w:r w:rsidR="00330B5F">
                <w:rPr>
                  <w:rFonts w:hint="eastAsia"/>
                </w:rPr>
                <w:t>少耕</w:t>
              </w:r>
              <w:r w:rsidR="00330B5F">
                <w:rPr>
                  <w:rFonts w:hint="eastAsia"/>
                </w:rPr>
                <w:t>/</w:t>
              </w:r>
              <w:r w:rsidR="00330B5F">
                <w:rPr>
                  <w:rFonts w:hint="eastAsia"/>
                </w:rPr>
                <w:t>免耕</w:t>
              </w:r>
            </w:ins>
            <w:r w:rsidR="00330B5F">
              <w:rPr>
                <w:rFonts w:hint="eastAsia"/>
              </w:rPr>
              <w:t xml:space="preserve">Less tillage/no-till    </w:t>
            </w:r>
            <w:r w:rsidRPr="00EA7180">
              <w:fldChar w:fldCharType="begin">
                <w:ffData>
                  <w:name w:val=""/>
                  <w:enabled/>
                  <w:calcOnExit w:val="0"/>
                  <w:checkBox>
                    <w:sizeAuto/>
                    <w:default w:val="0"/>
                  </w:checkBox>
                </w:ffData>
              </w:fldChar>
            </w:r>
            <w:r w:rsidR="00DE4DAC" w:rsidRPr="00EA7180">
              <w:instrText xml:space="preserve"> FORMCHECKBOX </w:instrText>
            </w:r>
            <w:r w:rsidRPr="00EA7180">
              <w:fldChar w:fldCharType="separate"/>
            </w:r>
            <w:r w:rsidRPr="00EA7180">
              <w:fldChar w:fldCharType="end"/>
            </w:r>
            <w:r w:rsidR="00330B5F" w:rsidRPr="000B6B5A">
              <w:rPr>
                <w:rFonts w:cs="宋体" w:hint="eastAsia"/>
              </w:rPr>
              <w:t xml:space="preserve"> </w:t>
            </w:r>
            <w:ins w:id="439" w:author="Shao" w:date="2025-03-03T15:07:00Z" w16du:dateUtc="2025-03-03T07:07:00Z">
              <w:r w:rsidR="00330B5F" w:rsidRPr="000B6B5A">
                <w:rPr>
                  <w:rFonts w:cs="宋体" w:hint="eastAsia"/>
                </w:rPr>
                <w:t>土地休闲</w:t>
              </w:r>
            </w:ins>
            <w:r w:rsidR="00330B5F" w:rsidRPr="000B6B5A">
              <w:rPr>
                <w:rFonts w:cs="宋体" w:hint="eastAsia"/>
              </w:rPr>
              <w:t>Land Recreation</w:t>
            </w:r>
          </w:p>
          <w:p w14:paraId="266BF5E1" w14:textId="39998F7C" w:rsidR="008B3AD2" w:rsidRDefault="0075573E" w:rsidP="005D2336">
            <w:pPr>
              <w:tabs>
                <w:tab w:val="left" w:pos="2385"/>
                <w:tab w:val="left" w:pos="7513"/>
              </w:tabs>
              <w:spacing w:line="360" w:lineRule="exact"/>
              <w:jc w:val="left"/>
            </w:pPr>
            <w:r w:rsidRPr="00EA7180">
              <w:fldChar w:fldCharType="begin">
                <w:ffData>
                  <w:name w:val=""/>
                  <w:enabled/>
                  <w:calcOnExit w:val="0"/>
                  <w:checkBox>
                    <w:sizeAuto/>
                    <w:default w:val="0"/>
                  </w:checkBox>
                </w:ffData>
              </w:fldChar>
            </w:r>
            <w:r w:rsidR="00DE4DAC" w:rsidRPr="00EA7180">
              <w:instrText xml:space="preserve"> FORMCHECKBOX </w:instrText>
            </w:r>
            <w:r w:rsidRPr="00EA7180">
              <w:fldChar w:fldCharType="separate"/>
            </w:r>
            <w:r w:rsidRPr="00EA7180">
              <w:fldChar w:fldCharType="end"/>
            </w:r>
            <w:r w:rsidR="00DE4DAC" w:rsidRPr="000B6B5A">
              <w:rPr>
                <w:rFonts w:cs="宋体" w:hint="eastAsia"/>
              </w:rPr>
              <w:t xml:space="preserve"> </w:t>
            </w:r>
            <w:r w:rsidR="00D94FA8" w:rsidRPr="000B6B5A">
              <w:rPr>
                <w:rFonts w:cs="宋体" w:hint="eastAsia"/>
              </w:rPr>
              <w:t>其他</w:t>
            </w:r>
            <w:ins w:id="440" w:author="Shao" w:date="2025-03-03T15:07:00Z" w16du:dateUtc="2025-03-03T07:07:00Z">
              <w:r w:rsidR="005D2336" w:rsidRPr="000B6B5A">
                <w:rPr>
                  <w:rFonts w:cs="宋体" w:hint="eastAsia"/>
                </w:rPr>
                <w:t>Other</w:t>
              </w:r>
            </w:ins>
            <w:r w:rsidR="00330B5F" w:rsidRPr="000B6B5A">
              <w:rPr>
                <w:rFonts w:cs="宋体" w:hint="eastAsia"/>
              </w:rPr>
              <w:t>：</w:t>
            </w:r>
            <w:r w:rsidR="00D94FA8">
              <w:t xml:space="preserve"> </w:t>
            </w:r>
            <w:r w:rsidR="00D94FA8" w:rsidRPr="000B6B5A">
              <w:rPr>
                <w:u w:val="single"/>
              </w:rPr>
              <w:t xml:space="preserve">            </w:t>
            </w:r>
            <w:r w:rsidR="00330B5F" w:rsidRPr="000B6B5A">
              <w:rPr>
                <w:rFonts w:hint="eastAsia"/>
                <w:u w:val="single"/>
              </w:rPr>
              <w:t xml:space="preserve">                                         </w:t>
            </w:r>
            <w:ins w:id="441" w:author="Shao" w:date="2025-03-03T15:07:00Z" w16du:dateUtc="2025-03-03T07:07:00Z">
              <w:r w:rsidR="00330B5F" w:rsidRPr="000B6B5A">
                <w:rPr>
                  <w:rFonts w:hint="eastAsia"/>
                  <w:u w:val="single"/>
                </w:rPr>
                <w:t>:</w:t>
              </w:r>
            </w:ins>
            <w:r w:rsidR="00330B5F" w:rsidRPr="000B6B5A">
              <w:rPr>
                <w:rFonts w:hint="eastAsia"/>
                <w:u w:val="single"/>
              </w:rPr>
              <w:t xml:space="preserve">      </w:t>
            </w:r>
          </w:p>
          <w:p w14:paraId="16C47ECD" w14:textId="77777777" w:rsidR="00D94FA8" w:rsidRPr="000B6B5A" w:rsidRDefault="00D94FA8" w:rsidP="000B6B5A">
            <w:pPr>
              <w:spacing w:line="360" w:lineRule="exact"/>
              <w:rPr>
                <w:u w:val="single"/>
              </w:rPr>
            </w:pPr>
          </w:p>
          <w:p w14:paraId="0B412B95" w14:textId="141D27A9" w:rsidR="008B3AD2" w:rsidRDefault="00DE4DAC" w:rsidP="00207B7F">
            <w:pPr>
              <w:spacing w:line="360" w:lineRule="exact"/>
            </w:pPr>
            <w:r>
              <w:rPr>
                <w:rFonts w:hint="eastAsia"/>
              </w:rPr>
              <w:t>3.</w:t>
            </w:r>
            <w:del w:id="442" w:author="Shao" w:date="2025-03-03T15:07:00Z" w16du:dateUtc="2025-03-03T07:07:00Z">
              <w:r w:rsidR="00D94FA8" w:rsidRPr="000B6B5A">
                <w:rPr>
                  <w:rFonts w:cs="宋体" w:hint="eastAsia"/>
                  <w:bCs/>
                </w:rPr>
                <w:delText xml:space="preserve"> </w:delText>
              </w:r>
            </w:del>
            <w:r w:rsidR="00D94FA8" w:rsidRPr="000B6B5A">
              <w:rPr>
                <w:rFonts w:cs="宋体" w:hint="eastAsia"/>
                <w:bCs/>
              </w:rPr>
              <w:t>6.</w:t>
            </w:r>
            <w:r w:rsidR="00D94FA8">
              <w:rPr>
                <w:rFonts w:hint="eastAsia"/>
              </w:rPr>
              <w:t xml:space="preserve">2 </w:t>
            </w:r>
            <w:ins w:id="443" w:author="Shao" w:date="2025-03-03T15:07:00Z" w16du:dateUtc="2025-03-03T07:07:00Z">
              <w:r w:rsidR="00D94FA8" w:rsidRPr="00024C7C">
                <w:rPr>
                  <w:rFonts w:hint="eastAsia"/>
                </w:rPr>
                <w:t>列出在</w:t>
              </w:r>
              <w:r w:rsidR="00330B5F">
                <w:rPr>
                  <w:rFonts w:hint="eastAsia"/>
                </w:rPr>
                <w:t>生产单元</w:t>
              </w:r>
              <w:r w:rsidR="00D94FA8">
                <w:rPr>
                  <w:rFonts w:hint="eastAsia"/>
                </w:rPr>
                <w:t>中</w:t>
              </w:r>
              <w:r w:rsidR="00D94FA8" w:rsidRPr="00024C7C">
                <w:rPr>
                  <w:rFonts w:hint="eastAsia"/>
                </w:rPr>
                <w:t>所施用或</w:t>
              </w:r>
              <w:r w:rsidR="00E46A01" w:rsidRPr="00CD57DE">
                <w:rPr>
                  <w:rFonts w:hint="eastAsia"/>
                </w:rPr>
                <w:t>计划</w:t>
              </w:r>
              <w:r w:rsidR="00D94FA8" w:rsidRPr="00024C7C">
                <w:rPr>
                  <w:rFonts w:hint="eastAsia"/>
                </w:rPr>
                <w:t>使用的肥料</w:t>
              </w:r>
              <w:r w:rsidR="00D94FA8">
                <w:rPr>
                  <w:rFonts w:hint="eastAsia"/>
                </w:rPr>
                <w:t>：</w:t>
              </w:r>
              <w:r w:rsidR="00D94FA8" w:rsidRPr="000B6B5A">
                <w:rPr>
                  <w:rFonts w:hint="eastAsia"/>
                  <w:i/>
                </w:rPr>
                <w:t xml:space="preserve"> </w:t>
              </w:r>
            </w:ins>
            <w:r w:rsidR="00D94FA8" w:rsidRPr="00024C7C">
              <w:rPr>
                <w:rFonts w:hint="eastAsia"/>
              </w:rPr>
              <w:t xml:space="preserve">List the fertilizers applied or </w:t>
            </w:r>
            <w:r w:rsidR="00E46A01" w:rsidRPr="00CD57DE">
              <w:rPr>
                <w:rFonts w:hint="eastAsia"/>
              </w:rPr>
              <w:t xml:space="preserve">planned for </w:t>
            </w:r>
            <w:r w:rsidR="00D94FA8" w:rsidRPr="00024C7C">
              <w:rPr>
                <w:rFonts w:hint="eastAsia"/>
              </w:rPr>
              <w:t xml:space="preserve">use </w:t>
            </w:r>
            <w:r w:rsidR="00D94FA8">
              <w:rPr>
                <w:rFonts w:hint="eastAsia"/>
              </w:rPr>
              <w:t xml:space="preserve">in the </w:t>
            </w:r>
            <w:r w:rsidR="00330B5F">
              <w:rPr>
                <w:rFonts w:hint="eastAsia"/>
              </w:rPr>
              <w:t>production unit</w:t>
            </w:r>
            <w:r w:rsidR="00D94FA8" w:rsidRPr="000B6B5A">
              <w:rPr>
                <w:i/>
              </w:rPr>
              <w:t xml:space="preserve">:     </w:t>
            </w:r>
            <w:r w:rsidR="0075573E" w:rsidRPr="00EA7180">
              <w:fldChar w:fldCharType="begin">
                <w:ffData>
                  <w:name w:val=""/>
                  <w:enabled/>
                  <w:calcOnExit w:val="0"/>
                  <w:checkBox>
                    <w:sizeAuto/>
                    <w:default w:val="0"/>
                  </w:checkBox>
                </w:ffData>
              </w:fldChar>
            </w:r>
            <w:r w:rsidR="00D94FA8" w:rsidRPr="00EA7180">
              <w:instrText xml:space="preserve"> FORMCHECKBOX </w:instrText>
            </w:r>
            <w:r w:rsidR="0075573E" w:rsidRPr="00EA7180">
              <w:fldChar w:fldCharType="separate"/>
            </w:r>
            <w:r w:rsidR="0075573E" w:rsidRPr="00EA7180">
              <w:fldChar w:fldCharType="end"/>
            </w:r>
            <w:r w:rsidR="00D94FA8" w:rsidRPr="000B6B5A">
              <w:rPr>
                <w:rFonts w:ascii="宋体" w:hint="eastAsia"/>
              </w:rPr>
              <w:t xml:space="preserve"> </w:t>
            </w:r>
            <w:del w:id="444" w:author="Shao" w:date="2025-03-03T15:07:00Z" w16du:dateUtc="2025-03-03T07:07:00Z">
              <w:r w:rsidR="00D94FA8" w:rsidRPr="000B6B5A">
                <w:rPr>
                  <w:rFonts w:ascii="宋体" w:hint="eastAsia"/>
                </w:rPr>
                <w:delText>无关</w:delText>
              </w:r>
            </w:del>
            <w:ins w:id="445" w:author="Shao" w:date="2025-03-03T15:07:00Z" w16du:dateUtc="2025-03-03T07:07:00Z">
              <w:r w:rsidR="00207B7F">
                <w:rPr>
                  <w:rFonts w:ascii="宋体" w:hint="eastAsia"/>
                </w:rPr>
                <w:t>N/A</w:t>
              </w:r>
            </w:ins>
          </w:p>
        </w:tc>
      </w:tr>
      <w:tr w:rsidR="00B921CA" w:rsidRPr="00642099" w14:paraId="3E6B89EA" w14:textId="77777777" w:rsidTr="00B921CA">
        <w:trPr>
          <w:trHeight w:val="450"/>
          <w:jc w:val="center"/>
        </w:trPr>
        <w:tc>
          <w:tcPr>
            <w:tcW w:w="1487" w:type="dxa"/>
            <w:vAlign w:val="center"/>
          </w:tcPr>
          <w:p w14:paraId="33D102F6" w14:textId="3D87499F" w:rsidR="008B3AD2" w:rsidRDefault="004F690B">
            <w:pPr>
              <w:spacing w:line="360" w:lineRule="exact"/>
              <w:jc w:val="center"/>
            </w:pPr>
            <w:r>
              <w:rPr>
                <w:rFonts w:hint="eastAsia"/>
              </w:rPr>
              <w:t>肥料名称</w:t>
            </w:r>
            <w:ins w:id="446" w:author="Shao" w:date="2025-03-03T15:07:00Z" w16du:dateUtc="2025-03-03T07:07:00Z">
              <w:r w:rsidR="00DE4DAC">
                <w:rPr>
                  <w:rFonts w:hint="eastAsia"/>
                </w:rPr>
                <w:t>Fertilizer name</w:t>
              </w:r>
            </w:ins>
          </w:p>
        </w:tc>
        <w:tc>
          <w:tcPr>
            <w:tcW w:w="2550" w:type="dxa"/>
            <w:gridSpan w:val="6"/>
            <w:vAlign w:val="center"/>
          </w:tcPr>
          <w:p w14:paraId="746B6C1C" w14:textId="0A2040B1" w:rsidR="008B3AD2" w:rsidRDefault="004F690B">
            <w:pPr>
              <w:spacing w:line="360" w:lineRule="exact"/>
              <w:jc w:val="center"/>
            </w:pPr>
            <w:r>
              <w:rPr>
                <w:rFonts w:hint="eastAsia"/>
              </w:rPr>
              <w:t>原料组成</w:t>
            </w:r>
            <w:ins w:id="447" w:author="Shao" w:date="2025-03-03T15:07:00Z" w16du:dateUtc="2025-03-03T07:07:00Z">
              <w:r w:rsidR="00DE4DAC">
                <w:rPr>
                  <w:rFonts w:hint="eastAsia"/>
                </w:rPr>
                <w:t>Raw material composition</w:t>
              </w:r>
            </w:ins>
          </w:p>
        </w:tc>
        <w:tc>
          <w:tcPr>
            <w:tcW w:w="1709" w:type="dxa"/>
            <w:gridSpan w:val="2"/>
            <w:vAlign w:val="center"/>
          </w:tcPr>
          <w:p w14:paraId="581F58B8" w14:textId="125E774F" w:rsidR="008B3AD2" w:rsidRDefault="00E46A01">
            <w:pPr>
              <w:spacing w:line="360" w:lineRule="exact"/>
              <w:jc w:val="center"/>
            </w:pPr>
            <w:r w:rsidRPr="00CD57DE">
              <w:rPr>
                <w:rFonts w:hint="eastAsia"/>
              </w:rPr>
              <w:t>商品名</w:t>
            </w:r>
            <w:ins w:id="448" w:author="Shao" w:date="2025-03-03T15:07:00Z" w16du:dateUtc="2025-03-03T07:07:00Z">
              <w:r w:rsidR="00DE4DAC" w:rsidRPr="00CD57DE">
                <w:rPr>
                  <w:rFonts w:hint="eastAsia"/>
                </w:rPr>
                <w:t>Trade name</w:t>
              </w:r>
            </w:ins>
          </w:p>
        </w:tc>
        <w:tc>
          <w:tcPr>
            <w:tcW w:w="2766" w:type="dxa"/>
            <w:gridSpan w:val="7"/>
            <w:vAlign w:val="center"/>
          </w:tcPr>
          <w:p w14:paraId="459B7012" w14:textId="4D13BD3B" w:rsidR="008B3AD2" w:rsidRDefault="00E46A01">
            <w:pPr>
              <w:spacing w:line="360" w:lineRule="exact"/>
              <w:jc w:val="center"/>
            </w:pPr>
            <w:r w:rsidRPr="00CD57DE">
              <w:rPr>
                <w:rFonts w:hint="eastAsia"/>
              </w:rPr>
              <w:t>来源</w:t>
            </w:r>
            <w:ins w:id="449" w:author="Shao" w:date="2025-03-03T15:07:00Z" w16du:dateUtc="2025-03-03T07:07:00Z">
              <w:r w:rsidR="00DE4DAC" w:rsidRPr="00CD57DE">
                <w:rPr>
                  <w:rFonts w:hint="eastAsia"/>
                </w:rPr>
                <w:t>Source</w:t>
              </w:r>
            </w:ins>
          </w:p>
        </w:tc>
        <w:tc>
          <w:tcPr>
            <w:tcW w:w="2214" w:type="dxa"/>
            <w:gridSpan w:val="2"/>
            <w:vAlign w:val="center"/>
          </w:tcPr>
          <w:p w14:paraId="094F6EBB" w14:textId="77777777" w:rsidR="00835CCC" w:rsidRDefault="00E46A01" w:rsidP="000B6B5A">
            <w:pPr>
              <w:spacing w:line="360" w:lineRule="exact"/>
              <w:jc w:val="center"/>
            </w:pPr>
            <w:r w:rsidRPr="00CD57DE">
              <w:rPr>
                <w:rFonts w:hint="eastAsia"/>
              </w:rPr>
              <w:t>计划施用的数量</w:t>
            </w:r>
          </w:p>
          <w:p w14:paraId="77274B96" w14:textId="4757BDCC" w:rsidR="008B3AD2" w:rsidRDefault="00E46A01">
            <w:pPr>
              <w:spacing w:line="360" w:lineRule="exact"/>
              <w:jc w:val="center"/>
              <w:rPr>
                <w:ins w:id="450" w:author="Shao" w:date="2025-03-03T15:07:00Z" w16du:dateUtc="2025-03-03T07:07:00Z"/>
              </w:rPr>
            </w:pPr>
            <w:r w:rsidRPr="00CD57DE">
              <w:rPr>
                <w:rFonts w:hint="eastAsia"/>
              </w:rPr>
              <w:t>（公斤</w:t>
            </w:r>
            <w:r w:rsidRPr="00CD57DE">
              <w:rPr>
                <w:rFonts w:hint="eastAsia"/>
              </w:rPr>
              <w:t>/</w:t>
            </w:r>
            <w:r w:rsidRPr="00CD57DE">
              <w:rPr>
                <w:rFonts w:hint="eastAsia"/>
              </w:rPr>
              <w:t>亩）</w:t>
            </w:r>
            <w:r w:rsidR="00DC45C4">
              <w:rPr>
                <w:rFonts w:hint="eastAsia"/>
              </w:rPr>
              <w:t>及地块</w:t>
            </w:r>
            <w:ins w:id="451" w:author="Shao" w:date="2025-03-03T15:07:00Z" w16du:dateUtc="2025-03-03T07:07:00Z">
              <w:r w:rsidR="00DE4DAC" w:rsidRPr="00CD57DE">
                <w:rPr>
                  <w:rFonts w:hint="eastAsia"/>
                </w:rPr>
                <w:t>Number of planned applications</w:t>
              </w:r>
            </w:ins>
          </w:p>
          <w:p w14:paraId="398BACA8" w14:textId="77777777" w:rsidR="008B3AD2" w:rsidRDefault="00DE4DAC">
            <w:pPr>
              <w:spacing w:line="360" w:lineRule="exact"/>
              <w:jc w:val="center"/>
            </w:pPr>
            <w:ins w:id="452" w:author="Shao" w:date="2025-03-03T15:07:00Z" w16du:dateUtc="2025-03-03T07:07:00Z">
              <w:r w:rsidRPr="00CD57DE">
                <w:rPr>
                  <w:rFonts w:hint="eastAsia"/>
                </w:rPr>
                <w:t xml:space="preserve">(kg/mu) </w:t>
              </w:r>
              <w:r w:rsidR="00DC45C4">
                <w:rPr>
                  <w:rFonts w:hint="eastAsia"/>
                </w:rPr>
                <w:t>and plots</w:t>
              </w:r>
            </w:ins>
          </w:p>
        </w:tc>
      </w:tr>
      <w:tr w:rsidR="00B921CA" w:rsidRPr="00642099" w14:paraId="02218E8C" w14:textId="77777777" w:rsidTr="00B921CA">
        <w:trPr>
          <w:trHeight w:val="450"/>
          <w:jc w:val="center"/>
        </w:trPr>
        <w:tc>
          <w:tcPr>
            <w:tcW w:w="1487" w:type="dxa"/>
            <w:vAlign w:val="center"/>
          </w:tcPr>
          <w:p w14:paraId="3E96AA87" w14:textId="77777777" w:rsidR="00E46A01" w:rsidRPr="000B6B5A" w:rsidRDefault="00E46A01" w:rsidP="000B6B5A">
            <w:pPr>
              <w:spacing w:line="360" w:lineRule="exact"/>
              <w:rPr>
                <w:b/>
              </w:rPr>
            </w:pPr>
          </w:p>
        </w:tc>
        <w:tc>
          <w:tcPr>
            <w:tcW w:w="2550" w:type="dxa"/>
            <w:gridSpan w:val="6"/>
            <w:vAlign w:val="center"/>
          </w:tcPr>
          <w:p w14:paraId="3518D2B0" w14:textId="77777777" w:rsidR="00E46A01" w:rsidRPr="000B6B5A" w:rsidRDefault="00E46A01" w:rsidP="000B6B5A">
            <w:pPr>
              <w:spacing w:line="360" w:lineRule="exact"/>
              <w:rPr>
                <w:b/>
              </w:rPr>
            </w:pPr>
          </w:p>
        </w:tc>
        <w:tc>
          <w:tcPr>
            <w:tcW w:w="1709" w:type="dxa"/>
            <w:gridSpan w:val="2"/>
            <w:vAlign w:val="center"/>
          </w:tcPr>
          <w:p w14:paraId="14577505" w14:textId="77777777" w:rsidR="00E46A01" w:rsidRPr="000B6B5A" w:rsidRDefault="00E46A01" w:rsidP="000B6B5A">
            <w:pPr>
              <w:spacing w:line="360" w:lineRule="exact"/>
              <w:rPr>
                <w:b/>
              </w:rPr>
            </w:pPr>
          </w:p>
        </w:tc>
        <w:tc>
          <w:tcPr>
            <w:tcW w:w="2766" w:type="dxa"/>
            <w:gridSpan w:val="7"/>
            <w:vAlign w:val="center"/>
          </w:tcPr>
          <w:p w14:paraId="7A30F470" w14:textId="77777777" w:rsidR="00E46A01" w:rsidRPr="000B6B5A" w:rsidRDefault="00E46A01" w:rsidP="000B6B5A">
            <w:pPr>
              <w:spacing w:line="360" w:lineRule="exact"/>
              <w:rPr>
                <w:b/>
              </w:rPr>
            </w:pPr>
          </w:p>
        </w:tc>
        <w:tc>
          <w:tcPr>
            <w:tcW w:w="2214" w:type="dxa"/>
            <w:gridSpan w:val="2"/>
          </w:tcPr>
          <w:p w14:paraId="431E72A9" w14:textId="77777777" w:rsidR="00E46A01" w:rsidRPr="000B6B5A" w:rsidRDefault="00E46A01" w:rsidP="000B6B5A">
            <w:pPr>
              <w:spacing w:line="360" w:lineRule="exact"/>
              <w:rPr>
                <w:b/>
              </w:rPr>
            </w:pPr>
          </w:p>
        </w:tc>
      </w:tr>
      <w:tr w:rsidR="00B921CA" w:rsidRPr="00642099" w14:paraId="3D44A970" w14:textId="77777777" w:rsidTr="00B921CA">
        <w:trPr>
          <w:trHeight w:val="450"/>
          <w:jc w:val="center"/>
        </w:trPr>
        <w:tc>
          <w:tcPr>
            <w:tcW w:w="1487" w:type="dxa"/>
            <w:vAlign w:val="center"/>
          </w:tcPr>
          <w:p w14:paraId="5C663978" w14:textId="77777777" w:rsidR="00E46A01" w:rsidRPr="000B6B5A" w:rsidRDefault="00E46A01" w:rsidP="000B6B5A">
            <w:pPr>
              <w:spacing w:line="360" w:lineRule="exact"/>
              <w:rPr>
                <w:b/>
              </w:rPr>
            </w:pPr>
          </w:p>
        </w:tc>
        <w:tc>
          <w:tcPr>
            <w:tcW w:w="2550" w:type="dxa"/>
            <w:gridSpan w:val="6"/>
            <w:vAlign w:val="center"/>
          </w:tcPr>
          <w:p w14:paraId="58B79BAB" w14:textId="77777777" w:rsidR="00E46A01" w:rsidRPr="000B6B5A" w:rsidRDefault="00E46A01" w:rsidP="000B6B5A">
            <w:pPr>
              <w:spacing w:line="360" w:lineRule="exact"/>
              <w:rPr>
                <w:b/>
              </w:rPr>
            </w:pPr>
          </w:p>
        </w:tc>
        <w:tc>
          <w:tcPr>
            <w:tcW w:w="1709" w:type="dxa"/>
            <w:gridSpan w:val="2"/>
            <w:vAlign w:val="center"/>
          </w:tcPr>
          <w:p w14:paraId="16DBCF42" w14:textId="77777777" w:rsidR="00E46A01" w:rsidRPr="000B6B5A" w:rsidRDefault="00E46A01" w:rsidP="000B6B5A">
            <w:pPr>
              <w:spacing w:line="360" w:lineRule="exact"/>
              <w:rPr>
                <w:b/>
              </w:rPr>
            </w:pPr>
          </w:p>
        </w:tc>
        <w:tc>
          <w:tcPr>
            <w:tcW w:w="2766" w:type="dxa"/>
            <w:gridSpan w:val="7"/>
            <w:tcBorders>
              <w:top w:val="nil"/>
            </w:tcBorders>
            <w:vAlign w:val="center"/>
          </w:tcPr>
          <w:p w14:paraId="09AACC2E" w14:textId="77777777" w:rsidR="00E46A01" w:rsidRPr="000B6B5A" w:rsidRDefault="00E46A01" w:rsidP="000B6B5A">
            <w:pPr>
              <w:spacing w:line="360" w:lineRule="exact"/>
              <w:rPr>
                <w:b/>
              </w:rPr>
            </w:pPr>
          </w:p>
        </w:tc>
        <w:tc>
          <w:tcPr>
            <w:tcW w:w="2214" w:type="dxa"/>
            <w:gridSpan w:val="2"/>
          </w:tcPr>
          <w:p w14:paraId="7867B2D6" w14:textId="77777777" w:rsidR="00E46A01" w:rsidRPr="000B6B5A" w:rsidRDefault="00E46A01" w:rsidP="000B6B5A">
            <w:pPr>
              <w:spacing w:line="360" w:lineRule="exact"/>
              <w:rPr>
                <w:b/>
              </w:rPr>
            </w:pPr>
          </w:p>
        </w:tc>
      </w:tr>
      <w:tr w:rsidR="00B921CA" w:rsidRPr="00642099" w14:paraId="3BF29CBA" w14:textId="77777777" w:rsidTr="00B921CA">
        <w:trPr>
          <w:trHeight w:val="450"/>
          <w:jc w:val="center"/>
        </w:trPr>
        <w:tc>
          <w:tcPr>
            <w:tcW w:w="1487" w:type="dxa"/>
            <w:vAlign w:val="center"/>
          </w:tcPr>
          <w:p w14:paraId="0E250488" w14:textId="77777777" w:rsidR="00E46A01" w:rsidRPr="000B6B5A" w:rsidRDefault="00E46A01" w:rsidP="000B6B5A">
            <w:pPr>
              <w:spacing w:line="360" w:lineRule="exact"/>
              <w:rPr>
                <w:b/>
              </w:rPr>
            </w:pPr>
          </w:p>
        </w:tc>
        <w:tc>
          <w:tcPr>
            <w:tcW w:w="2550" w:type="dxa"/>
            <w:gridSpan w:val="6"/>
            <w:vAlign w:val="center"/>
          </w:tcPr>
          <w:p w14:paraId="3D2B9CE3" w14:textId="77777777" w:rsidR="00E46A01" w:rsidRPr="000B6B5A" w:rsidRDefault="00E46A01" w:rsidP="000B6B5A">
            <w:pPr>
              <w:spacing w:line="360" w:lineRule="exact"/>
              <w:rPr>
                <w:b/>
              </w:rPr>
            </w:pPr>
          </w:p>
        </w:tc>
        <w:tc>
          <w:tcPr>
            <w:tcW w:w="1709" w:type="dxa"/>
            <w:gridSpan w:val="2"/>
            <w:vAlign w:val="center"/>
          </w:tcPr>
          <w:p w14:paraId="4D2E953E" w14:textId="77777777" w:rsidR="00E46A01" w:rsidRPr="000B6B5A" w:rsidRDefault="00E46A01" w:rsidP="000B6B5A">
            <w:pPr>
              <w:spacing w:line="360" w:lineRule="exact"/>
              <w:rPr>
                <w:b/>
              </w:rPr>
            </w:pPr>
          </w:p>
        </w:tc>
        <w:tc>
          <w:tcPr>
            <w:tcW w:w="2766" w:type="dxa"/>
            <w:gridSpan w:val="7"/>
            <w:vAlign w:val="center"/>
          </w:tcPr>
          <w:p w14:paraId="0F205121" w14:textId="77777777" w:rsidR="00E46A01" w:rsidRPr="000B6B5A" w:rsidRDefault="00E46A01" w:rsidP="000B6B5A">
            <w:pPr>
              <w:spacing w:line="360" w:lineRule="exact"/>
              <w:rPr>
                <w:b/>
              </w:rPr>
            </w:pPr>
          </w:p>
        </w:tc>
        <w:tc>
          <w:tcPr>
            <w:tcW w:w="2214" w:type="dxa"/>
            <w:gridSpan w:val="2"/>
          </w:tcPr>
          <w:p w14:paraId="65D51E27" w14:textId="77777777" w:rsidR="00E46A01" w:rsidRPr="000B6B5A" w:rsidRDefault="00E46A01" w:rsidP="000B6B5A">
            <w:pPr>
              <w:spacing w:line="360" w:lineRule="exact"/>
              <w:rPr>
                <w:b/>
              </w:rPr>
            </w:pPr>
          </w:p>
        </w:tc>
      </w:tr>
      <w:tr w:rsidR="00B921CA" w:rsidRPr="00642099" w14:paraId="7D2ACA3E" w14:textId="77777777" w:rsidTr="00B921CA">
        <w:trPr>
          <w:trHeight w:val="450"/>
          <w:jc w:val="center"/>
        </w:trPr>
        <w:tc>
          <w:tcPr>
            <w:tcW w:w="1487" w:type="dxa"/>
            <w:vAlign w:val="center"/>
          </w:tcPr>
          <w:p w14:paraId="65736E40" w14:textId="77777777" w:rsidR="004F690B" w:rsidRPr="000B6B5A" w:rsidRDefault="004F690B" w:rsidP="000B6B5A">
            <w:pPr>
              <w:spacing w:line="360" w:lineRule="exact"/>
              <w:rPr>
                <w:b/>
              </w:rPr>
            </w:pPr>
          </w:p>
        </w:tc>
        <w:tc>
          <w:tcPr>
            <w:tcW w:w="2550" w:type="dxa"/>
            <w:gridSpan w:val="6"/>
            <w:vAlign w:val="center"/>
          </w:tcPr>
          <w:p w14:paraId="18596F8F" w14:textId="77777777" w:rsidR="004F690B" w:rsidRPr="000B6B5A" w:rsidRDefault="004F690B" w:rsidP="000B6B5A">
            <w:pPr>
              <w:spacing w:line="360" w:lineRule="exact"/>
              <w:rPr>
                <w:b/>
              </w:rPr>
            </w:pPr>
          </w:p>
        </w:tc>
        <w:tc>
          <w:tcPr>
            <w:tcW w:w="1709" w:type="dxa"/>
            <w:gridSpan w:val="2"/>
            <w:vAlign w:val="center"/>
          </w:tcPr>
          <w:p w14:paraId="3A19806A" w14:textId="77777777" w:rsidR="004F690B" w:rsidRPr="000B6B5A" w:rsidRDefault="004F690B" w:rsidP="000B6B5A">
            <w:pPr>
              <w:spacing w:line="360" w:lineRule="exact"/>
              <w:rPr>
                <w:b/>
              </w:rPr>
            </w:pPr>
          </w:p>
        </w:tc>
        <w:tc>
          <w:tcPr>
            <w:tcW w:w="2766" w:type="dxa"/>
            <w:gridSpan w:val="7"/>
            <w:vAlign w:val="center"/>
          </w:tcPr>
          <w:p w14:paraId="7F603693" w14:textId="77777777" w:rsidR="004F690B" w:rsidRPr="000B6B5A" w:rsidRDefault="004F690B" w:rsidP="000B6B5A">
            <w:pPr>
              <w:spacing w:line="360" w:lineRule="exact"/>
              <w:rPr>
                <w:b/>
              </w:rPr>
            </w:pPr>
          </w:p>
        </w:tc>
        <w:tc>
          <w:tcPr>
            <w:tcW w:w="2214" w:type="dxa"/>
            <w:gridSpan w:val="2"/>
          </w:tcPr>
          <w:p w14:paraId="291A9DF7" w14:textId="77777777" w:rsidR="004F690B" w:rsidRPr="000B6B5A" w:rsidRDefault="004F690B" w:rsidP="000B6B5A">
            <w:pPr>
              <w:spacing w:line="360" w:lineRule="exact"/>
              <w:rPr>
                <w:b/>
              </w:rPr>
            </w:pPr>
          </w:p>
        </w:tc>
      </w:tr>
      <w:tr w:rsidR="00B921CA" w:rsidRPr="00642099" w14:paraId="28DCC253" w14:textId="77777777" w:rsidTr="00B921CA">
        <w:trPr>
          <w:trHeight w:val="450"/>
          <w:jc w:val="center"/>
        </w:trPr>
        <w:tc>
          <w:tcPr>
            <w:tcW w:w="1487" w:type="dxa"/>
            <w:vAlign w:val="center"/>
          </w:tcPr>
          <w:p w14:paraId="6D9DB198" w14:textId="77777777" w:rsidR="004F690B" w:rsidRPr="000B6B5A" w:rsidRDefault="004F690B" w:rsidP="000B6B5A">
            <w:pPr>
              <w:spacing w:line="360" w:lineRule="exact"/>
              <w:rPr>
                <w:b/>
              </w:rPr>
            </w:pPr>
          </w:p>
        </w:tc>
        <w:tc>
          <w:tcPr>
            <w:tcW w:w="2550" w:type="dxa"/>
            <w:gridSpan w:val="6"/>
            <w:vAlign w:val="center"/>
          </w:tcPr>
          <w:p w14:paraId="55B304D6" w14:textId="77777777" w:rsidR="004F690B" w:rsidRPr="000B6B5A" w:rsidRDefault="004F690B" w:rsidP="000B6B5A">
            <w:pPr>
              <w:spacing w:line="360" w:lineRule="exact"/>
              <w:rPr>
                <w:b/>
              </w:rPr>
            </w:pPr>
          </w:p>
        </w:tc>
        <w:tc>
          <w:tcPr>
            <w:tcW w:w="1709" w:type="dxa"/>
            <w:gridSpan w:val="2"/>
            <w:vAlign w:val="center"/>
          </w:tcPr>
          <w:p w14:paraId="4FCD5FE1" w14:textId="77777777" w:rsidR="004F690B" w:rsidRPr="000B6B5A" w:rsidRDefault="004F690B" w:rsidP="000B6B5A">
            <w:pPr>
              <w:spacing w:line="360" w:lineRule="exact"/>
              <w:rPr>
                <w:b/>
              </w:rPr>
            </w:pPr>
          </w:p>
        </w:tc>
        <w:tc>
          <w:tcPr>
            <w:tcW w:w="2766" w:type="dxa"/>
            <w:gridSpan w:val="7"/>
            <w:vAlign w:val="center"/>
          </w:tcPr>
          <w:p w14:paraId="14E42849" w14:textId="77777777" w:rsidR="004F690B" w:rsidRPr="000B6B5A" w:rsidRDefault="004F690B" w:rsidP="000B6B5A">
            <w:pPr>
              <w:spacing w:line="360" w:lineRule="exact"/>
              <w:rPr>
                <w:b/>
              </w:rPr>
            </w:pPr>
          </w:p>
        </w:tc>
        <w:tc>
          <w:tcPr>
            <w:tcW w:w="2214" w:type="dxa"/>
            <w:gridSpan w:val="2"/>
          </w:tcPr>
          <w:p w14:paraId="0FEA416E" w14:textId="77777777" w:rsidR="004F690B" w:rsidRPr="000B6B5A" w:rsidRDefault="004F690B" w:rsidP="000B6B5A">
            <w:pPr>
              <w:spacing w:line="360" w:lineRule="exact"/>
              <w:rPr>
                <w:b/>
              </w:rPr>
            </w:pPr>
          </w:p>
        </w:tc>
      </w:tr>
      <w:tr w:rsidR="000A00AE" w:rsidRPr="00642099" w14:paraId="3DF97F86" w14:textId="77777777" w:rsidTr="002D13CD">
        <w:trPr>
          <w:jc w:val="center"/>
          <w:trPrChange w:id="453" w:author="Shao" w:date="2025-03-03T15:07:00Z" w16du:dateUtc="2025-03-03T07:07:00Z">
            <w:trPr>
              <w:gridAfter w:val="0"/>
              <w:jc w:val="center"/>
            </w:trPr>
          </w:trPrChange>
        </w:trPr>
        <w:tc>
          <w:tcPr>
            <w:tcW w:w="10726" w:type="dxa"/>
            <w:gridSpan w:val="18"/>
            <w:vAlign w:val="center"/>
            <w:tcPrChange w:id="454" w:author="Shao" w:date="2025-03-03T15:07:00Z" w16du:dateUtc="2025-03-03T07:07:00Z">
              <w:tcPr>
                <w:tcW w:w="10404" w:type="dxa"/>
                <w:gridSpan w:val="29"/>
                <w:vAlign w:val="center"/>
              </w:tcPr>
            </w:tcPrChange>
          </w:tcPr>
          <w:p w14:paraId="3817A7D2" w14:textId="5255E4B9" w:rsidR="008B3AD2" w:rsidRDefault="000A00AE">
            <w:pPr>
              <w:spacing w:line="360" w:lineRule="exact"/>
              <w:rPr>
                <w:rFonts w:ascii="宋体"/>
              </w:rPr>
            </w:pPr>
            <w:ins w:id="455" w:author="Shao" w:date="2025-03-03T15:07:00Z" w16du:dateUtc="2025-03-03T07:07:00Z">
              <w:r>
                <w:rPr>
                  <w:rFonts w:hint="eastAsia"/>
                </w:rPr>
                <w:t>外购的商品有机肥</w:t>
              </w:r>
              <w:r w:rsidR="00DF0D11">
                <w:rPr>
                  <w:rFonts w:hint="eastAsia"/>
                </w:rPr>
                <w:t>或生物有机肥</w:t>
              </w:r>
              <w:r>
                <w:rPr>
                  <w:rFonts w:hint="eastAsia"/>
                </w:rPr>
                <w:t>是否</w:t>
              </w:r>
              <w:r w:rsidRPr="000B6B5A">
                <w:rPr>
                  <w:rFonts w:cs="宋体" w:hint="eastAsia"/>
                </w:rPr>
                <w:t>经认证机构</w:t>
              </w:r>
              <w:r w:rsidR="00DF0D11">
                <w:rPr>
                  <w:rFonts w:cs="宋体" w:hint="eastAsia"/>
                </w:rPr>
                <w:t>评估</w:t>
              </w:r>
              <w:r>
                <w:rPr>
                  <w:rFonts w:hint="eastAsia"/>
                </w:rPr>
                <w:t>？</w:t>
              </w:r>
            </w:ins>
            <w:r w:rsidR="005D2336">
              <w:rPr>
                <w:rFonts w:hint="eastAsia"/>
              </w:rPr>
              <w:t xml:space="preserve"> </w:t>
            </w:r>
            <w:ins w:id="456" w:author="Shao" w:date="2025-03-03T15:07:00Z" w16du:dateUtc="2025-03-03T07:07:00Z">
              <w:r w:rsidR="00DE4DAC">
                <w:rPr>
                  <w:rFonts w:hint="eastAsia"/>
                </w:rPr>
                <w:t xml:space="preserve">Is the purchased commercial organic fertilizer </w:t>
              </w:r>
              <w:r w:rsidR="00DF0D11">
                <w:rPr>
                  <w:rFonts w:hint="eastAsia"/>
                </w:rPr>
                <w:t xml:space="preserve">or bio-organic fertilizer </w:t>
              </w:r>
              <w:r w:rsidR="00DF0D11">
                <w:rPr>
                  <w:rFonts w:cs="宋体" w:hint="eastAsia"/>
                </w:rPr>
                <w:t xml:space="preserve">assessed </w:t>
              </w:r>
              <w:r w:rsidR="00DE4DAC" w:rsidRPr="000B6B5A">
                <w:rPr>
                  <w:rFonts w:cs="宋体" w:hint="eastAsia"/>
                </w:rPr>
                <w:t>by a certification body</w:t>
              </w:r>
              <w:r w:rsidR="00DE4DAC">
                <w:rPr>
                  <w:rFonts w:hint="eastAsia"/>
                </w:rPr>
                <w:t>?</w:t>
              </w:r>
              <w:r w:rsidR="0075573E" w:rsidRPr="00EA7180">
                <w:fldChar w:fldCharType="begin">
                  <w:ffData>
                    <w:name w:val=""/>
                    <w:enabled/>
                    <w:calcOnExit w:val="0"/>
                    <w:checkBox>
                      <w:sizeAuto/>
                      <w:default w:val="0"/>
                    </w:checkBox>
                  </w:ffData>
                </w:fldChar>
              </w:r>
              <w:r w:rsidR="00DE4DAC" w:rsidRPr="00EA7180">
                <w:instrText xml:space="preserve"> FORMCHECKBOX </w:instrText>
              </w:r>
              <w:r w:rsidR="0075573E" w:rsidRPr="00EA7180">
                <w:fldChar w:fldCharType="separate"/>
              </w:r>
              <w:r w:rsidR="0075573E" w:rsidRPr="00EA7180">
                <w:fldChar w:fldCharType="end"/>
              </w:r>
            </w:ins>
            <w:r w:rsidR="00DE4DAC" w:rsidRPr="000B6B5A">
              <w:rPr>
                <w:rFonts w:ascii="宋体"/>
              </w:rPr>
              <w:t xml:space="preserve"> </w:t>
            </w:r>
            <w:r w:rsidRPr="000B6B5A">
              <w:rPr>
                <w:rFonts w:ascii="宋体" w:hint="eastAsia"/>
              </w:rPr>
              <w:t>是</w:t>
            </w:r>
            <w:ins w:id="457" w:author="Shao" w:date="2025-03-03T15:07:00Z" w16du:dateUtc="2025-03-03T07:07:00Z">
              <w:r w:rsidR="00DE4DAC" w:rsidRPr="000B6B5A">
                <w:rPr>
                  <w:rFonts w:ascii="宋体"/>
                </w:rPr>
                <w:t>Yes</w:t>
              </w:r>
            </w:ins>
            <w:r w:rsidR="00DE4DAC" w:rsidRPr="000B6B5A">
              <w:rPr>
                <w:rFonts w:ascii="宋体"/>
              </w:rPr>
              <w:t xml:space="preserve">   </w:t>
            </w:r>
            <w:r w:rsidR="0075573E" w:rsidRPr="00EA7180">
              <w:fldChar w:fldCharType="begin">
                <w:ffData>
                  <w:name w:val=""/>
                  <w:enabled/>
                  <w:calcOnExit w:val="0"/>
                  <w:checkBox>
                    <w:sizeAuto/>
                    <w:default w:val="0"/>
                  </w:checkBox>
                </w:ffData>
              </w:fldChar>
            </w:r>
            <w:r w:rsidR="00DE4DAC" w:rsidRPr="00EA7180">
              <w:instrText xml:space="preserve"> FORMCHECKBOX </w:instrText>
            </w:r>
            <w:r w:rsidR="0075573E" w:rsidRPr="00EA7180">
              <w:fldChar w:fldCharType="separate"/>
            </w:r>
            <w:r w:rsidR="0075573E" w:rsidRPr="00EA7180">
              <w:fldChar w:fldCharType="end"/>
            </w:r>
            <w:r w:rsidR="00DE4DAC" w:rsidRPr="000B6B5A">
              <w:rPr>
                <w:rFonts w:ascii="宋体"/>
              </w:rPr>
              <w:t xml:space="preserve"> </w:t>
            </w:r>
            <w:r w:rsidRPr="000B6B5A">
              <w:rPr>
                <w:rFonts w:ascii="宋体" w:hint="eastAsia"/>
              </w:rPr>
              <w:t>否</w:t>
            </w:r>
            <w:ins w:id="458" w:author="Shao" w:date="2025-03-03T15:07:00Z" w16du:dateUtc="2025-03-03T07:07:00Z">
              <w:r w:rsidR="00DE4DAC" w:rsidRPr="000B6B5A">
                <w:rPr>
                  <w:rFonts w:ascii="宋体"/>
                </w:rPr>
                <w:t>No</w:t>
              </w:r>
            </w:ins>
            <w:r w:rsidR="00DE4DAC" w:rsidRPr="000B6B5A">
              <w:rPr>
                <w:rFonts w:ascii="宋体"/>
              </w:rPr>
              <w:t xml:space="preserve"> </w:t>
            </w:r>
          </w:p>
          <w:p w14:paraId="7D6AA33F" w14:textId="28FFAE8C" w:rsidR="000A00AE" w:rsidRPr="000B6B5A" w:rsidRDefault="004F690B" w:rsidP="000B6B5A">
            <w:pPr>
              <w:spacing w:line="360" w:lineRule="exact"/>
              <w:rPr>
                <w:ins w:id="459" w:author="Shao" w:date="2025-03-03T15:07:00Z" w16du:dateUtc="2025-03-03T07:07:00Z"/>
                <w:rFonts w:ascii="宋体"/>
              </w:rPr>
            </w:pPr>
            <w:ins w:id="460" w:author="Shao" w:date="2025-03-03T15:07:00Z" w16du:dateUtc="2025-03-03T07:07:00Z">
              <w:r w:rsidRPr="000B6B5A">
                <w:rPr>
                  <w:rFonts w:ascii="宋体" w:hint="eastAsia"/>
                </w:rPr>
                <w:t>若否，请提供相应的肥料原料组成、加工工艺等信息</w:t>
              </w:r>
            </w:ins>
            <w:r w:rsidR="005D2336" w:rsidRPr="005D2336">
              <w:rPr>
                <w:rFonts w:ascii="宋体"/>
              </w:rPr>
              <w:t>If not, please provide the corresponding information on the composition of the fertilizer raw materials and processing process</w:t>
            </w:r>
            <w:ins w:id="461" w:author="Shao" w:date="2025-03-03T15:07:00Z" w16du:dateUtc="2025-03-03T07:07:00Z">
              <w:r w:rsidRPr="000B6B5A">
                <w:rPr>
                  <w:rFonts w:ascii="宋体" w:hint="eastAsia"/>
                </w:rPr>
                <w:t>：</w:t>
              </w:r>
              <w:r w:rsidRPr="000B6B5A">
                <w:rPr>
                  <w:rFonts w:ascii="宋体" w:hint="eastAsia"/>
                  <w:u w:val="single"/>
                </w:rPr>
                <w:t xml:space="preserve">                                     </w:t>
              </w:r>
            </w:ins>
          </w:p>
          <w:p w14:paraId="7F059727" w14:textId="77777777" w:rsidR="007A33AC" w:rsidRDefault="007A33AC" w:rsidP="00396AA5">
            <w:pPr>
              <w:spacing w:line="360" w:lineRule="exact"/>
              <w:rPr>
                <w:ins w:id="462" w:author="Shao" w:date="2025-03-03T15:07:00Z" w16du:dateUtc="2025-03-03T07:07:00Z"/>
                <w:sz w:val="18"/>
                <w:szCs w:val="21"/>
              </w:rPr>
            </w:pPr>
          </w:p>
          <w:p w14:paraId="1484A955" w14:textId="77777777" w:rsidR="00F52520" w:rsidRDefault="00DF0D11" w:rsidP="000B6B5A">
            <w:pPr>
              <w:spacing w:line="360" w:lineRule="exact"/>
              <w:rPr>
                <w:ins w:id="463" w:author="Shao" w:date="2025-03-03T15:07:00Z" w16du:dateUtc="2025-03-03T07:07:00Z"/>
              </w:rPr>
            </w:pPr>
            <w:ins w:id="464" w:author="Shao" w:date="2025-03-03T15:07:00Z" w16du:dateUtc="2025-03-03T07:07:00Z">
              <w:r>
                <w:rPr>
                  <w:rFonts w:hint="eastAsia"/>
                </w:rPr>
                <w:t>如生产单元制作堆肥</w:t>
              </w:r>
              <w:r w:rsidR="00592870">
                <w:rPr>
                  <w:rFonts w:hint="eastAsia"/>
                </w:rPr>
                <w:t>，</w:t>
              </w:r>
              <w:r w:rsidR="00F52520" w:rsidRPr="00024C7C">
                <w:rPr>
                  <w:rFonts w:hint="eastAsia"/>
                </w:rPr>
                <w:t>请详细</w:t>
              </w:r>
              <w:r w:rsidR="004F690B">
                <w:rPr>
                  <w:rFonts w:hint="eastAsia"/>
                </w:rPr>
                <w:t>描述</w:t>
              </w:r>
              <w:r w:rsidR="00F52520" w:rsidRPr="00024C7C">
                <w:rPr>
                  <w:rFonts w:hint="eastAsia"/>
                </w:rPr>
                <w:t>堆制过程</w:t>
              </w:r>
              <w:r w:rsidR="00F52520">
                <w:rPr>
                  <w:rFonts w:hint="eastAsia"/>
                </w:rPr>
                <w:t>，</w:t>
              </w:r>
              <w:r w:rsidR="00F52520" w:rsidRPr="00024C7C">
                <w:rPr>
                  <w:rFonts w:hint="eastAsia"/>
                </w:rPr>
                <w:t>原料和添加剂及其所占比例</w:t>
              </w:r>
              <w:r w:rsidR="00F52520">
                <w:rPr>
                  <w:rFonts w:hint="eastAsia"/>
                </w:rPr>
                <w:t>（若需要，可另附页）：</w:t>
              </w:r>
            </w:ins>
          </w:p>
          <w:p w14:paraId="0E1D1032" w14:textId="77777777" w:rsidR="008B3AD2" w:rsidRDefault="00DE4DAC">
            <w:pPr>
              <w:spacing w:line="360" w:lineRule="exact"/>
              <w:rPr>
                <w:ins w:id="465" w:author="Shao" w:date="2025-03-03T15:07:00Z" w16du:dateUtc="2025-03-03T07:07:00Z"/>
              </w:rPr>
            </w:pPr>
            <w:ins w:id="466" w:author="Shao" w:date="2025-03-03T15:07:00Z" w16du:dateUtc="2025-03-03T07:07:00Z">
              <w:r>
                <w:rPr>
                  <w:rFonts w:hint="eastAsia"/>
                </w:rPr>
                <w:lastRenderedPageBreak/>
                <w:t>If the production unit makes compost</w:t>
              </w:r>
              <w:r w:rsidR="00592870">
                <w:rPr>
                  <w:rFonts w:hint="eastAsia"/>
                </w:rPr>
                <w:t xml:space="preserve">, </w:t>
              </w:r>
              <w:r w:rsidR="00F52520" w:rsidRPr="00024C7C">
                <w:rPr>
                  <w:rFonts w:hint="eastAsia"/>
                </w:rPr>
                <w:t xml:space="preserve">please </w:t>
              </w:r>
              <w:r w:rsidR="004F690B">
                <w:rPr>
                  <w:rFonts w:hint="eastAsia"/>
                </w:rPr>
                <w:t xml:space="preserve">describe </w:t>
              </w:r>
              <w:r w:rsidR="00F52520" w:rsidRPr="00024C7C">
                <w:rPr>
                  <w:rFonts w:hint="eastAsia"/>
                </w:rPr>
                <w:t>in detail the composting process</w:t>
              </w:r>
              <w:r w:rsidR="00F52520">
                <w:rPr>
                  <w:rFonts w:hint="eastAsia"/>
                </w:rPr>
                <w:t xml:space="preserve">, the </w:t>
              </w:r>
              <w:r w:rsidR="00F52520" w:rsidRPr="00024C7C">
                <w:rPr>
                  <w:rFonts w:hint="eastAsia"/>
                </w:rPr>
                <w:t xml:space="preserve">raw materials and additives and their proportions </w:t>
              </w:r>
              <w:r w:rsidR="00F52520">
                <w:rPr>
                  <w:rFonts w:hint="eastAsia"/>
                </w:rPr>
                <w:t>(attach a separate sheet if necessary):</w:t>
              </w:r>
            </w:ins>
          </w:p>
          <w:p w14:paraId="0C03143A" w14:textId="77777777" w:rsidR="00F52520" w:rsidRPr="000B6B5A" w:rsidRDefault="00592870" w:rsidP="000B6B5A">
            <w:pPr>
              <w:spacing w:line="360" w:lineRule="exact"/>
              <w:rPr>
                <w:u w:val="single"/>
              </w:rPr>
            </w:pPr>
            <w:r>
              <w:rPr>
                <w:rFonts w:hint="eastAsia"/>
              </w:rPr>
              <w:t xml:space="preserve"> </w:t>
            </w:r>
            <w:r w:rsidRPr="000B6B5A">
              <w:rPr>
                <w:rFonts w:hint="eastAsia"/>
                <w:u w:val="single"/>
              </w:rPr>
              <w:t xml:space="preserve">                                                                                         </w:t>
            </w:r>
          </w:p>
          <w:p w14:paraId="6D2BA22D" w14:textId="77777777" w:rsidR="00EC6341" w:rsidRPr="000B6B5A" w:rsidRDefault="00EC6341" w:rsidP="000B6B5A">
            <w:pPr>
              <w:spacing w:line="360" w:lineRule="exact"/>
              <w:rPr>
                <w:u w:val="single"/>
              </w:rPr>
            </w:pPr>
          </w:p>
        </w:tc>
      </w:tr>
      <w:tr w:rsidR="0098293A" w:rsidRPr="000B6B5A" w14:paraId="17842808" w14:textId="77777777" w:rsidTr="002D13CD">
        <w:trPr>
          <w:jc w:val="center"/>
          <w:trPrChange w:id="467" w:author="Shao" w:date="2025-03-03T15:07:00Z" w16du:dateUtc="2025-03-03T07:07:00Z">
            <w:trPr>
              <w:gridAfter w:val="0"/>
              <w:jc w:val="center"/>
            </w:trPr>
          </w:trPrChange>
        </w:trPr>
        <w:tc>
          <w:tcPr>
            <w:tcW w:w="10726" w:type="dxa"/>
            <w:gridSpan w:val="18"/>
            <w:shd w:val="clear" w:color="auto" w:fill="F2F2F2"/>
            <w:tcPrChange w:id="468" w:author="Shao" w:date="2025-03-03T15:07:00Z" w16du:dateUtc="2025-03-03T07:07:00Z">
              <w:tcPr>
                <w:tcW w:w="10404" w:type="dxa"/>
                <w:gridSpan w:val="29"/>
                <w:shd w:val="clear" w:color="auto" w:fill="F2F2F2"/>
              </w:tcPr>
            </w:tcPrChange>
          </w:tcPr>
          <w:p w14:paraId="55C05FEA" w14:textId="77777777" w:rsidR="00B63DE6" w:rsidRPr="00D20746" w:rsidRDefault="00B63DE6" w:rsidP="00B63DE6">
            <w:pPr>
              <w:spacing w:line="360" w:lineRule="exact"/>
              <w:rPr>
                <w:b/>
              </w:rPr>
            </w:pPr>
            <w:r w:rsidRPr="00D20746">
              <w:rPr>
                <w:rFonts w:hint="eastAsia"/>
                <w:b/>
              </w:rPr>
              <w:lastRenderedPageBreak/>
              <w:t>仅限检查员填写：</w:t>
            </w:r>
            <w:ins w:id="469" w:author="Shao" w:date="2025-03-03T15:07:00Z" w16du:dateUtc="2025-03-03T07:07:00Z">
              <w:r>
                <w:rPr>
                  <w:rFonts w:hint="eastAsia"/>
                  <w:b/>
                </w:rPr>
                <w:t>Inspectors only</w:t>
              </w:r>
              <w:r w:rsidRPr="00D20746">
                <w:rPr>
                  <w:rFonts w:hint="eastAsia"/>
                  <w:b/>
                </w:rPr>
                <w:t>:</w:t>
              </w:r>
            </w:ins>
          </w:p>
          <w:p w14:paraId="502C64B4" w14:textId="77777777" w:rsidR="00B63DE6" w:rsidRDefault="00B63DE6" w:rsidP="00B63DE6">
            <w:pPr>
              <w:spacing w:line="360" w:lineRule="exact"/>
              <w:rPr>
                <w:b/>
              </w:rPr>
            </w:pPr>
            <w:r w:rsidRPr="00D20746">
              <w:rPr>
                <w:rFonts w:hint="eastAsia"/>
                <w:b/>
              </w:rPr>
              <w:t>现场检查是否与以上描述的情况一致？</w:t>
            </w:r>
            <w:ins w:id="470" w:author="Shao" w:date="2025-03-03T15:07:00Z" w16du:dateUtc="2025-03-03T07:07:00Z">
              <w:r>
                <w:rPr>
                  <w:rFonts w:hint="eastAsia"/>
                  <w:b/>
                </w:rPr>
                <w:t>Is the on-site inspection consistent</w:t>
              </w:r>
              <w:r w:rsidRPr="00D20746">
                <w:rPr>
                  <w:rFonts w:hint="eastAsia"/>
                  <w:b/>
                </w:rPr>
                <w:t xml:space="preserve"> with the above description? </w:t>
              </w:r>
            </w:ins>
          </w:p>
          <w:p w14:paraId="52203F48" w14:textId="77777777" w:rsidR="00B63DE6" w:rsidRDefault="00B63DE6" w:rsidP="00B63DE6">
            <w:pPr>
              <w:spacing w:line="360" w:lineRule="exact"/>
              <w:rPr>
                <w:b/>
              </w:rPr>
            </w:pPr>
            <w:r w:rsidRPr="00D20746">
              <w:rPr>
                <w:b/>
                <w:bCs/>
              </w:rPr>
              <w:fldChar w:fldCharType="begin">
                <w:ffData>
                  <w:name w:val="复选框型6"/>
                  <w:enabled/>
                  <w:calcOnExit w:val="0"/>
                  <w:checkBox>
                    <w:sizeAuto/>
                    <w:default w:val="0"/>
                  </w:checkBox>
                </w:ffData>
              </w:fldChar>
            </w:r>
            <w:r w:rsidRPr="00D20746">
              <w:rPr>
                <w:b/>
                <w:bCs/>
              </w:rPr>
              <w:instrText xml:space="preserve"> FORMCHECKBOX </w:instrText>
            </w:r>
            <w:r w:rsidRPr="00D20746">
              <w:rPr>
                <w:b/>
                <w:bCs/>
              </w:rPr>
            </w:r>
            <w:r w:rsidRPr="00D20746">
              <w:rPr>
                <w:b/>
                <w:bCs/>
              </w:rPr>
              <w:fldChar w:fldCharType="separate"/>
            </w:r>
            <w:r w:rsidRPr="00D20746">
              <w:rPr>
                <w:b/>
              </w:rPr>
              <w:fldChar w:fldCharType="end"/>
            </w:r>
            <w:r w:rsidRPr="00D20746">
              <w:rPr>
                <w:rFonts w:hint="eastAsia"/>
                <w:b/>
              </w:rPr>
              <w:t>是</w:t>
            </w:r>
            <w:ins w:id="471" w:author="Shao" w:date="2025-03-03T15:07:00Z" w16du:dateUtc="2025-03-03T07:07:00Z">
              <w:r w:rsidRPr="00D20746">
                <w:rPr>
                  <w:rFonts w:hint="eastAsia"/>
                  <w:b/>
                </w:rPr>
                <w:t>Yes</w:t>
              </w:r>
            </w:ins>
            <w:r>
              <w:rPr>
                <w:rFonts w:hint="eastAsia"/>
                <w:b/>
              </w:rPr>
              <w:t xml:space="preserve"> </w:t>
            </w:r>
            <w:r w:rsidRPr="00D20746">
              <w:rPr>
                <w:b/>
                <w:bCs/>
              </w:rPr>
              <w:fldChar w:fldCharType="begin">
                <w:ffData>
                  <w:name w:val="复选框型6"/>
                  <w:enabled/>
                  <w:calcOnExit w:val="0"/>
                  <w:checkBox>
                    <w:sizeAuto/>
                    <w:default w:val="0"/>
                  </w:checkBox>
                </w:ffData>
              </w:fldChar>
            </w:r>
            <w:r w:rsidRPr="00D20746">
              <w:rPr>
                <w:b/>
                <w:bCs/>
              </w:rPr>
              <w:instrText xml:space="preserve"> FORMCHECKBOX </w:instrText>
            </w:r>
            <w:r w:rsidRPr="00D20746">
              <w:rPr>
                <w:b/>
                <w:bCs/>
              </w:rPr>
            </w:r>
            <w:r w:rsidRPr="00D20746">
              <w:rPr>
                <w:b/>
                <w:bCs/>
              </w:rPr>
              <w:fldChar w:fldCharType="separate"/>
            </w:r>
            <w:r w:rsidRPr="00D20746">
              <w:rPr>
                <w:b/>
              </w:rPr>
              <w:fldChar w:fldCharType="end"/>
            </w:r>
            <w:r w:rsidRPr="00D20746">
              <w:rPr>
                <w:rFonts w:hint="eastAsia"/>
                <w:b/>
              </w:rPr>
              <w:t>否</w:t>
            </w:r>
            <w:ins w:id="472" w:author="Shao" w:date="2025-03-03T15:07:00Z" w16du:dateUtc="2025-03-03T07:07:00Z">
              <w:r w:rsidRPr="00D20746">
                <w:rPr>
                  <w:rFonts w:hint="eastAsia"/>
                  <w:b/>
                </w:rPr>
                <w:t>No</w:t>
              </w:r>
            </w:ins>
            <w:r>
              <w:rPr>
                <w:rFonts w:hint="eastAsia"/>
                <w:b/>
              </w:rPr>
              <w:t xml:space="preserve"> </w:t>
            </w:r>
            <w:r w:rsidRPr="00D20746">
              <w:rPr>
                <w:b/>
                <w:bCs/>
              </w:rPr>
              <w:fldChar w:fldCharType="begin">
                <w:ffData>
                  <w:name w:val="复选框型6"/>
                  <w:enabled/>
                  <w:calcOnExit w:val="0"/>
                  <w:checkBox>
                    <w:sizeAuto/>
                    <w:default w:val="0"/>
                  </w:checkBox>
                </w:ffData>
              </w:fldChar>
            </w:r>
            <w:r w:rsidRPr="00D20746">
              <w:rPr>
                <w:b/>
                <w:bCs/>
              </w:rPr>
              <w:instrText xml:space="preserve"> FORMCHECKBOX </w:instrText>
            </w:r>
            <w:r w:rsidRPr="00D20746">
              <w:rPr>
                <w:b/>
                <w:bCs/>
              </w:rPr>
            </w:r>
            <w:r w:rsidRPr="00D20746">
              <w:rPr>
                <w:b/>
                <w:bCs/>
              </w:rPr>
              <w:fldChar w:fldCharType="separate"/>
            </w:r>
            <w:r w:rsidRPr="00D20746">
              <w:rPr>
                <w:b/>
              </w:rPr>
              <w:fldChar w:fldCharType="end"/>
            </w:r>
            <w:r w:rsidRPr="00D20746">
              <w:rPr>
                <w:b/>
              </w:rPr>
              <w:t>无关</w:t>
            </w:r>
            <w:ins w:id="473" w:author="Shao" w:date="2025-03-03T15:07:00Z" w16du:dateUtc="2025-03-03T07:07:00Z">
              <w:r>
                <w:rPr>
                  <w:rFonts w:hint="eastAsia"/>
                  <w:b/>
                </w:rPr>
                <w:t>N/A</w:t>
              </w:r>
              <w:r w:rsidRPr="00D20746">
                <w:rPr>
                  <w:rFonts w:hint="eastAsia"/>
                  <w:b/>
                </w:rPr>
                <w:t>.</w:t>
              </w:r>
            </w:ins>
          </w:p>
          <w:p w14:paraId="3A288A98" w14:textId="77777777" w:rsidR="00B63DE6" w:rsidRDefault="00B63DE6" w:rsidP="00B63DE6">
            <w:pPr>
              <w:spacing w:line="360" w:lineRule="exact"/>
              <w:rPr>
                <w:ins w:id="474" w:author="Shao" w:date="2025-03-03T15:07:00Z" w16du:dateUtc="2025-03-03T07:07:00Z"/>
                <w:b/>
              </w:rPr>
            </w:pPr>
            <w:r w:rsidRPr="00D20746">
              <w:rPr>
                <w:rFonts w:hint="eastAsia"/>
                <w:b/>
              </w:rPr>
              <w:t>检查记录：</w:t>
            </w:r>
            <w:ins w:id="475" w:author="Shao" w:date="2025-03-03T15:07:00Z" w16du:dateUtc="2025-03-03T07:07:00Z">
              <w:r w:rsidRPr="00D20746">
                <w:rPr>
                  <w:rFonts w:hint="eastAsia"/>
                  <w:b/>
                </w:rPr>
                <w:t>Inspection records:</w:t>
              </w:r>
            </w:ins>
          </w:p>
          <w:p w14:paraId="130DE7D9" w14:textId="77777777" w:rsidR="0098293A" w:rsidRPr="000B6B5A" w:rsidRDefault="0098293A" w:rsidP="00554909">
            <w:pPr>
              <w:spacing w:line="360" w:lineRule="exact"/>
              <w:rPr>
                <w:b/>
              </w:rPr>
            </w:pPr>
          </w:p>
        </w:tc>
      </w:tr>
      <w:tr w:rsidR="00642099" w:rsidRPr="00642099" w14:paraId="0C432E60" w14:textId="77777777" w:rsidTr="005D2336">
        <w:trPr>
          <w:trHeight w:val="699"/>
          <w:jc w:val="center"/>
          <w:trPrChange w:id="476" w:author="Shao" w:date="2025-03-03T15:07:00Z" w16du:dateUtc="2025-03-03T07:07:00Z">
            <w:trPr>
              <w:gridAfter w:val="0"/>
              <w:trHeight w:val="1065"/>
              <w:jc w:val="center"/>
            </w:trPr>
          </w:trPrChange>
        </w:trPr>
        <w:tc>
          <w:tcPr>
            <w:tcW w:w="10726" w:type="dxa"/>
            <w:gridSpan w:val="18"/>
            <w:tcPrChange w:id="477" w:author="Shao" w:date="2025-03-03T15:07:00Z" w16du:dateUtc="2025-03-03T07:07:00Z">
              <w:tcPr>
                <w:tcW w:w="10404" w:type="dxa"/>
                <w:gridSpan w:val="29"/>
              </w:tcPr>
            </w:tcPrChange>
          </w:tcPr>
          <w:p w14:paraId="44007739" w14:textId="50B1EFCB" w:rsidR="008B3AD2" w:rsidRDefault="003C6841">
            <w:pPr>
              <w:spacing w:line="360" w:lineRule="exact"/>
              <w:rPr>
                <w:ins w:id="478" w:author="Shao" w:date="2025-03-03T15:07:00Z" w16du:dateUtc="2025-03-03T07:07:00Z"/>
                <w:b/>
                <w:sz w:val="28"/>
              </w:rPr>
            </w:pPr>
            <w:r>
              <w:rPr>
                <w:rFonts w:hint="eastAsia"/>
                <w:b/>
              </w:rPr>
              <w:t>3.</w:t>
            </w:r>
            <w:r w:rsidR="00D36225">
              <w:rPr>
                <w:rFonts w:hint="eastAsia"/>
                <w:b/>
              </w:rPr>
              <w:t>7</w:t>
            </w:r>
            <w:r w:rsidR="00C65E1F" w:rsidRPr="000B6B5A">
              <w:rPr>
                <w:rFonts w:hint="eastAsia"/>
                <w:b/>
              </w:rPr>
              <w:t>病虫草害防治</w:t>
            </w:r>
            <w:ins w:id="479" w:author="Shao" w:date="2025-03-03T15:07:00Z" w16du:dateUtc="2025-03-03T07:07:00Z">
              <w:r w:rsidR="00C65E1F" w:rsidRPr="000B6B5A">
                <w:rPr>
                  <w:rFonts w:hint="eastAsia"/>
                  <w:b/>
                </w:rPr>
                <w:t>Pest and weed control</w:t>
              </w:r>
            </w:ins>
          </w:p>
          <w:p w14:paraId="344E1F2F" w14:textId="152EB8D1" w:rsidR="00C65E1F" w:rsidRDefault="00DE4DAC" w:rsidP="000B6B5A">
            <w:pPr>
              <w:spacing w:line="360" w:lineRule="exact"/>
            </w:pPr>
            <w:r>
              <w:rPr>
                <w:rFonts w:hint="eastAsia"/>
              </w:rPr>
              <w:t>3.</w:t>
            </w:r>
            <w:del w:id="480" w:author="Shao" w:date="2025-03-03T15:07:00Z" w16du:dateUtc="2025-03-03T07:07:00Z">
              <w:r w:rsidR="00C65E1F">
                <w:delText xml:space="preserve"> </w:delText>
              </w:r>
            </w:del>
            <w:r w:rsidR="00C65E1F">
              <w:t>7.1</w:t>
            </w:r>
            <w:r w:rsidR="00C65E1F">
              <w:rPr>
                <w:rFonts w:hint="eastAsia"/>
              </w:rPr>
              <w:t>病害防治</w:t>
            </w:r>
            <w:r w:rsidR="005D2336">
              <w:rPr>
                <w:rFonts w:hint="eastAsia"/>
              </w:rPr>
              <w:t>D</w:t>
            </w:r>
            <w:r w:rsidR="005D2336" w:rsidRPr="005D2336">
              <w:t>iseases control</w:t>
            </w:r>
          </w:p>
          <w:p w14:paraId="60EAA803" w14:textId="48CF3138" w:rsidR="008B3AD2" w:rsidRDefault="00C65E1F">
            <w:pPr>
              <w:spacing w:line="360" w:lineRule="exact"/>
            </w:pPr>
            <w:r>
              <w:t>1</w:t>
            </w:r>
            <w:ins w:id="481" w:author="Shao" w:date="2025-03-03T15:07:00Z" w16du:dateUtc="2025-03-03T07:07:00Z">
              <w:r>
                <w:rPr>
                  <w:rFonts w:hint="eastAsia"/>
                </w:rPr>
                <w:t>）请选择采取的防治措施</w:t>
              </w:r>
              <w:r w:rsidR="005D2336">
                <w:rPr>
                  <w:rFonts w:hint="eastAsia"/>
                </w:rPr>
                <w:t>Please select the control measures taken</w:t>
              </w:r>
              <w:r>
                <w:rPr>
                  <w:rFonts w:hint="eastAsia"/>
                </w:rPr>
                <w:t>：</w:t>
              </w:r>
            </w:ins>
            <w:del w:id="482" w:author="Shao" w:date="2025-03-03T15:07:00Z" w16du:dateUtc="2025-03-03T07:07:00Z">
              <w:r>
                <w:delText xml:space="preserve"> </w:delText>
              </w:r>
              <w:r>
                <w:rPr>
                  <w:rFonts w:hint="eastAsia"/>
                </w:rPr>
                <w:delText>Disease control</w:delText>
              </w:r>
            </w:del>
          </w:p>
          <w:p w14:paraId="185EEB72" w14:textId="6A8540E7" w:rsidR="008B3AD2" w:rsidRDefault="0075573E">
            <w:pPr>
              <w:spacing w:line="360" w:lineRule="exact"/>
            </w:pPr>
            <w:r w:rsidRPr="00EA7180">
              <w:fldChar w:fldCharType="begin">
                <w:ffData>
                  <w:name w:val=""/>
                  <w:enabled/>
                  <w:calcOnExit w:val="0"/>
                  <w:checkBox>
                    <w:sizeAuto/>
                    <w:default w:val="0"/>
                  </w:checkBox>
                </w:ffData>
              </w:fldChar>
            </w:r>
            <w:r w:rsidR="00DE4DAC" w:rsidRPr="00EA7180">
              <w:instrText xml:space="preserve"> FORMCHECKBOX </w:instrText>
            </w:r>
            <w:r w:rsidRPr="00EA7180">
              <w:fldChar w:fldCharType="separate"/>
            </w:r>
            <w:r w:rsidRPr="00EA7180">
              <w:fldChar w:fldCharType="end"/>
            </w:r>
            <w:r w:rsidR="00DE4DAC" w:rsidRPr="000B6B5A">
              <w:rPr>
                <w:rFonts w:ascii="宋体" w:hint="eastAsia"/>
              </w:rPr>
              <w:t xml:space="preserve"> </w:t>
            </w:r>
            <w:r w:rsidR="00C65E1F" w:rsidRPr="000B6B5A">
              <w:rPr>
                <w:rFonts w:ascii="宋体" w:hint="eastAsia"/>
              </w:rPr>
              <w:t>抗病品种</w:t>
            </w:r>
            <w:ins w:id="483" w:author="Shao" w:date="2025-03-03T15:07:00Z" w16du:dateUtc="2025-03-03T07:07:00Z">
              <w:r w:rsidR="00DE4DAC" w:rsidRPr="00207B7F">
                <w:rPr>
                  <w:rFonts w:hint="eastAsia"/>
                </w:rPr>
                <w:t xml:space="preserve">Disease resistant </w:t>
              </w:r>
              <w:r w:rsidR="00B25260" w:rsidRPr="00207B7F">
                <w:rPr>
                  <w:rFonts w:hint="eastAsia"/>
                </w:rPr>
                <w:t>varieties</w:t>
              </w:r>
            </w:ins>
            <w:r w:rsidR="00B25260" w:rsidRPr="00207B7F">
              <w:rPr>
                <w:rPrChange w:id="484" w:author="Shao" w:date="2025-03-03T15:07:00Z" w16du:dateUtc="2025-03-03T07:07:00Z">
                  <w:rPr>
                    <w:rFonts w:ascii="宋体"/>
                  </w:rPr>
                </w:rPrChange>
              </w:rPr>
              <w:t xml:space="preserve">  </w:t>
            </w:r>
            <w:r w:rsidRPr="00EA7180">
              <w:fldChar w:fldCharType="begin">
                <w:ffData>
                  <w:name w:val=""/>
                  <w:enabled/>
                  <w:calcOnExit w:val="0"/>
                  <w:checkBox>
                    <w:sizeAuto/>
                    <w:default w:val="0"/>
                  </w:checkBox>
                </w:ffData>
              </w:fldChar>
            </w:r>
            <w:r w:rsidR="00DE4DAC" w:rsidRPr="00EA7180">
              <w:instrText xml:space="preserve"> FORMCHECKBOX </w:instrText>
            </w:r>
            <w:r w:rsidRPr="00EA7180">
              <w:fldChar w:fldCharType="separate"/>
            </w:r>
            <w:r w:rsidRPr="00EA7180">
              <w:fldChar w:fldCharType="end"/>
            </w:r>
            <w:r w:rsidR="00DE4DAC">
              <w:rPr>
                <w:rFonts w:hint="eastAsia"/>
              </w:rPr>
              <w:t xml:space="preserve"> </w:t>
            </w:r>
            <w:r w:rsidR="00C65E1F">
              <w:rPr>
                <w:rFonts w:hint="eastAsia"/>
              </w:rPr>
              <w:t>非化学药剂种子处理</w:t>
            </w:r>
            <w:ins w:id="485" w:author="Shao" w:date="2025-03-03T15:07:00Z" w16du:dateUtc="2025-03-03T07:07:00Z">
              <w:r w:rsidR="00DE4DAC">
                <w:rPr>
                  <w:rFonts w:hint="eastAsia"/>
                </w:rPr>
                <w:t xml:space="preserve">Non-chemical seed </w:t>
              </w:r>
              <w:r w:rsidR="00DE4DAC">
                <w:t>treatment</w:t>
              </w:r>
            </w:ins>
            <w:r w:rsidR="00DE4DAC">
              <w:t xml:space="preserve">  </w:t>
            </w:r>
            <w:r w:rsidRPr="00EA7180">
              <w:fldChar w:fldCharType="begin">
                <w:ffData>
                  <w:name w:val=""/>
                  <w:enabled/>
                  <w:calcOnExit w:val="0"/>
                  <w:checkBox>
                    <w:sizeAuto/>
                    <w:default w:val="0"/>
                  </w:checkBox>
                </w:ffData>
              </w:fldChar>
            </w:r>
            <w:r w:rsidR="00DE4DAC" w:rsidRPr="00EA7180">
              <w:instrText xml:space="preserve"> FORMCHECKBOX </w:instrText>
            </w:r>
            <w:r w:rsidRPr="00EA7180">
              <w:fldChar w:fldCharType="separate"/>
            </w:r>
            <w:r w:rsidRPr="00EA7180">
              <w:fldChar w:fldCharType="end"/>
            </w:r>
            <w:r w:rsidR="00DE4DAC">
              <w:rPr>
                <w:rFonts w:hint="eastAsia"/>
              </w:rPr>
              <w:t xml:space="preserve"> </w:t>
            </w:r>
            <w:r w:rsidR="00C65E1F">
              <w:rPr>
                <w:rFonts w:hint="eastAsia"/>
              </w:rPr>
              <w:t>培育壮苗</w:t>
            </w:r>
            <w:ins w:id="486" w:author="Shao" w:date="2025-03-03T15:07:00Z" w16du:dateUtc="2025-03-03T07:07:00Z">
              <w:r w:rsidR="00DE4DAC">
                <w:rPr>
                  <w:rFonts w:hint="eastAsia"/>
                </w:rPr>
                <w:t xml:space="preserve">Growing strong </w:t>
              </w:r>
              <w:r w:rsidR="00DE4DAC">
                <w:t>seedlings</w:t>
              </w:r>
            </w:ins>
            <w:r w:rsidR="00DE4DAC">
              <w:t xml:space="preserve">  </w:t>
            </w:r>
            <w:r w:rsidRPr="00EA7180">
              <w:fldChar w:fldCharType="begin">
                <w:ffData>
                  <w:name w:val=""/>
                  <w:enabled/>
                  <w:calcOnExit w:val="0"/>
                  <w:checkBox>
                    <w:sizeAuto/>
                    <w:default w:val="0"/>
                  </w:checkBox>
                </w:ffData>
              </w:fldChar>
            </w:r>
            <w:r w:rsidR="00DE4DAC" w:rsidRPr="00EA7180">
              <w:instrText xml:space="preserve"> FORMCHECKBOX </w:instrText>
            </w:r>
            <w:r w:rsidRPr="00EA7180">
              <w:fldChar w:fldCharType="separate"/>
            </w:r>
            <w:r w:rsidRPr="00EA7180">
              <w:fldChar w:fldCharType="end"/>
            </w:r>
            <w:r w:rsidR="00DE4DAC">
              <w:rPr>
                <w:rPrChange w:id="487" w:author="Shao" w:date="2025-03-03T15:07:00Z" w16du:dateUtc="2025-03-03T07:07:00Z">
                  <w:rPr>
                    <w:rFonts w:ascii="宋体"/>
                  </w:rPr>
                </w:rPrChange>
              </w:rPr>
              <w:t xml:space="preserve"> </w:t>
            </w:r>
            <w:r w:rsidR="00C65E1F" w:rsidRPr="000B6B5A">
              <w:rPr>
                <w:rFonts w:ascii="宋体" w:hint="eastAsia"/>
              </w:rPr>
              <w:t>适时耕种</w:t>
            </w:r>
            <w:ins w:id="488" w:author="Shao" w:date="2025-03-03T15:07:00Z" w16du:dateUtc="2025-03-03T07:07:00Z">
              <w:r w:rsidR="00DE4DAC">
                <w:t>Timely cultivation</w:t>
              </w:r>
            </w:ins>
            <w:r w:rsidR="00DE4DAC">
              <w:rPr>
                <w:rPrChange w:id="489" w:author="Shao" w:date="2025-03-03T15:07:00Z" w16du:dateUtc="2025-03-03T07:07:00Z">
                  <w:rPr>
                    <w:rFonts w:ascii="宋体"/>
                  </w:rPr>
                </w:rPrChange>
              </w:rPr>
              <w:t xml:space="preserve"> </w:t>
            </w:r>
            <w:r w:rsidR="00DE4DAC">
              <w:t xml:space="preserve">   </w:t>
            </w:r>
            <w:r w:rsidRPr="00EA7180">
              <w:fldChar w:fldCharType="begin">
                <w:ffData>
                  <w:name w:val=""/>
                  <w:enabled/>
                  <w:calcOnExit w:val="0"/>
                  <w:checkBox>
                    <w:sizeAuto/>
                    <w:default w:val="0"/>
                  </w:checkBox>
                </w:ffData>
              </w:fldChar>
            </w:r>
            <w:r w:rsidR="00DE4DAC" w:rsidRPr="00EA7180">
              <w:instrText xml:space="preserve"> FORMCHECKBOX </w:instrText>
            </w:r>
            <w:r w:rsidRPr="00EA7180">
              <w:fldChar w:fldCharType="separate"/>
            </w:r>
            <w:r w:rsidRPr="00EA7180">
              <w:fldChar w:fldCharType="end"/>
            </w:r>
            <w:r w:rsidR="00DE4DAC">
              <w:rPr>
                <w:rFonts w:hint="eastAsia"/>
              </w:rPr>
              <w:t xml:space="preserve"> </w:t>
            </w:r>
            <w:r w:rsidR="00C65E1F">
              <w:rPr>
                <w:rFonts w:hint="eastAsia"/>
              </w:rPr>
              <w:t>耕翻晒垡</w:t>
            </w:r>
            <w:ins w:id="490" w:author="Shao" w:date="2025-03-03T15:07:00Z" w16du:dateUtc="2025-03-03T07:07:00Z">
              <w:r w:rsidR="00DE4DAC">
                <w:rPr>
                  <w:rFonts w:hint="eastAsia"/>
                </w:rPr>
                <w:t xml:space="preserve">Tillage and </w:t>
              </w:r>
              <w:r w:rsidR="00B25260">
                <w:rPr>
                  <w:rFonts w:hint="eastAsia"/>
                </w:rPr>
                <w:t>solarization</w:t>
              </w:r>
            </w:ins>
            <w:r w:rsidR="00B25260">
              <w:rPr>
                <w:rFonts w:hint="eastAsia"/>
              </w:rPr>
              <w:t xml:space="preserve">  </w:t>
            </w:r>
            <w:r w:rsidRPr="00EA7180">
              <w:fldChar w:fldCharType="begin">
                <w:ffData>
                  <w:name w:val=""/>
                  <w:enabled/>
                  <w:calcOnExit w:val="0"/>
                  <w:checkBox>
                    <w:sizeAuto/>
                    <w:default w:val="0"/>
                  </w:checkBox>
                </w:ffData>
              </w:fldChar>
            </w:r>
            <w:r w:rsidR="00B25260" w:rsidRPr="00EA7180">
              <w:instrText xml:space="preserve"> FORMCHECKBOX </w:instrText>
            </w:r>
            <w:r w:rsidRPr="00EA7180">
              <w:fldChar w:fldCharType="separate"/>
            </w:r>
            <w:r w:rsidRPr="00EA7180">
              <w:fldChar w:fldCharType="end"/>
            </w:r>
            <w:r w:rsidR="00B25260">
              <w:rPr>
                <w:rFonts w:hint="eastAsia"/>
              </w:rPr>
              <w:t xml:space="preserve"> </w:t>
            </w:r>
            <w:ins w:id="491" w:author="Shao" w:date="2025-03-03T15:07:00Z" w16du:dateUtc="2025-03-03T07:07:00Z">
              <w:r w:rsidR="00B25260">
                <w:rPr>
                  <w:rFonts w:hint="eastAsia"/>
                </w:rPr>
                <w:t>清洁田园</w:t>
              </w:r>
            </w:ins>
            <w:r w:rsidR="00B25260">
              <w:rPr>
                <w:rFonts w:hint="eastAsia"/>
              </w:rPr>
              <w:t>Clean fields</w:t>
            </w:r>
          </w:p>
          <w:p w14:paraId="0C7B2040" w14:textId="00054668" w:rsidR="008B3AD2" w:rsidRPr="00207B7F" w:rsidRDefault="0075573E">
            <w:pPr>
              <w:spacing w:line="360" w:lineRule="exact"/>
              <w:rPr>
                <w:rPrChange w:id="492" w:author="Shao" w:date="2025-03-03T15:07:00Z" w16du:dateUtc="2025-03-03T07:07:00Z">
                  <w:rPr>
                    <w:rFonts w:ascii="宋体"/>
                  </w:rPr>
                </w:rPrChange>
              </w:rPr>
            </w:pPr>
            <w:r w:rsidRPr="00EA7180">
              <w:fldChar w:fldCharType="begin">
                <w:ffData>
                  <w:name w:val=""/>
                  <w:enabled/>
                  <w:calcOnExit w:val="0"/>
                  <w:checkBox>
                    <w:sizeAuto/>
                    <w:default w:val="0"/>
                  </w:checkBox>
                </w:ffData>
              </w:fldChar>
            </w:r>
            <w:r w:rsidR="00DE4DAC" w:rsidRPr="00EA7180">
              <w:instrText xml:space="preserve"> FORMCHECKBOX </w:instrText>
            </w:r>
            <w:r w:rsidRPr="00EA7180">
              <w:fldChar w:fldCharType="separate"/>
            </w:r>
            <w:r w:rsidRPr="00EA7180">
              <w:fldChar w:fldCharType="end"/>
            </w:r>
            <w:r w:rsidR="00DE4DAC" w:rsidRPr="00207B7F">
              <w:rPr>
                <w:rFonts w:hint="eastAsia"/>
              </w:rPr>
              <w:t xml:space="preserve"> </w:t>
            </w:r>
            <w:r w:rsidR="00C65E1F" w:rsidRPr="000B6B5A">
              <w:rPr>
                <w:rFonts w:ascii="宋体" w:hint="eastAsia"/>
              </w:rPr>
              <w:t>轮作倒茬</w:t>
            </w:r>
            <w:ins w:id="493" w:author="Shao" w:date="2025-03-03T15:07:00Z" w16du:dateUtc="2025-03-03T07:07:00Z">
              <w:r w:rsidR="00DE4DAC" w:rsidRPr="00207B7F">
                <w:rPr>
                  <w:rFonts w:hint="eastAsia"/>
                </w:rPr>
                <w:t xml:space="preserve">Crop rotation and </w:t>
              </w:r>
              <w:r w:rsidR="00DE4DAC" w:rsidRPr="00207B7F">
                <w:t>crop</w:t>
              </w:r>
              <w:r w:rsidR="00DE4DAC" w:rsidRPr="00207B7F">
                <w:rPr>
                  <w:rFonts w:hint="eastAsia"/>
                </w:rPr>
                <w:t xml:space="preserve"> reversal</w:t>
              </w:r>
            </w:ins>
            <w:r w:rsidR="00DE4DAC" w:rsidRPr="00207B7F">
              <w:rPr>
                <w:rPrChange w:id="494" w:author="Shao" w:date="2025-03-03T15:07:00Z" w16du:dateUtc="2025-03-03T07:07:00Z">
                  <w:rPr>
                    <w:rFonts w:ascii="宋体"/>
                  </w:rPr>
                </w:rPrChange>
              </w:rPr>
              <w:t xml:space="preserve">  </w:t>
            </w:r>
            <w:r w:rsidRPr="00EA7180">
              <w:fldChar w:fldCharType="begin">
                <w:ffData>
                  <w:name w:val=""/>
                  <w:enabled/>
                  <w:calcOnExit w:val="0"/>
                  <w:checkBox>
                    <w:sizeAuto/>
                    <w:default w:val="0"/>
                  </w:checkBox>
                </w:ffData>
              </w:fldChar>
            </w:r>
            <w:r w:rsidR="00DE4DAC" w:rsidRPr="00EA7180">
              <w:instrText xml:space="preserve"> FORMCHECKBOX </w:instrText>
            </w:r>
            <w:r w:rsidRPr="00EA7180">
              <w:fldChar w:fldCharType="separate"/>
            </w:r>
            <w:r w:rsidRPr="00EA7180">
              <w:fldChar w:fldCharType="end"/>
            </w:r>
            <w:r w:rsidR="00DE4DAC" w:rsidRPr="00207B7F">
              <w:rPr>
                <w:rPrChange w:id="495" w:author="Shao" w:date="2025-03-03T15:07:00Z" w16du:dateUtc="2025-03-03T07:07:00Z">
                  <w:rPr>
                    <w:rFonts w:ascii="宋体"/>
                  </w:rPr>
                </w:rPrChange>
              </w:rPr>
              <w:t xml:space="preserve"> </w:t>
            </w:r>
            <w:r w:rsidR="00C65E1F" w:rsidRPr="000B6B5A">
              <w:rPr>
                <w:rFonts w:ascii="宋体" w:hint="eastAsia"/>
              </w:rPr>
              <w:t>控制种植密度</w:t>
            </w:r>
            <w:ins w:id="496" w:author="Shao" w:date="2025-03-03T15:07:00Z" w16du:dateUtc="2025-03-03T07:07:00Z">
              <w:r w:rsidR="00DE4DAC" w:rsidRPr="00207B7F">
                <w:rPr>
                  <w:rFonts w:hint="eastAsia"/>
                </w:rPr>
                <w:t xml:space="preserve">Control planting </w:t>
              </w:r>
              <w:r w:rsidR="00DE4DAC" w:rsidRPr="00207B7F">
                <w:t>density</w:t>
              </w:r>
            </w:ins>
            <w:r w:rsidR="00DE4DAC" w:rsidRPr="00207B7F">
              <w:rPr>
                <w:rPrChange w:id="497" w:author="Shao" w:date="2025-03-03T15:07:00Z" w16du:dateUtc="2025-03-03T07:07:00Z">
                  <w:rPr>
                    <w:rFonts w:ascii="宋体"/>
                  </w:rPr>
                </w:rPrChange>
              </w:rPr>
              <w:t xml:space="preserve">  </w:t>
            </w:r>
            <w:r w:rsidRPr="00EA7180">
              <w:fldChar w:fldCharType="begin">
                <w:ffData>
                  <w:name w:val=""/>
                  <w:enabled/>
                  <w:calcOnExit w:val="0"/>
                  <w:checkBox>
                    <w:sizeAuto/>
                    <w:default w:val="0"/>
                  </w:checkBox>
                </w:ffData>
              </w:fldChar>
            </w:r>
            <w:r w:rsidR="00DE4DAC" w:rsidRPr="00EA7180">
              <w:instrText xml:space="preserve"> FORMCHECKBOX </w:instrText>
            </w:r>
            <w:r w:rsidRPr="00EA7180">
              <w:fldChar w:fldCharType="separate"/>
            </w:r>
            <w:r w:rsidRPr="00EA7180">
              <w:fldChar w:fldCharType="end"/>
            </w:r>
            <w:r w:rsidR="00DE4DAC" w:rsidRPr="00207B7F">
              <w:rPr>
                <w:rPrChange w:id="498" w:author="Shao" w:date="2025-03-03T15:07:00Z" w16du:dateUtc="2025-03-03T07:07:00Z">
                  <w:rPr>
                    <w:rFonts w:ascii="宋体"/>
                  </w:rPr>
                </w:rPrChange>
              </w:rPr>
              <w:t xml:space="preserve"> </w:t>
            </w:r>
            <w:r w:rsidR="00C65E1F" w:rsidRPr="000B6B5A">
              <w:rPr>
                <w:rFonts w:ascii="宋体" w:hint="eastAsia"/>
              </w:rPr>
              <w:t>将病株带出农场</w:t>
            </w:r>
            <w:ins w:id="499" w:author="Shao" w:date="2025-03-03T15:07:00Z" w16du:dateUtc="2025-03-03T07:07:00Z">
              <w:r w:rsidR="00DE4DAC" w:rsidRPr="00207B7F">
                <w:rPr>
                  <w:rFonts w:hint="eastAsia"/>
                </w:rPr>
                <w:t xml:space="preserve">Take diseased plants off the </w:t>
              </w:r>
              <w:r w:rsidR="00DE4DAC" w:rsidRPr="00207B7F">
                <w:t>farm</w:t>
              </w:r>
            </w:ins>
            <w:r w:rsidR="00DE4DAC" w:rsidRPr="00207B7F">
              <w:rPr>
                <w:rPrChange w:id="500" w:author="Shao" w:date="2025-03-03T15:07:00Z" w16du:dateUtc="2025-03-03T07:07:00Z">
                  <w:rPr>
                    <w:rFonts w:ascii="宋体"/>
                  </w:rPr>
                </w:rPrChange>
              </w:rPr>
              <w:t xml:space="preserve">  </w:t>
            </w:r>
            <w:r w:rsidRPr="00EA7180">
              <w:fldChar w:fldCharType="begin">
                <w:ffData>
                  <w:name w:val=""/>
                  <w:enabled/>
                  <w:calcOnExit w:val="0"/>
                  <w:checkBox>
                    <w:sizeAuto/>
                    <w:default w:val="0"/>
                  </w:checkBox>
                </w:ffData>
              </w:fldChar>
            </w:r>
            <w:r w:rsidR="00DE4DAC" w:rsidRPr="00EA7180">
              <w:instrText xml:space="preserve"> FORMCHECKBOX </w:instrText>
            </w:r>
            <w:r w:rsidRPr="00EA7180">
              <w:fldChar w:fldCharType="separate"/>
            </w:r>
            <w:r w:rsidRPr="00EA7180">
              <w:fldChar w:fldCharType="end"/>
            </w:r>
            <w:r w:rsidR="00DE4DAC" w:rsidRPr="00207B7F">
              <w:rPr>
                <w:rPrChange w:id="501" w:author="Shao" w:date="2025-03-03T15:07:00Z" w16du:dateUtc="2025-03-03T07:07:00Z">
                  <w:rPr>
                    <w:rFonts w:ascii="宋体"/>
                  </w:rPr>
                </w:rPrChange>
              </w:rPr>
              <w:t xml:space="preserve"> </w:t>
            </w:r>
            <w:r w:rsidR="00C65E1F" w:rsidRPr="000B6B5A">
              <w:rPr>
                <w:rFonts w:ascii="宋体" w:hint="eastAsia"/>
              </w:rPr>
              <w:t>间作</w:t>
            </w:r>
            <w:ins w:id="502" w:author="Shao" w:date="2025-03-03T15:07:00Z" w16du:dateUtc="2025-03-03T07:07:00Z">
              <w:r w:rsidR="00DE4DAC" w:rsidRPr="00207B7F">
                <w:t>Intercropping</w:t>
              </w:r>
            </w:ins>
            <w:r w:rsidR="00DE4DAC" w:rsidRPr="00207B7F">
              <w:rPr>
                <w:rPrChange w:id="503" w:author="Shao" w:date="2025-03-03T15:07:00Z" w16du:dateUtc="2025-03-03T07:07:00Z">
                  <w:rPr>
                    <w:rFonts w:ascii="宋体"/>
                  </w:rPr>
                </w:rPrChange>
              </w:rPr>
              <w:t xml:space="preserve">   </w:t>
            </w:r>
            <w:r w:rsidRPr="00EA7180">
              <w:fldChar w:fldCharType="begin">
                <w:ffData>
                  <w:name w:val=""/>
                  <w:enabled/>
                  <w:calcOnExit w:val="0"/>
                  <w:checkBox>
                    <w:sizeAuto/>
                    <w:default w:val="0"/>
                  </w:checkBox>
                </w:ffData>
              </w:fldChar>
            </w:r>
            <w:r w:rsidR="00DE4DAC" w:rsidRPr="00EA7180">
              <w:instrText xml:space="preserve"> FORMCHECKBOX </w:instrText>
            </w:r>
            <w:r w:rsidRPr="00EA7180">
              <w:fldChar w:fldCharType="separate"/>
            </w:r>
            <w:r w:rsidRPr="00EA7180">
              <w:fldChar w:fldCharType="end"/>
            </w:r>
            <w:r w:rsidR="00DE4DAC" w:rsidRPr="00207B7F">
              <w:rPr>
                <w:rPrChange w:id="504" w:author="Shao" w:date="2025-03-03T15:07:00Z" w16du:dateUtc="2025-03-03T07:07:00Z">
                  <w:rPr>
                    <w:rFonts w:ascii="宋体"/>
                  </w:rPr>
                </w:rPrChange>
              </w:rPr>
              <w:t xml:space="preserve"> </w:t>
            </w:r>
            <w:r w:rsidR="00C65E1F" w:rsidRPr="000B6B5A">
              <w:rPr>
                <w:rFonts w:ascii="宋体" w:hint="eastAsia"/>
              </w:rPr>
              <w:t>其他（请说明）：</w:t>
            </w:r>
            <w:ins w:id="505" w:author="Shao" w:date="2025-03-03T15:07:00Z" w16du:dateUtc="2025-03-03T07:07:00Z">
              <w:r w:rsidR="00DE4DAC" w:rsidRPr="00207B7F">
                <w:rPr>
                  <w:rFonts w:hint="eastAsia"/>
                </w:rPr>
                <w:t>Other (please specify)</w:t>
              </w:r>
            </w:ins>
          </w:p>
          <w:p w14:paraId="6A90F4B0" w14:textId="77777777" w:rsidR="00C65E1F" w:rsidRPr="00207B7F" w:rsidRDefault="00C65E1F" w:rsidP="000B6B5A">
            <w:pPr>
              <w:spacing w:line="360" w:lineRule="exact"/>
              <w:rPr>
                <w:rPrChange w:id="506" w:author="Shao" w:date="2025-03-03T15:07:00Z" w16du:dateUtc="2025-03-03T07:07:00Z">
                  <w:rPr>
                    <w:rFonts w:ascii="宋体"/>
                  </w:rPr>
                </w:rPrChange>
              </w:rPr>
            </w:pPr>
          </w:p>
          <w:p w14:paraId="5608020A" w14:textId="4C1EB877" w:rsidR="008B3AD2" w:rsidRDefault="00DE4DAC" w:rsidP="00207B7F">
            <w:pPr>
              <w:spacing w:line="360" w:lineRule="exact"/>
            </w:pPr>
            <w:r w:rsidRPr="00207B7F">
              <w:rPr>
                <w:rPrChange w:id="507" w:author="Shao" w:date="2025-03-03T15:07:00Z" w16du:dateUtc="2025-03-03T07:07:00Z">
                  <w:rPr>
                    <w:rFonts w:ascii="宋体"/>
                  </w:rPr>
                </w:rPrChange>
              </w:rPr>
              <w:t>2</w:t>
            </w:r>
            <w:ins w:id="508" w:author="Shao" w:date="2025-03-03T15:07:00Z" w16du:dateUtc="2025-03-03T07:07:00Z">
              <w:r w:rsidR="00C65E1F" w:rsidRPr="000B6B5A">
                <w:rPr>
                  <w:rFonts w:ascii="宋体" w:hint="eastAsia"/>
                </w:rPr>
                <w:t>）列出有机生产中使用或计划使用的病害控制物质</w:t>
              </w:r>
              <w:r w:rsidR="00C65E1F" w:rsidRPr="000B6B5A">
                <w:rPr>
                  <w:rFonts w:ascii="宋体"/>
                </w:rPr>
                <w:t xml:space="preserve"> </w:t>
              </w:r>
            </w:ins>
            <w:r w:rsidR="00C65E1F" w:rsidRPr="00207B7F">
              <w:rPr>
                <w:rFonts w:hint="eastAsia"/>
              </w:rPr>
              <w:t xml:space="preserve">) List the disease control </w:t>
            </w:r>
            <w:r w:rsidR="00C65E1F" w:rsidRPr="00207B7F">
              <w:t>substances</w:t>
            </w:r>
            <w:r w:rsidR="00C65E1F" w:rsidRPr="00207B7F">
              <w:rPr>
                <w:rFonts w:hint="eastAsia"/>
              </w:rPr>
              <w:t xml:space="preserve"> used or planned to be used in organic production</w:t>
            </w:r>
            <w:r w:rsidR="00C65E1F" w:rsidRPr="00207B7F">
              <w:rPr>
                <w:rPrChange w:id="509" w:author="Shao" w:date="2025-03-03T15:07:00Z" w16du:dateUtc="2025-03-03T07:07:00Z">
                  <w:rPr>
                    <w:rFonts w:ascii="宋体"/>
                  </w:rPr>
                </w:rPrChange>
              </w:rPr>
              <w:t xml:space="preserve">       </w:t>
            </w:r>
            <w:r w:rsidR="00C65E1F" w:rsidRPr="000B6B5A">
              <w:rPr>
                <w:rFonts w:ascii="宋体" w:hint="eastAsia"/>
              </w:rPr>
              <w:t xml:space="preserve">   </w:t>
            </w:r>
            <w:r w:rsidR="0075573E" w:rsidRPr="00EA7180">
              <w:fldChar w:fldCharType="begin">
                <w:ffData>
                  <w:name w:val=""/>
                  <w:enabled/>
                  <w:calcOnExit w:val="0"/>
                  <w:checkBox>
                    <w:sizeAuto/>
                    <w:default w:val="0"/>
                  </w:checkBox>
                </w:ffData>
              </w:fldChar>
            </w:r>
            <w:r w:rsidR="00C65E1F" w:rsidRPr="00EA7180">
              <w:instrText xml:space="preserve"> FORMCHECKBOX </w:instrText>
            </w:r>
            <w:r w:rsidR="0075573E" w:rsidRPr="00EA7180">
              <w:fldChar w:fldCharType="separate"/>
            </w:r>
            <w:r w:rsidR="0075573E" w:rsidRPr="00EA7180">
              <w:fldChar w:fldCharType="end"/>
            </w:r>
            <w:r w:rsidR="00C65E1F">
              <w:rPr>
                <w:rFonts w:hint="eastAsia"/>
              </w:rPr>
              <w:t xml:space="preserve"> </w:t>
            </w:r>
            <w:r w:rsidR="00C65E1F">
              <w:rPr>
                <w:rFonts w:hint="eastAsia"/>
              </w:rPr>
              <w:t>不适用</w:t>
            </w:r>
            <w:ins w:id="510" w:author="Shao" w:date="2025-03-03T15:07:00Z" w16du:dateUtc="2025-03-03T07:07:00Z">
              <w:r w:rsidR="00207B7F">
                <w:rPr>
                  <w:rFonts w:hint="eastAsia"/>
                </w:rPr>
                <w:t>N/A</w:t>
              </w:r>
            </w:ins>
          </w:p>
        </w:tc>
      </w:tr>
      <w:tr w:rsidR="00010E17" w:rsidRPr="00642099" w14:paraId="7667AB6F" w14:textId="77777777" w:rsidTr="00B921CA">
        <w:tblPrEx>
          <w:tblPrExChange w:id="511" w:author="Shao" w:date="2025-03-03T15:07:00Z" w16du:dateUtc="2025-03-03T07:07:00Z">
            <w:tblPrEx>
              <w:tblW w:w="10726" w:type="dxa"/>
            </w:tblPrEx>
          </w:tblPrExChange>
        </w:tblPrEx>
        <w:trPr>
          <w:trHeight w:val="355"/>
          <w:jc w:val="center"/>
          <w:trPrChange w:id="512" w:author="Shao" w:date="2025-03-03T15:07:00Z" w16du:dateUtc="2025-03-03T07:07:00Z">
            <w:trPr>
              <w:trHeight w:val="355"/>
              <w:jc w:val="center"/>
            </w:trPr>
          </w:trPrChange>
        </w:trPr>
        <w:tc>
          <w:tcPr>
            <w:tcW w:w="1958" w:type="dxa"/>
            <w:gridSpan w:val="5"/>
            <w:tcPrChange w:id="513" w:author="Shao" w:date="2025-03-03T15:07:00Z" w16du:dateUtc="2025-03-03T07:07:00Z">
              <w:tcPr>
                <w:tcW w:w="2139" w:type="dxa"/>
                <w:gridSpan w:val="5"/>
              </w:tcPr>
            </w:tcPrChange>
          </w:tcPr>
          <w:p w14:paraId="0856CC34" w14:textId="5197911C" w:rsidR="008B3AD2" w:rsidRDefault="00010E17">
            <w:pPr>
              <w:spacing w:line="360" w:lineRule="exact"/>
              <w:jc w:val="center"/>
            </w:pPr>
            <w:r>
              <w:rPr>
                <w:rFonts w:hint="eastAsia"/>
              </w:rPr>
              <w:t>投入品名称</w:t>
            </w:r>
            <w:ins w:id="514" w:author="Shao" w:date="2025-03-03T15:07:00Z" w16du:dateUtc="2025-03-03T07:07:00Z">
              <w:r w:rsidR="00DE4DAC">
                <w:rPr>
                  <w:rFonts w:hint="eastAsia"/>
                </w:rPr>
                <w:t>Name of input product</w:t>
              </w:r>
            </w:ins>
          </w:p>
        </w:tc>
        <w:tc>
          <w:tcPr>
            <w:tcW w:w="2589" w:type="dxa"/>
            <w:gridSpan w:val="3"/>
            <w:tcPrChange w:id="515" w:author="Shao" w:date="2025-03-03T15:07:00Z" w16du:dateUtc="2025-03-03T07:07:00Z">
              <w:tcPr>
                <w:tcW w:w="2839" w:type="dxa"/>
                <w:gridSpan w:val="9"/>
              </w:tcPr>
            </w:tcPrChange>
          </w:tcPr>
          <w:p w14:paraId="17EC4B02" w14:textId="77777777" w:rsidR="005D2336" w:rsidRDefault="00010E17">
            <w:pPr>
              <w:spacing w:line="360" w:lineRule="exact"/>
              <w:jc w:val="center"/>
            </w:pPr>
            <w:r>
              <w:rPr>
                <w:rFonts w:hint="eastAsia"/>
              </w:rPr>
              <w:t>有效成分</w:t>
            </w:r>
          </w:p>
          <w:p w14:paraId="04E4AAA1" w14:textId="258FC7AF" w:rsidR="008B3AD2" w:rsidRDefault="00DE4DAC">
            <w:pPr>
              <w:spacing w:line="360" w:lineRule="exact"/>
              <w:jc w:val="center"/>
            </w:pPr>
            <w:ins w:id="516" w:author="Shao" w:date="2025-03-03T15:07:00Z" w16du:dateUtc="2025-03-03T07:07:00Z">
              <w:r>
                <w:rPr>
                  <w:rFonts w:hint="eastAsia"/>
                </w:rPr>
                <w:t>Active ingredients</w:t>
              </w:r>
            </w:ins>
          </w:p>
        </w:tc>
        <w:tc>
          <w:tcPr>
            <w:tcW w:w="4428" w:type="dxa"/>
            <w:gridSpan w:val="9"/>
            <w:tcPrChange w:id="517" w:author="Shao" w:date="2025-03-03T15:07:00Z" w16du:dateUtc="2025-03-03T07:07:00Z">
              <w:tcPr>
                <w:tcW w:w="3997" w:type="dxa"/>
                <w:gridSpan w:val="14"/>
              </w:tcPr>
            </w:tcPrChange>
          </w:tcPr>
          <w:p w14:paraId="1B636AE7" w14:textId="77777777" w:rsidR="005D2336" w:rsidRDefault="00010E17">
            <w:pPr>
              <w:spacing w:line="360" w:lineRule="exact"/>
              <w:jc w:val="center"/>
            </w:pPr>
            <w:r>
              <w:rPr>
                <w:rFonts w:hint="eastAsia"/>
              </w:rPr>
              <w:t>施用原因</w:t>
            </w:r>
            <w:r w:rsidR="00711C3E">
              <w:rPr>
                <w:rFonts w:hint="eastAsia"/>
              </w:rPr>
              <w:t>/</w:t>
            </w:r>
            <w:r w:rsidR="00711C3E">
              <w:rPr>
                <w:rFonts w:hint="eastAsia"/>
              </w:rPr>
              <w:t>目标作物</w:t>
            </w:r>
          </w:p>
          <w:p w14:paraId="53729DC1" w14:textId="147659E5" w:rsidR="008B3AD2" w:rsidRDefault="00DE4DAC">
            <w:pPr>
              <w:spacing w:line="360" w:lineRule="exact"/>
              <w:jc w:val="center"/>
            </w:pPr>
            <w:ins w:id="518" w:author="Shao" w:date="2025-03-03T15:07:00Z" w16du:dateUtc="2025-03-03T07:07:00Z">
              <w:r>
                <w:rPr>
                  <w:rFonts w:hint="eastAsia"/>
                </w:rPr>
                <w:t xml:space="preserve">Reason for </w:t>
              </w:r>
              <w:r w:rsidR="00711C3E">
                <w:rPr>
                  <w:rFonts w:hint="eastAsia"/>
                </w:rPr>
                <w:t>application/target crop</w:t>
              </w:r>
            </w:ins>
          </w:p>
        </w:tc>
        <w:tc>
          <w:tcPr>
            <w:tcW w:w="1751" w:type="dxa"/>
            <w:tcPrChange w:id="519" w:author="Shao" w:date="2025-03-03T15:07:00Z" w16du:dateUtc="2025-03-03T07:07:00Z">
              <w:tcPr>
                <w:tcW w:w="1751" w:type="dxa"/>
                <w:gridSpan w:val="2"/>
              </w:tcPr>
            </w:tcPrChange>
          </w:tcPr>
          <w:p w14:paraId="6F1AE8F3" w14:textId="3570EA20" w:rsidR="008B3AD2" w:rsidRDefault="00010E17">
            <w:pPr>
              <w:spacing w:line="360" w:lineRule="exact"/>
              <w:jc w:val="center"/>
            </w:pPr>
            <w:r>
              <w:rPr>
                <w:rFonts w:hint="eastAsia"/>
              </w:rPr>
              <w:t>施用时间</w:t>
            </w:r>
            <w:ins w:id="520" w:author="Shao" w:date="2025-03-03T15:07:00Z" w16du:dateUtc="2025-03-03T07:07:00Z">
              <w:r w:rsidR="00DE4DAC">
                <w:rPr>
                  <w:rFonts w:hint="eastAsia"/>
                </w:rPr>
                <w:t>Application time</w:t>
              </w:r>
            </w:ins>
          </w:p>
        </w:tc>
      </w:tr>
      <w:tr w:rsidR="00010E17" w:rsidRPr="00642099" w14:paraId="24DE7369" w14:textId="77777777" w:rsidTr="00B921CA">
        <w:tblPrEx>
          <w:tblPrExChange w:id="521" w:author="Shao" w:date="2025-03-03T15:07:00Z" w16du:dateUtc="2025-03-03T07:07:00Z">
            <w:tblPrEx>
              <w:tblW w:w="10726" w:type="dxa"/>
            </w:tblPrEx>
          </w:tblPrExChange>
        </w:tblPrEx>
        <w:trPr>
          <w:trHeight w:val="355"/>
          <w:jc w:val="center"/>
          <w:trPrChange w:id="522" w:author="Shao" w:date="2025-03-03T15:07:00Z" w16du:dateUtc="2025-03-03T07:07:00Z">
            <w:trPr>
              <w:trHeight w:val="355"/>
              <w:jc w:val="center"/>
            </w:trPr>
          </w:trPrChange>
        </w:trPr>
        <w:tc>
          <w:tcPr>
            <w:tcW w:w="1958" w:type="dxa"/>
            <w:gridSpan w:val="5"/>
            <w:tcPrChange w:id="523" w:author="Shao" w:date="2025-03-03T15:07:00Z" w16du:dateUtc="2025-03-03T07:07:00Z">
              <w:tcPr>
                <w:tcW w:w="2139" w:type="dxa"/>
                <w:gridSpan w:val="5"/>
              </w:tcPr>
            </w:tcPrChange>
          </w:tcPr>
          <w:p w14:paraId="0228B697" w14:textId="77777777" w:rsidR="00010E17" w:rsidRDefault="00010E17" w:rsidP="000B6B5A">
            <w:pPr>
              <w:spacing w:line="360" w:lineRule="exact"/>
            </w:pPr>
          </w:p>
        </w:tc>
        <w:tc>
          <w:tcPr>
            <w:tcW w:w="2589" w:type="dxa"/>
            <w:gridSpan w:val="3"/>
            <w:tcPrChange w:id="524" w:author="Shao" w:date="2025-03-03T15:07:00Z" w16du:dateUtc="2025-03-03T07:07:00Z">
              <w:tcPr>
                <w:tcW w:w="2839" w:type="dxa"/>
                <w:gridSpan w:val="9"/>
              </w:tcPr>
            </w:tcPrChange>
          </w:tcPr>
          <w:p w14:paraId="6EF17CAB" w14:textId="77777777" w:rsidR="00010E17" w:rsidRDefault="00010E17" w:rsidP="000B6B5A">
            <w:pPr>
              <w:spacing w:line="360" w:lineRule="exact"/>
            </w:pPr>
          </w:p>
        </w:tc>
        <w:tc>
          <w:tcPr>
            <w:tcW w:w="4428" w:type="dxa"/>
            <w:gridSpan w:val="9"/>
            <w:tcPrChange w:id="525" w:author="Shao" w:date="2025-03-03T15:07:00Z" w16du:dateUtc="2025-03-03T07:07:00Z">
              <w:tcPr>
                <w:tcW w:w="3997" w:type="dxa"/>
                <w:gridSpan w:val="14"/>
              </w:tcPr>
            </w:tcPrChange>
          </w:tcPr>
          <w:p w14:paraId="4148A6B5" w14:textId="77777777" w:rsidR="00010E17" w:rsidRDefault="00010E17" w:rsidP="000B6B5A">
            <w:pPr>
              <w:spacing w:line="360" w:lineRule="exact"/>
            </w:pPr>
          </w:p>
        </w:tc>
        <w:tc>
          <w:tcPr>
            <w:tcW w:w="1751" w:type="dxa"/>
            <w:tcPrChange w:id="526" w:author="Shao" w:date="2025-03-03T15:07:00Z" w16du:dateUtc="2025-03-03T07:07:00Z">
              <w:tcPr>
                <w:tcW w:w="1751" w:type="dxa"/>
                <w:gridSpan w:val="2"/>
              </w:tcPr>
            </w:tcPrChange>
          </w:tcPr>
          <w:p w14:paraId="1B303E9B" w14:textId="77777777" w:rsidR="00010E17" w:rsidRDefault="00010E17" w:rsidP="000B6B5A">
            <w:pPr>
              <w:spacing w:line="360" w:lineRule="exact"/>
            </w:pPr>
          </w:p>
        </w:tc>
      </w:tr>
      <w:tr w:rsidR="00010E17" w:rsidRPr="00642099" w14:paraId="2DF3738E" w14:textId="77777777" w:rsidTr="00B921CA">
        <w:tblPrEx>
          <w:tblPrExChange w:id="527" w:author="Shao" w:date="2025-03-03T15:07:00Z" w16du:dateUtc="2025-03-03T07:07:00Z">
            <w:tblPrEx>
              <w:tblW w:w="10726" w:type="dxa"/>
            </w:tblPrEx>
          </w:tblPrExChange>
        </w:tblPrEx>
        <w:trPr>
          <w:trHeight w:val="355"/>
          <w:jc w:val="center"/>
          <w:trPrChange w:id="528" w:author="Shao" w:date="2025-03-03T15:07:00Z" w16du:dateUtc="2025-03-03T07:07:00Z">
            <w:trPr>
              <w:trHeight w:val="355"/>
              <w:jc w:val="center"/>
            </w:trPr>
          </w:trPrChange>
        </w:trPr>
        <w:tc>
          <w:tcPr>
            <w:tcW w:w="1958" w:type="dxa"/>
            <w:gridSpan w:val="5"/>
            <w:tcPrChange w:id="529" w:author="Shao" w:date="2025-03-03T15:07:00Z" w16du:dateUtc="2025-03-03T07:07:00Z">
              <w:tcPr>
                <w:tcW w:w="2139" w:type="dxa"/>
                <w:gridSpan w:val="5"/>
              </w:tcPr>
            </w:tcPrChange>
          </w:tcPr>
          <w:p w14:paraId="04FE5858" w14:textId="77777777" w:rsidR="00010E17" w:rsidRDefault="00010E17" w:rsidP="000B6B5A">
            <w:pPr>
              <w:spacing w:line="360" w:lineRule="exact"/>
            </w:pPr>
          </w:p>
        </w:tc>
        <w:tc>
          <w:tcPr>
            <w:tcW w:w="2589" w:type="dxa"/>
            <w:gridSpan w:val="3"/>
            <w:tcPrChange w:id="530" w:author="Shao" w:date="2025-03-03T15:07:00Z" w16du:dateUtc="2025-03-03T07:07:00Z">
              <w:tcPr>
                <w:tcW w:w="2839" w:type="dxa"/>
                <w:gridSpan w:val="9"/>
              </w:tcPr>
            </w:tcPrChange>
          </w:tcPr>
          <w:p w14:paraId="2C8FC93D" w14:textId="77777777" w:rsidR="00010E17" w:rsidRDefault="00010E17" w:rsidP="000B6B5A">
            <w:pPr>
              <w:spacing w:line="360" w:lineRule="exact"/>
            </w:pPr>
          </w:p>
        </w:tc>
        <w:tc>
          <w:tcPr>
            <w:tcW w:w="4428" w:type="dxa"/>
            <w:gridSpan w:val="9"/>
            <w:tcPrChange w:id="531" w:author="Shao" w:date="2025-03-03T15:07:00Z" w16du:dateUtc="2025-03-03T07:07:00Z">
              <w:tcPr>
                <w:tcW w:w="3997" w:type="dxa"/>
                <w:gridSpan w:val="14"/>
              </w:tcPr>
            </w:tcPrChange>
          </w:tcPr>
          <w:p w14:paraId="2327F584" w14:textId="77777777" w:rsidR="00010E17" w:rsidRDefault="00010E17" w:rsidP="000B6B5A">
            <w:pPr>
              <w:spacing w:line="360" w:lineRule="exact"/>
            </w:pPr>
          </w:p>
        </w:tc>
        <w:tc>
          <w:tcPr>
            <w:tcW w:w="1751" w:type="dxa"/>
            <w:tcPrChange w:id="532" w:author="Shao" w:date="2025-03-03T15:07:00Z" w16du:dateUtc="2025-03-03T07:07:00Z">
              <w:tcPr>
                <w:tcW w:w="1751" w:type="dxa"/>
                <w:gridSpan w:val="2"/>
              </w:tcPr>
            </w:tcPrChange>
          </w:tcPr>
          <w:p w14:paraId="4F027FF3" w14:textId="77777777" w:rsidR="00010E17" w:rsidRDefault="00010E17" w:rsidP="000B6B5A">
            <w:pPr>
              <w:spacing w:line="360" w:lineRule="exact"/>
            </w:pPr>
          </w:p>
        </w:tc>
      </w:tr>
      <w:tr w:rsidR="00010E17" w:rsidRPr="00642099" w14:paraId="3C66404A" w14:textId="77777777" w:rsidTr="00B921CA">
        <w:tblPrEx>
          <w:tblPrExChange w:id="533" w:author="Shao" w:date="2025-03-03T15:07:00Z" w16du:dateUtc="2025-03-03T07:07:00Z">
            <w:tblPrEx>
              <w:tblW w:w="10726" w:type="dxa"/>
            </w:tblPrEx>
          </w:tblPrExChange>
        </w:tblPrEx>
        <w:trPr>
          <w:trHeight w:val="355"/>
          <w:jc w:val="center"/>
          <w:trPrChange w:id="534" w:author="Shao" w:date="2025-03-03T15:07:00Z" w16du:dateUtc="2025-03-03T07:07:00Z">
            <w:trPr>
              <w:trHeight w:val="355"/>
              <w:jc w:val="center"/>
            </w:trPr>
          </w:trPrChange>
        </w:trPr>
        <w:tc>
          <w:tcPr>
            <w:tcW w:w="1958" w:type="dxa"/>
            <w:gridSpan w:val="5"/>
            <w:tcPrChange w:id="535" w:author="Shao" w:date="2025-03-03T15:07:00Z" w16du:dateUtc="2025-03-03T07:07:00Z">
              <w:tcPr>
                <w:tcW w:w="2139" w:type="dxa"/>
                <w:gridSpan w:val="5"/>
              </w:tcPr>
            </w:tcPrChange>
          </w:tcPr>
          <w:p w14:paraId="6FA4E619" w14:textId="77777777" w:rsidR="00010E17" w:rsidRDefault="00010E17" w:rsidP="000B6B5A">
            <w:pPr>
              <w:spacing w:line="360" w:lineRule="exact"/>
            </w:pPr>
          </w:p>
        </w:tc>
        <w:tc>
          <w:tcPr>
            <w:tcW w:w="2589" w:type="dxa"/>
            <w:gridSpan w:val="3"/>
            <w:tcPrChange w:id="536" w:author="Shao" w:date="2025-03-03T15:07:00Z" w16du:dateUtc="2025-03-03T07:07:00Z">
              <w:tcPr>
                <w:tcW w:w="2839" w:type="dxa"/>
                <w:gridSpan w:val="9"/>
              </w:tcPr>
            </w:tcPrChange>
          </w:tcPr>
          <w:p w14:paraId="241C5348" w14:textId="77777777" w:rsidR="00010E17" w:rsidRDefault="00010E17" w:rsidP="000B6B5A">
            <w:pPr>
              <w:spacing w:line="360" w:lineRule="exact"/>
            </w:pPr>
          </w:p>
        </w:tc>
        <w:tc>
          <w:tcPr>
            <w:tcW w:w="4428" w:type="dxa"/>
            <w:gridSpan w:val="9"/>
            <w:tcPrChange w:id="537" w:author="Shao" w:date="2025-03-03T15:07:00Z" w16du:dateUtc="2025-03-03T07:07:00Z">
              <w:tcPr>
                <w:tcW w:w="3997" w:type="dxa"/>
                <w:gridSpan w:val="14"/>
              </w:tcPr>
            </w:tcPrChange>
          </w:tcPr>
          <w:p w14:paraId="6DB3B0EB" w14:textId="77777777" w:rsidR="00010E17" w:rsidRDefault="00010E17" w:rsidP="000B6B5A">
            <w:pPr>
              <w:spacing w:line="360" w:lineRule="exact"/>
            </w:pPr>
          </w:p>
        </w:tc>
        <w:tc>
          <w:tcPr>
            <w:tcW w:w="1751" w:type="dxa"/>
            <w:tcPrChange w:id="538" w:author="Shao" w:date="2025-03-03T15:07:00Z" w16du:dateUtc="2025-03-03T07:07:00Z">
              <w:tcPr>
                <w:tcW w:w="1751" w:type="dxa"/>
                <w:gridSpan w:val="2"/>
              </w:tcPr>
            </w:tcPrChange>
          </w:tcPr>
          <w:p w14:paraId="21971751" w14:textId="77777777" w:rsidR="00010E17" w:rsidRDefault="00010E17" w:rsidP="000B6B5A">
            <w:pPr>
              <w:spacing w:line="360" w:lineRule="exact"/>
            </w:pPr>
          </w:p>
        </w:tc>
      </w:tr>
      <w:tr w:rsidR="00010E17" w:rsidRPr="00642099" w14:paraId="3351F9E6" w14:textId="77777777" w:rsidTr="00B921CA">
        <w:tblPrEx>
          <w:tblPrExChange w:id="539" w:author="Shao" w:date="2025-03-03T15:07:00Z" w16du:dateUtc="2025-03-03T07:07:00Z">
            <w:tblPrEx>
              <w:tblW w:w="10726" w:type="dxa"/>
            </w:tblPrEx>
          </w:tblPrExChange>
        </w:tblPrEx>
        <w:trPr>
          <w:trHeight w:val="355"/>
          <w:jc w:val="center"/>
          <w:trPrChange w:id="540" w:author="Shao" w:date="2025-03-03T15:07:00Z" w16du:dateUtc="2025-03-03T07:07:00Z">
            <w:trPr>
              <w:trHeight w:val="355"/>
              <w:jc w:val="center"/>
            </w:trPr>
          </w:trPrChange>
        </w:trPr>
        <w:tc>
          <w:tcPr>
            <w:tcW w:w="1958" w:type="dxa"/>
            <w:gridSpan w:val="5"/>
            <w:tcPrChange w:id="541" w:author="Shao" w:date="2025-03-03T15:07:00Z" w16du:dateUtc="2025-03-03T07:07:00Z">
              <w:tcPr>
                <w:tcW w:w="2139" w:type="dxa"/>
                <w:gridSpan w:val="5"/>
              </w:tcPr>
            </w:tcPrChange>
          </w:tcPr>
          <w:p w14:paraId="39BD23C3" w14:textId="77777777" w:rsidR="00010E17" w:rsidRDefault="00010E17" w:rsidP="000B6B5A">
            <w:pPr>
              <w:spacing w:line="360" w:lineRule="exact"/>
            </w:pPr>
          </w:p>
        </w:tc>
        <w:tc>
          <w:tcPr>
            <w:tcW w:w="2589" w:type="dxa"/>
            <w:gridSpan w:val="3"/>
            <w:tcPrChange w:id="542" w:author="Shao" w:date="2025-03-03T15:07:00Z" w16du:dateUtc="2025-03-03T07:07:00Z">
              <w:tcPr>
                <w:tcW w:w="2839" w:type="dxa"/>
                <w:gridSpan w:val="9"/>
              </w:tcPr>
            </w:tcPrChange>
          </w:tcPr>
          <w:p w14:paraId="2811B141" w14:textId="77777777" w:rsidR="00010E17" w:rsidRDefault="00010E17" w:rsidP="000B6B5A">
            <w:pPr>
              <w:spacing w:line="360" w:lineRule="exact"/>
            </w:pPr>
          </w:p>
        </w:tc>
        <w:tc>
          <w:tcPr>
            <w:tcW w:w="4428" w:type="dxa"/>
            <w:gridSpan w:val="9"/>
            <w:tcPrChange w:id="543" w:author="Shao" w:date="2025-03-03T15:07:00Z" w16du:dateUtc="2025-03-03T07:07:00Z">
              <w:tcPr>
                <w:tcW w:w="3997" w:type="dxa"/>
                <w:gridSpan w:val="14"/>
              </w:tcPr>
            </w:tcPrChange>
          </w:tcPr>
          <w:p w14:paraId="49C9D40B" w14:textId="77777777" w:rsidR="00010E17" w:rsidRDefault="00010E17" w:rsidP="000B6B5A">
            <w:pPr>
              <w:spacing w:line="360" w:lineRule="exact"/>
            </w:pPr>
          </w:p>
        </w:tc>
        <w:tc>
          <w:tcPr>
            <w:tcW w:w="1751" w:type="dxa"/>
            <w:tcPrChange w:id="544" w:author="Shao" w:date="2025-03-03T15:07:00Z" w16du:dateUtc="2025-03-03T07:07:00Z">
              <w:tcPr>
                <w:tcW w:w="1751" w:type="dxa"/>
                <w:gridSpan w:val="2"/>
              </w:tcPr>
            </w:tcPrChange>
          </w:tcPr>
          <w:p w14:paraId="5ED88422" w14:textId="77777777" w:rsidR="00010E17" w:rsidRDefault="00010E17" w:rsidP="000B6B5A">
            <w:pPr>
              <w:spacing w:line="360" w:lineRule="exact"/>
            </w:pPr>
          </w:p>
        </w:tc>
      </w:tr>
      <w:tr w:rsidR="00010E17" w:rsidRPr="00642099" w14:paraId="4C96C8C3" w14:textId="77777777" w:rsidTr="00B921CA">
        <w:tblPrEx>
          <w:tblPrExChange w:id="545" w:author="Shao" w:date="2025-03-03T15:07:00Z" w16du:dateUtc="2025-03-03T07:07:00Z">
            <w:tblPrEx>
              <w:tblW w:w="10726" w:type="dxa"/>
            </w:tblPrEx>
          </w:tblPrExChange>
        </w:tblPrEx>
        <w:trPr>
          <w:trHeight w:val="355"/>
          <w:jc w:val="center"/>
          <w:trPrChange w:id="546" w:author="Shao" w:date="2025-03-03T15:07:00Z" w16du:dateUtc="2025-03-03T07:07:00Z">
            <w:trPr>
              <w:trHeight w:val="355"/>
              <w:jc w:val="center"/>
            </w:trPr>
          </w:trPrChange>
        </w:trPr>
        <w:tc>
          <w:tcPr>
            <w:tcW w:w="1958" w:type="dxa"/>
            <w:gridSpan w:val="5"/>
            <w:tcPrChange w:id="547" w:author="Shao" w:date="2025-03-03T15:07:00Z" w16du:dateUtc="2025-03-03T07:07:00Z">
              <w:tcPr>
                <w:tcW w:w="2139" w:type="dxa"/>
                <w:gridSpan w:val="5"/>
              </w:tcPr>
            </w:tcPrChange>
          </w:tcPr>
          <w:p w14:paraId="6AECB575" w14:textId="77777777" w:rsidR="00010E17" w:rsidRDefault="00010E17" w:rsidP="000B6B5A">
            <w:pPr>
              <w:spacing w:line="360" w:lineRule="exact"/>
            </w:pPr>
          </w:p>
        </w:tc>
        <w:tc>
          <w:tcPr>
            <w:tcW w:w="2589" w:type="dxa"/>
            <w:gridSpan w:val="3"/>
            <w:tcPrChange w:id="548" w:author="Shao" w:date="2025-03-03T15:07:00Z" w16du:dateUtc="2025-03-03T07:07:00Z">
              <w:tcPr>
                <w:tcW w:w="2839" w:type="dxa"/>
                <w:gridSpan w:val="9"/>
              </w:tcPr>
            </w:tcPrChange>
          </w:tcPr>
          <w:p w14:paraId="15FA3F98" w14:textId="77777777" w:rsidR="00010E17" w:rsidRDefault="00010E17" w:rsidP="000B6B5A">
            <w:pPr>
              <w:spacing w:line="360" w:lineRule="exact"/>
            </w:pPr>
          </w:p>
        </w:tc>
        <w:tc>
          <w:tcPr>
            <w:tcW w:w="4428" w:type="dxa"/>
            <w:gridSpan w:val="9"/>
            <w:tcPrChange w:id="549" w:author="Shao" w:date="2025-03-03T15:07:00Z" w16du:dateUtc="2025-03-03T07:07:00Z">
              <w:tcPr>
                <w:tcW w:w="3997" w:type="dxa"/>
                <w:gridSpan w:val="14"/>
              </w:tcPr>
            </w:tcPrChange>
          </w:tcPr>
          <w:p w14:paraId="3C6667E3" w14:textId="77777777" w:rsidR="00010E17" w:rsidRDefault="00010E17" w:rsidP="000B6B5A">
            <w:pPr>
              <w:spacing w:line="360" w:lineRule="exact"/>
            </w:pPr>
          </w:p>
        </w:tc>
        <w:tc>
          <w:tcPr>
            <w:tcW w:w="1751" w:type="dxa"/>
            <w:tcPrChange w:id="550" w:author="Shao" w:date="2025-03-03T15:07:00Z" w16du:dateUtc="2025-03-03T07:07:00Z">
              <w:tcPr>
                <w:tcW w:w="1751" w:type="dxa"/>
                <w:gridSpan w:val="2"/>
              </w:tcPr>
            </w:tcPrChange>
          </w:tcPr>
          <w:p w14:paraId="3FAC35BF" w14:textId="77777777" w:rsidR="00010E17" w:rsidRDefault="00010E17" w:rsidP="000B6B5A">
            <w:pPr>
              <w:spacing w:line="360" w:lineRule="exact"/>
            </w:pPr>
          </w:p>
        </w:tc>
      </w:tr>
      <w:tr w:rsidR="00642099" w:rsidRPr="007D2B0F" w14:paraId="1D9614CD" w14:textId="77777777" w:rsidTr="002D13CD">
        <w:trPr>
          <w:trHeight w:val="562"/>
          <w:jc w:val="center"/>
          <w:trPrChange w:id="551" w:author="Shao" w:date="2025-03-03T15:07:00Z" w16du:dateUtc="2025-03-03T07:07:00Z">
            <w:trPr>
              <w:gridAfter w:val="0"/>
              <w:trHeight w:val="562"/>
              <w:jc w:val="center"/>
            </w:trPr>
          </w:trPrChange>
        </w:trPr>
        <w:tc>
          <w:tcPr>
            <w:tcW w:w="10726" w:type="dxa"/>
            <w:gridSpan w:val="18"/>
            <w:tcPrChange w:id="552" w:author="Shao" w:date="2025-03-03T15:07:00Z" w16du:dateUtc="2025-03-03T07:07:00Z">
              <w:tcPr>
                <w:tcW w:w="10404" w:type="dxa"/>
                <w:gridSpan w:val="29"/>
              </w:tcPr>
            </w:tcPrChange>
          </w:tcPr>
          <w:p w14:paraId="4C3EF612" w14:textId="6F47B1F1" w:rsidR="008B3AD2" w:rsidRPr="00207B7F" w:rsidRDefault="00DE4DAC">
            <w:pPr>
              <w:spacing w:line="360" w:lineRule="exact"/>
              <w:rPr>
                <w:spacing w:val="-2"/>
                <w:rPrChange w:id="553" w:author="Shao" w:date="2025-03-03T15:07:00Z" w16du:dateUtc="2025-03-03T07:07:00Z">
                  <w:rPr/>
                </w:rPrChange>
              </w:rPr>
            </w:pPr>
            <w:r>
              <w:rPr>
                <w:rFonts w:hint="eastAsia"/>
              </w:rPr>
              <w:t>3</w:t>
            </w:r>
            <w:ins w:id="554" w:author="Shao" w:date="2025-03-03T15:07:00Z" w16du:dateUtc="2025-03-03T07:07:00Z">
              <w:r w:rsidR="00C65E1F">
                <w:rPr>
                  <w:rFonts w:hint="eastAsia"/>
                </w:rPr>
                <w:t>）</w:t>
              </w:r>
              <w:r w:rsidR="00213909" w:rsidRPr="000B6B5A">
                <w:rPr>
                  <w:rFonts w:hint="eastAsia"/>
                  <w:spacing w:val="-2"/>
                </w:rPr>
                <w:t>若</w:t>
              </w:r>
              <w:r w:rsidR="00835CCC" w:rsidRPr="000B6B5A">
                <w:rPr>
                  <w:rFonts w:hint="eastAsia"/>
                  <w:spacing w:val="-2"/>
                </w:rPr>
                <w:t>使用</w:t>
              </w:r>
              <w:r w:rsidR="002352FA" w:rsidRPr="000B6B5A">
                <w:rPr>
                  <w:rFonts w:hint="eastAsia"/>
                  <w:spacing w:val="-2"/>
                </w:rPr>
                <w:t>铜盐</w:t>
              </w:r>
              <w:r w:rsidR="00835CCC" w:rsidRPr="000B6B5A">
                <w:rPr>
                  <w:rFonts w:hint="eastAsia"/>
                  <w:spacing w:val="-2"/>
                </w:rPr>
                <w:t>作为</w:t>
              </w:r>
              <w:r w:rsidR="002352FA" w:rsidRPr="000B6B5A">
                <w:rPr>
                  <w:rFonts w:hint="eastAsia"/>
                  <w:spacing w:val="-2"/>
                </w:rPr>
                <w:t>病害防治物质</w:t>
              </w:r>
              <w:r w:rsidR="00835CCC" w:rsidRPr="000B6B5A">
                <w:rPr>
                  <w:rFonts w:hint="eastAsia"/>
                  <w:spacing w:val="-2"/>
                </w:rPr>
                <w:t>，</w:t>
              </w:r>
              <w:r w:rsidR="00213909" w:rsidRPr="000B6B5A">
                <w:rPr>
                  <w:rFonts w:hint="eastAsia"/>
                  <w:spacing w:val="-2"/>
                </w:rPr>
                <w:t>请列出单位面积年</w:t>
              </w:r>
              <w:r w:rsidR="00357592" w:rsidRPr="000B6B5A">
                <w:rPr>
                  <w:rFonts w:hint="eastAsia"/>
                  <w:spacing w:val="-2"/>
                </w:rPr>
                <w:t>使用</w:t>
              </w:r>
              <w:r w:rsidR="00516487" w:rsidRPr="000B6B5A">
                <w:rPr>
                  <w:rFonts w:hint="eastAsia"/>
                  <w:spacing w:val="-2"/>
                </w:rPr>
                <w:t>总量</w:t>
              </w:r>
              <w:r w:rsidR="00835CCC" w:rsidRPr="000B6B5A">
                <w:rPr>
                  <w:rFonts w:hint="eastAsia"/>
                  <w:spacing w:val="-2"/>
                </w:rPr>
                <w:t>（以铜计）</w:t>
              </w:r>
              <w:r w:rsidR="005D2336" w:rsidRPr="000B6B5A">
                <w:rPr>
                  <w:rFonts w:hint="eastAsia"/>
                  <w:spacing w:val="-2"/>
                </w:rPr>
                <w:t>If copper salts are used as a disease control substance, please list the total annual use per unit area (in terms of copper)</w:t>
              </w:r>
              <w:r w:rsidR="00592870" w:rsidRPr="000B6B5A">
                <w:rPr>
                  <w:rFonts w:hint="eastAsia"/>
                  <w:spacing w:val="-2"/>
                </w:rPr>
                <w:t>：</w:t>
              </w:r>
              <w:r w:rsidR="00A76162" w:rsidRPr="000B6B5A">
                <w:rPr>
                  <w:spacing w:val="-2"/>
                </w:rPr>
                <w:fldChar w:fldCharType="begin">
                  <w:ffData>
                    <w:name w:val=""/>
                    <w:enabled/>
                    <w:calcOnExit w:val="0"/>
                    <w:checkBox>
                      <w:sizeAuto/>
                      <w:default w:val="0"/>
                    </w:checkBox>
                  </w:ffData>
                </w:fldChar>
              </w:r>
              <w:r w:rsidR="00835CCC" w:rsidRPr="000B6B5A">
                <w:rPr>
                  <w:spacing w:val="-2"/>
                </w:rPr>
                <w:instrText xml:space="preserve"> FORMCHECKBOX </w:instrText>
              </w:r>
              <w:r w:rsidR="00A76162" w:rsidRPr="000B6B5A">
                <w:rPr>
                  <w:spacing w:val="-2"/>
                </w:rPr>
              </w:r>
              <w:r w:rsidR="00A76162" w:rsidRPr="000B6B5A">
                <w:rPr>
                  <w:spacing w:val="-2"/>
                </w:rPr>
                <w:fldChar w:fldCharType="separate"/>
              </w:r>
              <w:r w:rsidR="00A76162" w:rsidRPr="000B6B5A">
                <w:rPr>
                  <w:spacing w:val="-2"/>
                </w:rPr>
                <w:fldChar w:fldCharType="end"/>
              </w:r>
              <w:r w:rsidR="00B25260" w:rsidRPr="000B6B5A">
                <w:rPr>
                  <w:rFonts w:ascii="宋体" w:hAnsi="宋体" w:hint="eastAsia"/>
                  <w:spacing w:val="-2"/>
                </w:rPr>
                <w:t>＞</w:t>
              </w:r>
              <w:r w:rsidR="00711C3E">
                <w:rPr>
                  <w:rFonts w:ascii="宋体" w:hAnsi="宋体" w:hint="eastAsia"/>
                  <w:spacing w:val="-2"/>
                </w:rPr>
                <w:t>平均</w:t>
              </w:r>
              <w:r w:rsidR="00711C3E" w:rsidRPr="00207B7F">
                <w:rPr>
                  <w:rFonts w:hint="eastAsia"/>
                  <w:spacing w:val="-2"/>
                </w:rPr>
                <w:t>Average</w:t>
              </w:r>
              <w:r w:rsidR="00B25260" w:rsidRPr="00207B7F">
                <w:rPr>
                  <w:rFonts w:hint="eastAsia"/>
                  <w:spacing w:val="-2"/>
                </w:rPr>
                <w:t xml:space="preserve"> </w:t>
              </w:r>
            </w:ins>
            <w:r w:rsidR="00B25260" w:rsidRPr="00207B7F">
              <w:rPr>
                <w:rFonts w:hint="eastAsia"/>
                <w:spacing w:val="-2"/>
              </w:rPr>
              <w:t>4kgCu/ha</w:t>
            </w:r>
            <w:ins w:id="555" w:author="Shao" w:date="2025-03-03T15:07:00Z" w16du:dateUtc="2025-03-03T07:07:00Z">
              <w:r w:rsidR="00B25260" w:rsidRPr="000B6B5A">
                <w:rPr>
                  <w:rFonts w:ascii="Arial" w:hAnsi="Arial" w:cs="Arial"/>
                  <w:spacing w:val="-2"/>
                  <w:szCs w:val="21"/>
                </w:rPr>
                <w:t>•</w:t>
              </w:r>
              <w:r w:rsidR="00B25260" w:rsidRPr="000B6B5A">
                <w:rPr>
                  <w:rFonts w:ascii="Vista Sans OT Reg" w:hAnsi="Vista Sans OT Reg" w:hint="eastAsia"/>
                  <w:spacing w:val="-2"/>
                  <w:szCs w:val="21"/>
                </w:rPr>
                <w:t>年</w:t>
              </w:r>
            </w:ins>
            <w:r w:rsidR="00B25260" w:rsidRPr="00207B7F">
              <w:rPr>
                <w:rFonts w:hint="eastAsia"/>
                <w:spacing w:val="-2"/>
              </w:rPr>
              <w:t>-yr</w:t>
            </w:r>
            <w:r w:rsidR="00B25260" w:rsidRPr="00207B7F">
              <w:rPr>
                <w:spacing w:val="-2"/>
                <w:rPrChange w:id="556" w:author="Shao" w:date="2025-03-03T15:07:00Z" w16du:dateUtc="2025-03-03T07:07:00Z">
                  <w:rPr>
                    <w:rFonts w:ascii="Vista Sans OT Reg" w:hAnsi="Vista Sans OT Reg"/>
                    <w:spacing w:val="-2"/>
                  </w:rPr>
                </w:rPrChange>
              </w:rPr>
              <w:t xml:space="preserve"> </w:t>
            </w:r>
            <w:r w:rsidR="0075573E" w:rsidRPr="000B6B5A">
              <w:rPr>
                <w:spacing w:val="-2"/>
              </w:rPr>
              <w:fldChar w:fldCharType="begin">
                <w:ffData>
                  <w:name w:val=""/>
                  <w:enabled/>
                  <w:calcOnExit w:val="0"/>
                  <w:checkBox>
                    <w:sizeAuto/>
                    <w:default w:val="0"/>
                  </w:checkBox>
                </w:ffData>
              </w:fldChar>
            </w:r>
            <w:r w:rsidR="00835CCC" w:rsidRPr="000B6B5A">
              <w:rPr>
                <w:spacing w:val="-2"/>
              </w:rPr>
              <w:instrText xml:space="preserve"> FORMCHECKBOX </w:instrText>
            </w:r>
            <w:r w:rsidR="0075573E" w:rsidRPr="000B6B5A">
              <w:rPr>
                <w:spacing w:val="-2"/>
              </w:rPr>
            </w:r>
            <w:r w:rsidR="0075573E" w:rsidRPr="000B6B5A">
              <w:rPr>
                <w:spacing w:val="-2"/>
              </w:rPr>
              <w:fldChar w:fldCharType="separate"/>
            </w:r>
            <w:r w:rsidR="0075573E" w:rsidRPr="000B6B5A">
              <w:rPr>
                <w:spacing w:val="-2"/>
              </w:rPr>
              <w:fldChar w:fldCharType="end"/>
            </w:r>
            <w:r w:rsidR="00B25260" w:rsidRPr="000B6B5A">
              <w:rPr>
                <w:rFonts w:ascii="宋体" w:hAnsi="宋体" w:hint="eastAsia"/>
                <w:spacing w:val="-2"/>
                <w:szCs w:val="21"/>
              </w:rPr>
              <w:t>≤</w:t>
            </w:r>
            <w:r w:rsidR="00711C3E">
              <w:rPr>
                <w:rFonts w:ascii="宋体" w:hAnsi="宋体" w:hint="eastAsia"/>
                <w:spacing w:val="-2"/>
                <w:szCs w:val="21"/>
              </w:rPr>
              <w:t>平均</w:t>
            </w:r>
            <w:ins w:id="557" w:author="Shao" w:date="2025-03-03T15:07:00Z" w16du:dateUtc="2025-03-03T07:07:00Z">
              <w:r w:rsidR="00711C3E" w:rsidRPr="00207B7F">
                <w:rPr>
                  <w:rFonts w:hint="eastAsia"/>
                  <w:spacing w:val="-2"/>
                </w:rPr>
                <w:t>average</w:t>
              </w:r>
              <w:r w:rsidRPr="000B6B5A">
                <w:rPr>
                  <w:rFonts w:hint="eastAsia"/>
                  <w:spacing w:val="-2"/>
                </w:rPr>
                <w:t xml:space="preserve"> </w:t>
              </w:r>
            </w:ins>
            <w:r w:rsidRPr="000B6B5A">
              <w:rPr>
                <w:rFonts w:hint="eastAsia"/>
                <w:spacing w:val="-2"/>
              </w:rPr>
              <w:t>4kgCu/ha</w:t>
            </w:r>
            <w:r w:rsidR="00B25260" w:rsidRPr="000B6B5A">
              <w:rPr>
                <w:rFonts w:ascii="Arial" w:hAnsi="Arial" w:cs="Arial"/>
                <w:spacing w:val="-2"/>
                <w:szCs w:val="21"/>
              </w:rPr>
              <w:t>•</w:t>
            </w:r>
            <w:r w:rsidR="00B25260" w:rsidRPr="000B6B5A">
              <w:rPr>
                <w:rFonts w:ascii="Vista Sans OT Reg" w:hAnsi="Vista Sans OT Reg" w:hint="eastAsia"/>
                <w:spacing w:val="-2"/>
                <w:szCs w:val="21"/>
              </w:rPr>
              <w:t>年</w:t>
            </w:r>
            <w:r w:rsidR="00357592" w:rsidRPr="000B6B5A">
              <w:rPr>
                <w:rFonts w:hint="eastAsia"/>
                <w:spacing w:val="-2"/>
              </w:rPr>
              <w:t xml:space="preserve">  </w:t>
            </w:r>
            <w:r w:rsidR="000617C3">
              <w:rPr>
                <w:rFonts w:hint="eastAsia"/>
              </w:rPr>
              <w:t>（总体</w:t>
            </w:r>
            <w:ins w:id="558" w:author="Shao" w:date="2025-03-03T15:07:00Z" w16du:dateUtc="2025-03-03T07:07:00Z">
              <w:r w:rsidRPr="000B6B5A">
                <w:rPr>
                  <w:rFonts w:hint="eastAsia"/>
                  <w:spacing w:val="-2"/>
                </w:rPr>
                <w:t xml:space="preserve">-yr  </w:t>
              </w:r>
              <w:r w:rsidRPr="00207B7F">
                <w:rPr>
                  <w:rFonts w:hint="eastAsia"/>
                  <w:spacing w:val="-2"/>
                </w:rPr>
                <w:t xml:space="preserve">(Overall </w:t>
              </w:r>
            </w:ins>
            <w:r w:rsidRPr="000B6B5A">
              <w:rPr>
                <w:rFonts w:hint="eastAsia"/>
                <w:spacing w:val="-2"/>
              </w:rPr>
              <w:t>28kgCu/ha</w:t>
            </w:r>
            <w:del w:id="559" w:author="Shao" w:date="2025-03-03T15:07:00Z" w16du:dateUtc="2025-03-03T07:07:00Z">
              <w:r w:rsidR="000617C3" w:rsidRPr="000B6B5A">
                <w:rPr>
                  <w:rFonts w:ascii="Arial" w:hAnsi="Arial" w:cs="Arial"/>
                  <w:spacing w:val="-2"/>
                  <w:szCs w:val="21"/>
                </w:rPr>
                <w:delText>•</w:delText>
              </w:r>
            </w:del>
            <w:ins w:id="560" w:author="Shao" w:date="2025-03-03T15:07:00Z" w16du:dateUtc="2025-03-03T07:07:00Z">
              <w:r w:rsidRPr="000B6B5A">
                <w:rPr>
                  <w:rFonts w:hint="eastAsia"/>
                  <w:spacing w:val="-2"/>
                </w:rPr>
                <w:t xml:space="preserve"> </w:t>
              </w:r>
              <w:r w:rsidR="00207B7F" w:rsidRPr="00207B7F">
                <w:rPr>
                  <w:rFonts w:hint="eastAsia"/>
                  <w:spacing w:val="-2"/>
                </w:rPr>
                <w:t>in</w:t>
              </w:r>
              <w:r w:rsidRPr="00207B7F">
                <w:rPr>
                  <w:spacing w:val="-2"/>
                </w:rPr>
                <w:t xml:space="preserve"> </w:t>
              </w:r>
            </w:ins>
            <w:r w:rsidRPr="00207B7F">
              <w:rPr>
                <w:spacing w:val="-2"/>
                <w:rPrChange w:id="561" w:author="Shao" w:date="2025-03-03T15:07:00Z" w16du:dateUtc="2025-03-03T07:07:00Z">
                  <w:rPr>
                    <w:rFonts w:ascii="Arial" w:hAnsi="Arial"/>
                    <w:spacing w:val="-2"/>
                  </w:rPr>
                </w:rPrChange>
              </w:rPr>
              <w:t>7</w:t>
            </w:r>
            <w:r w:rsidR="000617C3" w:rsidRPr="000B6B5A">
              <w:rPr>
                <w:rFonts w:ascii="Vista Sans OT Reg" w:hAnsi="Vista Sans OT Reg" w:hint="eastAsia"/>
                <w:spacing w:val="-2"/>
                <w:szCs w:val="21"/>
              </w:rPr>
              <w:t>年</w:t>
            </w:r>
            <w:r w:rsidR="000617C3">
              <w:rPr>
                <w:rFonts w:hint="eastAsia"/>
              </w:rPr>
              <w:t>）</w:t>
            </w:r>
            <w:ins w:id="562" w:author="Shao" w:date="2025-03-03T15:07:00Z" w16du:dateUtc="2025-03-03T07:07:00Z">
              <w:r w:rsidRPr="00207B7F">
                <w:rPr>
                  <w:rFonts w:hint="eastAsia"/>
                  <w:spacing w:val="-2"/>
                </w:rPr>
                <w:t xml:space="preserve"> years)</w:t>
              </w:r>
            </w:ins>
          </w:p>
          <w:p w14:paraId="2672E3A3" w14:textId="77777777" w:rsidR="009B1E1B" w:rsidRDefault="009B1E1B" w:rsidP="000B6B5A">
            <w:pPr>
              <w:spacing w:line="360" w:lineRule="exact"/>
            </w:pPr>
          </w:p>
          <w:p w14:paraId="2093A88D" w14:textId="1B586E68" w:rsidR="008B3AD2" w:rsidRDefault="00DE4DAC">
            <w:pPr>
              <w:spacing w:line="360" w:lineRule="exact"/>
            </w:pPr>
            <w:r>
              <w:rPr>
                <w:rFonts w:hint="eastAsia"/>
              </w:rPr>
              <w:t>3.</w:t>
            </w:r>
            <w:del w:id="563" w:author="Shao" w:date="2025-03-03T15:07:00Z" w16du:dateUtc="2025-03-03T07:07:00Z">
              <w:r w:rsidR="00C65E1F">
                <w:delText xml:space="preserve"> </w:delText>
              </w:r>
            </w:del>
            <w:r w:rsidR="00C65E1F">
              <w:t>7.2</w:t>
            </w:r>
            <w:ins w:id="564" w:author="Shao" w:date="2025-03-03T15:07:00Z" w16du:dateUtc="2025-03-03T07:07:00Z">
              <w:r w:rsidR="00C65E1F">
                <w:rPr>
                  <w:rFonts w:hint="eastAsia"/>
                </w:rPr>
                <w:t>虫害防治</w:t>
              </w:r>
              <w:r w:rsidR="00C65E1F">
                <w:t xml:space="preserve">  </w:t>
              </w:r>
            </w:ins>
            <w:r w:rsidR="005D2336" w:rsidRPr="005D2336">
              <w:t>Pest control</w:t>
            </w:r>
          </w:p>
          <w:p w14:paraId="5BB5F5DF" w14:textId="622C10CF" w:rsidR="008B3AD2" w:rsidRDefault="00DE4DAC">
            <w:pPr>
              <w:spacing w:line="360" w:lineRule="exact"/>
            </w:pPr>
            <w:r>
              <w:rPr>
                <w:rFonts w:hint="eastAsia"/>
              </w:rPr>
              <w:t>1</w:t>
            </w:r>
            <w:ins w:id="565" w:author="Shao" w:date="2025-03-03T15:07:00Z" w16du:dateUtc="2025-03-03T07:07:00Z">
              <w:r w:rsidR="00C65E1F">
                <w:rPr>
                  <w:rFonts w:hint="eastAsia"/>
                </w:rPr>
                <w:t>）请选择采取的防治措施</w:t>
              </w:r>
            </w:ins>
            <w:r w:rsidR="005D2336">
              <w:rPr>
                <w:rFonts w:hint="eastAsia"/>
              </w:rPr>
              <w:t>Please select the control measures taken</w:t>
            </w:r>
            <w:ins w:id="566" w:author="Shao" w:date="2025-03-03T15:07:00Z" w16du:dateUtc="2025-03-03T07:07:00Z">
              <w:r w:rsidR="00C65E1F">
                <w:rPr>
                  <w:rFonts w:hint="eastAsia"/>
                </w:rPr>
                <w:t>：</w:t>
              </w:r>
            </w:ins>
          </w:p>
          <w:p w14:paraId="78A73994" w14:textId="4AD97532" w:rsidR="005D2336" w:rsidRDefault="005D2336">
            <w:pPr>
              <w:spacing w:line="360" w:lineRule="exact"/>
            </w:pPr>
            <w:r w:rsidRPr="00EA7180">
              <w:fldChar w:fldCharType="begin">
                <w:ffData>
                  <w:name w:val=""/>
                  <w:enabled/>
                  <w:calcOnExit w:val="0"/>
                  <w:checkBox>
                    <w:sizeAuto/>
                    <w:default w:val="0"/>
                  </w:checkBox>
                </w:ffData>
              </w:fldChar>
            </w:r>
            <w:r w:rsidRPr="00EA7180">
              <w:instrText xml:space="preserve"> FORMCHECKBOX </w:instrText>
            </w:r>
            <w:r w:rsidRPr="00EA7180">
              <w:fldChar w:fldCharType="separate"/>
            </w:r>
            <w:r w:rsidRPr="00EA7180">
              <w:fldChar w:fldCharType="end"/>
            </w:r>
            <w:r>
              <w:rPr>
                <w:rFonts w:hint="eastAsia"/>
              </w:rPr>
              <w:t xml:space="preserve"> </w:t>
            </w:r>
            <w:r>
              <w:rPr>
                <w:rFonts w:hint="eastAsia"/>
              </w:rPr>
              <w:t>释放天敌</w:t>
            </w:r>
            <w:ins w:id="567" w:author="Shao" w:date="2025-03-03T15:07:00Z" w16du:dateUtc="2025-03-03T07:07:00Z">
              <w:r w:rsidRPr="002D13CD">
                <w:rPr>
                  <w:rFonts w:hint="eastAsia"/>
                </w:rPr>
                <w:t>Release of parasitic natural enemies</w:t>
              </w:r>
            </w:ins>
            <w:r>
              <w:rPr>
                <w:rFonts w:hint="eastAsia"/>
              </w:rPr>
              <w:t xml:space="preserve">         </w:t>
            </w:r>
            <w:r w:rsidRPr="00EA7180">
              <w:t xml:space="preserve"> </w:t>
            </w:r>
            <w:r w:rsidR="0075573E" w:rsidRPr="00EA7180">
              <w:fldChar w:fldCharType="begin">
                <w:ffData>
                  <w:name w:val=""/>
                  <w:enabled/>
                  <w:calcOnExit w:val="0"/>
                  <w:checkBox>
                    <w:sizeAuto/>
                    <w:default w:val="0"/>
                  </w:checkBox>
                </w:ffData>
              </w:fldChar>
            </w:r>
            <w:r w:rsidR="00DE4DAC" w:rsidRPr="00EA7180">
              <w:instrText xml:space="preserve"> FORMCHECKBOX </w:instrText>
            </w:r>
            <w:r w:rsidR="0075573E" w:rsidRPr="00EA7180">
              <w:fldChar w:fldCharType="separate"/>
            </w:r>
            <w:r w:rsidR="0075573E" w:rsidRPr="00EA7180">
              <w:fldChar w:fldCharType="end"/>
            </w:r>
            <w:ins w:id="568" w:author="Shao" w:date="2025-03-03T15:07:00Z" w16du:dateUtc="2025-03-03T07:07:00Z">
              <w:r w:rsidRPr="000B6B5A">
                <w:rPr>
                  <w:rFonts w:ascii="宋体" w:hint="eastAsia"/>
                </w:rPr>
                <w:t>抗虫品种</w:t>
              </w:r>
            </w:ins>
            <w:r w:rsidRPr="002D13CD">
              <w:rPr>
                <w:rFonts w:hint="eastAsia"/>
              </w:rPr>
              <w:t>Insect-resistant varieties</w:t>
            </w:r>
            <w:r w:rsidR="00DE4DAC" w:rsidRPr="002D13CD">
              <w:rPr>
                <w:rPrChange w:id="569" w:author="Shao" w:date="2025-03-03T15:07:00Z" w16du:dateUtc="2025-03-03T07:07:00Z">
                  <w:rPr>
                    <w:rFonts w:ascii="宋体"/>
                  </w:rPr>
                </w:rPrChange>
              </w:rPr>
              <w:t xml:space="preserve"> </w:t>
            </w:r>
            <w:r w:rsidR="00594B5C" w:rsidRPr="002D13CD">
              <w:rPr>
                <w:rPrChange w:id="570" w:author="Shao" w:date="2025-03-03T15:07:00Z" w16du:dateUtc="2025-03-03T07:07:00Z">
                  <w:rPr>
                    <w:rFonts w:ascii="宋体"/>
                  </w:rPr>
                </w:rPrChange>
              </w:rPr>
              <w:t xml:space="preserve">    </w:t>
            </w:r>
          </w:p>
          <w:p w14:paraId="05C8E9C1" w14:textId="77777777" w:rsidR="005D2336" w:rsidRDefault="0075573E">
            <w:pPr>
              <w:spacing w:line="360" w:lineRule="exact"/>
            </w:pPr>
            <w:r w:rsidRPr="00EA7180">
              <w:fldChar w:fldCharType="begin">
                <w:ffData>
                  <w:name w:val=""/>
                  <w:enabled/>
                  <w:calcOnExit w:val="0"/>
                  <w:checkBox>
                    <w:sizeAuto/>
                    <w:default w:val="0"/>
                  </w:checkBox>
                </w:ffData>
              </w:fldChar>
            </w:r>
            <w:r w:rsidR="00C65E1F" w:rsidRPr="00EA7180">
              <w:instrText xml:space="preserve"> FORMCHECKBOX </w:instrText>
            </w:r>
            <w:r w:rsidRPr="00EA7180">
              <w:fldChar w:fldCharType="separate"/>
            </w:r>
            <w:r w:rsidRPr="00EA7180">
              <w:fldChar w:fldCharType="end"/>
            </w:r>
            <w:r w:rsidR="00C65E1F">
              <w:rPr>
                <w:rFonts w:hint="eastAsia"/>
              </w:rPr>
              <w:t xml:space="preserve"> </w:t>
            </w:r>
            <w:ins w:id="571" w:author="Shao" w:date="2025-03-03T15:07:00Z" w16du:dateUtc="2025-03-03T07:07:00Z">
              <w:r w:rsidR="00C65E1F">
                <w:rPr>
                  <w:rFonts w:hint="eastAsia"/>
                </w:rPr>
                <w:t>非化学药剂种子处理</w:t>
              </w:r>
            </w:ins>
            <w:r w:rsidR="005D2336">
              <w:rPr>
                <w:rFonts w:hint="eastAsia"/>
              </w:rPr>
              <w:t>Non-chemical seed treatment</w:t>
            </w:r>
            <w:r w:rsidR="00594B5C">
              <w:rPr>
                <w:rFonts w:hint="eastAsia"/>
              </w:rPr>
              <w:t xml:space="preserve">     </w:t>
            </w:r>
            <w:r w:rsidRPr="00EA7180">
              <w:fldChar w:fldCharType="begin">
                <w:ffData>
                  <w:name w:val=""/>
                  <w:enabled/>
                  <w:calcOnExit w:val="0"/>
                  <w:checkBox>
                    <w:sizeAuto/>
                    <w:default w:val="0"/>
                  </w:checkBox>
                </w:ffData>
              </w:fldChar>
            </w:r>
            <w:r w:rsidR="00C65E1F" w:rsidRPr="00EA7180">
              <w:instrText xml:space="preserve"> FORMCHECKBOX </w:instrText>
            </w:r>
            <w:r w:rsidRPr="00EA7180">
              <w:fldChar w:fldCharType="separate"/>
            </w:r>
            <w:r w:rsidRPr="00EA7180">
              <w:fldChar w:fldCharType="end"/>
            </w:r>
            <w:r w:rsidR="00C65E1F">
              <w:rPr>
                <w:rFonts w:hint="eastAsia"/>
              </w:rPr>
              <w:t xml:space="preserve"> </w:t>
            </w:r>
            <w:ins w:id="572" w:author="Shao" w:date="2025-03-03T15:07:00Z" w16du:dateUtc="2025-03-03T07:07:00Z">
              <w:r w:rsidR="00C65E1F">
                <w:rPr>
                  <w:rFonts w:hint="eastAsia"/>
                </w:rPr>
                <w:t>培育壮苗</w:t>
              </w:r>
            </w:ins>
            <w:r w:rsidR="00594B5C">
              <w:rPr>
                <w:rFonts w:hint="eastAsia"/>
              </w:rPr>
              <w:t xml:space="preserve">  </w:t>
            </w:r>
            <w:r w:rsidR="005D2336">
              <w:rPr>
                <w:rFonts w:hint="eastAsia"/>
              </w:rPr>
              <w:t>Growing strong seedlings</w:t>
            </w:r>
            <w:r w:rsidR="00594B5C">
              <w:rPr>
                <w:rFonts w:hint="eastAsia"/>
              </w:rPr>
              <w:t xml:space="preserve"> </w:t>
            </w:r>
          </w:p>
          <w:p w14:paraId="7D8FAAD0" w14:textId="77777777" w:rsidR="005D2336" w:rsidRDefault="0075573E" w:rsidP="005D2336">
            <w:pPr>
              <w:spacing w:line="360" w:lineRule="exact"/>
              <w:jc w:val="left"/>
            </w:pPr>
            <w:r w:rsidRPr="00EA7180">
              <w:fldChar w:fldCharType="begin">
                <w:ffData>
                  <w:name w:val=""/>
                  <w:enabled/>
                  <w:calcOnExit w:val="0"/>
                  <w:checkBox>
                    <w:sizeAuto/>
                    <w:default w:val="0"/>
                  </w:checkBox>
                </w:ffData>
              </w:fldChar>
            </w:r>
            <w:r w:rsidR="00DE4DAC" w:rsidRPr="00EA7180">
              <w:instrText xml:space="preserve"> FORMCHECKBOX </w:instrText>
            </w:r>
            <w:r w:rsidRPr="00EA7180">
              <w:fldChar w:fldCharType="separate"/>
            </w:r>
            <w:r w:rsidRPr="00EA7180">
              <w:fldChar w:fldCharType="end"/>
            </w:r>
            <w:r w:rsidR="00DE4DAC">
              <w:rPr>
                <w:rPrChange w:id="573" w:author="Shao" w:date="2025-03-03T15:07:00Z" w16du:dateUtc="2025-03-03T07:07:00Z">
                  <w:rPr>
                    <w:rFonts w:ascii="宋体"/>
                  </w:rPr>
                </w:rPrChange>
              </w:rPr>
              <w:t xml:space="preserve"> </w:t>
            </w:r>
            <w:r w:rsidR="00C65E1F" w:rsidRPr="000B6B5A">
              <w:rPr>
                <w:rFonts w:ascii="宋体" w:hint="eastAsia"/>
              </w:rPr>
              <w:t>适时耕种</w:t>
            </w:r>
            <w:ins w:id="574" w:author="Shao" w:date="2025-03-03T15:07:00Z" w16du:dateUtc="2025-03-03T07:07:00Z">
              <w:r w:rsidR="00DE4DAC">
                <w:t>Timely cultivation</w:t>
              </w:r>
            </w:ins>
            <w:r w:rsidR="00DE4DAC">
              <w:rPr>
                <w:rPrChange w:id="575" w:author="Shao" w:date="2025-03-03T15:07:00Z" w16du:dateUtc="2025-03-03T07:07:00Z">
                  <w:rPr>
                    <w:rFonts w:ascii="宋体"/>
                  </w:rPr>
                </w:rPrChange>
              </w:rPr>
              <w:t xml:space="preserve"> </w:t>
            </w:r>
            <w:r w:rsidR="00DE4DAC">
              <w:t xml:space="preserve">      </w:t>
            </w:r>
            <w:r w:rsidRPr="00EA7180">
              <w:fldChar w:fldCharType="begin">
                <w:ffData>
                  <w:name w:val=""/>
                  <w:enabled/>
                  <w:calcOnExit w:val="0"/>
                  <w:checkBox>
                    <w:sizeAuto/>
                    <w:default w:val="0"/>
                  </w:checkBox>
                </w:ffData>
              </w:fldChar>
            </w:r>
            <w:r w:rsidR="00DE4DAC" w:rsidRPr="00EA7180">
              <w:instrText xml:space="preserve"> FORMCHECKBOX </w:instrText>
            </w:r>
            <w:r w:rsidRPr="00EA7180">
              <w:fldChar w:fldCharType="separate"/>
            </w:r>
            <w:r w:rsidRPr="00EA7180">
              <w:fldChar w:fldCharType="end"/>
            </w:r>
            <w:r w:rsidR="000617C3" w:rsidRPr="002D13CD">
              <w:rPr>
                <w:rFonts w:hint="eastAsia"/>
              </w:rPr>
              <w:t xml:space="preserve"> </w:t>
            </w:r>
            <w:ins w:id="576" w:author="Shao" w:date="2025-03-03T15:07:00Z" w16du:dateUtc="2025-03-03T07:07:00Z">
              <w:r w:rsidR="00C65E1F" w:rsidRPr="000B6B5A">
                <w:rPr>
                  <w:rFonts w:ascii="宋体" w:hint="eastAsia"/>
                </w:rPr>
                <w:t>间作</w:t>
              </w:r>
            </w:ins>
            <w:r w:rsidR="000617C3" w:rsidRPr="002D13CD">
              <w:rPr>
                <w:rFonts w:hint="eastAsia"/>
              </w:rPr>
              <w:t>Intercropping</w:t>
            </w:r>
            <w:r w:rsidR="000617C3" w:rsidRPr="002D13CD">
              <w:rPr>
                <w:rPrChange w:id="577" w:author="Shao" w:date="2025-03-03T15:07:00Z" w16du:dateUtc="2025-03-03T07:07:00Z">
                  <w:rPr>
                    <w:rFonts w:ascii="宋体"/>
                  </w:rPr>
                </w:rPrChange>
              </w:rPr>
              <w:t xml:space="preserve">         </w:t>
            </w:r>
            <w:r w:rsidRPr="00EA7180">
              <w:fldChar w:fldCharType="begin">
                <w:ffData>
                  <w:name w:val=""/>
                  <w:enabled/>
                  <w:calcOnExit w:val="0"/>
                  <w:checkBox>
                    <w:sizeAuto/>
                    <w:default w:val="0"/>
                  </w:checkBox>
                </w:ffData>
              </w:fldChar>
            </w:r>
            <w:r w:rsidR="00DE4DAC" w:rsidRPr="00EA7180">
              <w:instrText xml:space="preserve"> FORMCHECKBOX </w:instrText>
            </w:r>
            <w:r w:rsidRPr="00EA7180">
              <w:fldChar w:fldCharType="separate"/>
            </w:r>
            <w:r w:rsidRPr="00EA7180">
              <w:fldChar w:fldCharType="end"/>
            </w:r>
            <w:r w:rsidR="00DE4DAC" w:rsidRPr="002D13CD">
              <w:rPr>
                <w:rFonts w:hint="eastAsia"/>
              </w:rPr>
              <w:t xml:space="preserve"> </w:t>
            </w:r>
            <w:r w:rsidR="00C65E1F" w:rsidRPr="000B6B5A">
              <w:rPr>
                <w:rFonts w:ascii="宋体" w:hint="eastAsia"/>
              </w:rPr>
              <w:t>轮作倒茬</w:t>
            </w:r>
            <w:ins w:id="578" w:author="Shao" w:date="2025-03-03T15:07:00Z" w16du:dateUtc="2025-03-03T07:07:00Z">
              <w:r w:rsidR="00DE4DAC" w:rsidRPr="002D13CD">
                <w:rPr>
                  <w:rFonts w:hint="eastAsia"/>
                </w:rPr>
                <w:t>Crop rotation inversion</w:t>
              </w:r>
            </w:ins>
            <w:r w:rsidR="00DE4DAC" w:rsidRPr="002D13CD">
              <w:rPr>
                <w:rFonts w:hint="eastAsia"/>
              </w:rPr>
              <w:t xml:space="preserve"> </w:t>
            </w:r>
          </w:p>
          <w:p w14:paraId="06E57405" w14:textId="77777777" w:rsidR="005D2336" w:rsidRDefault="0075573E" w:rsidP="005D2336">
            <w:pPr>
              <w:spacing w:line="360" w:lineRule="exact"/>
              <w:jc w:val="left"/>
            </w:pPr>
            <w:r w:rsidRPr="00EA7180">
              <w:lastRenderedPageBreak/>
              <w:fldChar w:fldCharType="begin">
                <w:ffData>
                  <w:name w:val=""/>
                  <w:enabled/>
                  <w:calcOnExit w:val="0"/>
                  <w:checkBox>
                    <w:sizeAuto/>
                    <w:default w:val="0"/>
                  </w:checkBox>
                </w:ffData>
              </w:fldChar>
            </w:r>
            <w:r w:rsidR="00DE4DAC" w:rsidRPr="00EA7180">
              <w:instrText xml:space="preserve"> FORMCHECKBOX </w:instrText>
            </w:r>
            <w:r w:rsidRPr="00EA7180">
              <w:fldChar w:fldCharType="separate"/>
            </w:r>
            <w:r w:rsidRPr="00EA7180">
              <w:fldChar w:fldCharType="end"/>
            </w:r>
            <w:r w:rsidR="00DE4DAC" w:rsidRPr="002D13CD">
              <w:rPr>
                <w:rFonts w:hint="eastAsia"/>
              </w:rPr>
              <w:t xml:space="preserve"> </w:t>
            </w:r>
            <w:r w:rsidR="00C65E1F" w:rsidRPr="000B6B5A">
              <w:rPr>
                <w:rFonts w:ascii="宋体" w:hint="eastAsia"/>
              </w:rPr>
              <w:t>危害植株带出农场</w:t>
            </w:r>
            <w:r w:rsidR="00C65E1F" w:rsidRPr="000B6B5A">
              <w:rPr>
                <w:rFonts w:ascii="宋体"/>
              </w:rPr>
              <w:t xml:space="preserve">  </w:t>
            </w:r>
            <w:r w:rsidR="00594B5C">
              <w:rPr>
                <w:rFonts w:ascii="宋体" w:hint="eastAsia"/>
              </w:rPr>
              <w:t xml:space="preserve"> </w:t>
            </w:r>
            <w:ins w:id="579" w:author="Shao" w:date="2025-03-03T15:07:00Z" w16du:dateUtc="2025-03-03T07:07:00Z">
              <w:r w:rsidR="00DE4DAC" w:rsidRPr="002D13CD">
                <w:rPr>
                  <w:rFonts w:hint="eastAsia"/>
                </w:rPr>
                <w:t xml:space="preserve">Hazardous plants taken off the </w:t>
              </w:r>
              <w:r w:rsidR="00594B5C" w:rsidRPr="002D13CD">
                <w:rPr>
                  <w:rFonts w:hint="eastAsia"/>
                </w:rPr>
                <w:t>farm</w:t>
              </w:r>
            </w:ins>
            <w:r w:rsidR="00594B5C" w:rsidRPr="002D13CD">
              <w:rPr>
                <w:rPrChange w:id="580" w:author="Shao" w:date="2025-03-03T15:07:00Z" w16du:dateUtc="2025-03-03T07:07:00Z">
                  <w:rPr>
                    <w:rFonts w:ascii="宋体"/>
                  </w:rPr>
                </w:rPrChange>
              </w:rPr>
              <w:t xml:space="preserve">    </w:t>
            </w:r>
          </w:p>
          <w:p w14:paraId="59BCAA83" w14:textId="77777777" w:rsidR="005D2336" w:rsidRDefault="0075573E" w:rsidP="005D2336">
            <w:pPr>
              <w:spacing w:line="360" w:lineRule="exact"/>
              <w:jc w:val="left"/>
            </w:pPr>
            <w:r w:rsidRPr="00EA7180">
              <w:fldChar w:fldCharType="begin">
                <w:ffData>
                  <w:name w:val=""/>
                  <w:enabled/>
                  <w:calcOnExit w:val="0"/>
                  <w:checkBox>
                    <w:sizeAuto/>
                    <w:default w:val="0"/>
                  </w:checkBox>
                </w:ffData>
              </w:fldChar>
            </w:r>
            <w:r w:rsidR="00DE4DAC" w:rsidRPr="00EA7180">
              <w:instrText xml:space="preserve"> FORMCHECKBOX </w:instrText>
            </w:r>
            <w:r w:rsidRPr="00EA7180">
              <w:fldChar w:fldCharType="separate"/>
            </w:r>
            <w:r w:rsidRPr="00EA7180">
              <w:fldChar w:fldCharType="end"/>
            </w:r>
            <w:r w:rsidR="00DE4DAC" w:rsidRPr="002D13CD">
              <w:rPr>
                <w:rPrChange w:id="581" w:author="Shao" w:date="2025-03-03T15:07:00Z" w16du:dateUtc="2025-03-03T07:07:00Z">
                  <w:rPr>
                    <w:rFonts w:ascii="宋体"/>
                  </w:rPr>
                </w:rPrChange>
              </w:rPr>
              <w:t xml:space="preserve"> </w:t>
            </w:r>
            <w:r w:rsidR="00C65E1F" w:rsidRPr="000B6B5A">
              <w:rPr>
                <w:rFonts w:ascii="宋体" w:hint="eastAsia"/>
              </w:rPr>
              <w:t>保护和发展有益生物栖息地</w:t>
            </w:r>
            <w:r w:rsidR="00C65E1F" w:rsidRPr="000B6B5A">
              <w:rPr>
                <w:rFonts w:ascii="宋体"/>
              </w:rPr>
              <w:t xml:space="preserve">  </w:t>
            </w:r>
            <w:r w:rsidR="000617C3">
              <w:rPr>
                <w:rFonts w:ascii="宋体" w:hint="eastAsia"/>
              </w:rPr>
              <w:t xml:space="preserve"> </w:t>
            </w:r>
            <w:ins w:id="582" w:author="Shao" w:date="2025-03-03T15:07:00Z" w16du:dateUtc="2025-03-03T07:07:00Z">
              <w:r w:rsidR="00DE4DAC" w:rsidRPr="002D13CD">
                <w:rPr>
                  <w:rFonts w:hint="eastAsia"/>
                </w:rPr>
                <w:t>Conservation and development of beneficial habitats</w:t>
              </w:r>
            </w:ins>
          </w:p>
          <w:p w14:paraId="4634BB03" w14:textId="77777777" w:rsidR="005D2336" w:rsidRDefault="0075573E" w:rsidP="005D2336">
            <w:pPr>
              <w:spacing w:line="360" w:lineRule="exact"/>
              <w:jc w:val="left"/>
            </w:pPr>
            <w:r w:rsidRPr="00EA7180">
              <w:fldChar w:fldCharType="begin">
                <w:ffData>
                  <w:name w:val=""/>
                  <w:enabled/>
                  <w:calcOnExit w:val="0"/>
                  <w:checkBox>
                    <w:sizeAuto/>
                    <w:default w:val="0"/>
                  </w:checkBox>
                </w:ffData>
              </w:fldChar>
            </w:r>
            <w:r w:rsidR="00DE4DAC" w:rsidRPr="00EA7180">
              <w:instrText xml:space="preserve"> FORMCHECKBOX </w:instrText>
            </w:r>
            <w:r w:rsidRPr="00EA7180">
              <w:fldChar w:fldCharType="separate"/>
            </w:r>
            <w:r w:rsidRPr="00EA7180">
              <w:fldChar w:fldCharType="end"/>
            </w:r>
            <w:r w:rsidR="00DE4DAC" w:rsidRPr="002D13CD">
              <w:rPr>
                <w:rPrChange w:id="583" w:author="Shao" w:date="2025-03-03T15:07:00Z" w16du:dateUtc="2025-03-03T07:07:00Z">
                  <w:rPr>
                    <w:rFonts w:ascii="宋体"/>
                  </w:rPr>
                </w:rPrChange>
              </w:rPr>
              <w:t xml:space="preserve"> </w:t>
            </w:r>
            <w:r w:rsidR="00C65E1F" w:rsidRPr="000B6B5A">
              <w:rPr>
                <w:rFonts w:ascii="宋体" w:hint="eastAsia"/>
              </w:rPr>
              <w:t>虫害监测</w:t>
            </w:r>
            <w:ins w:id="584" w:author="Shao" w:date="2025-03-03T15:07:00Z" w16du:dateUtc="2025-03-03T07:07:00Z">
              <w:r w:rsidR="00DE4DAC" w:rsidRPr="002D13CD">
                <w:rPr>
                  <w:rFonts w:hint="eastAsia"/>
                </w:rPr>
                <w:t>Pest monitoring</w:t>
              </w:r>
            </w:ins>
            <w:r w:rsidR="005D2336">
              <w:rPr>
                <w:rFonts w:hint="eastAsia"/>
              </w:rPr>
              <w:t xml:space="preserve">    </w:t>
            </w:r>
            <w:r w:rsidRPr="00EA7180">
              <w:fldChar w:fldCharType="begin">
                <w:ffData>
                  <w:name w:val=""/>
                  <w:enabled/>
                  <w:calcOnExit w:val="0"/>
                  <w:checkBox>
                    <w:sizeAuto/>
                    <w:default w:val="0"/>
                  </w:checkBox>
                </w:ffData>
              </w:fldChar>
            </w:r>
            <w:r w:rsidR="00DE4DAC" w:rsidRPr="00EA7180">
              <w:instrText xml:space="preserve"> FORMCHECKBOX </w:instrText>
            </w:r>
            <w:r w:rsidRPr="00EA7180">
              <w:fldChar w:fldCharType="separate"/>
            </w:r>
            <w:r w:rsidRPr="00EA7180">
              <w:fldChar w:fldCharType="end"/>
            </w:r>
            <w:r w:rsidR="00594B5C" w:rsidRPr="002D13CD">
              <w:rPr>
                <w:rFonts w:hint="eastAsia"/>
              </w:rPr>
              <w:t xml:space="preserve"> </w:t>
            </w:r>
            <w:ins w:id="585" w:author="Shao" w:date="2025-03-03T15:07:00Z" w16du:dateUtc="2025-03-03T07:07:00Z">
              <w:r w:rsidR="00C65E1F" w:rsidRPr="000B6B5A">
                <w:rPr>
                  <w:rFonts w:ascii="宋体" w:hint="eastAsia"/>
                </w:rPr>
                <w:t>人工捕捉</w:t>
              </w:r>
            </w:ins>
            <w:r w:rsidR="00594B5C" w:rsidRPr="002D13CD">
              <w:rPr>
                <w:rFonts w:hint="eastAsia"/>
              </w:rPr>
              <w:t>Manual capture</w:t>
            </w:r>
            <w:r w:rsidR="00594B5C" w:rsidRPr="002D13CD">
              <w:rPr>
                <w:rPrChange w:id="586" w:author="Shao" w:date="2025-03-03T15:07:00Z" w16du:dateUtc="2025-03-03T07:07:00Z">
                  <w:rPr>
                    <w:rFonts w:ascii="宋体"/>
                  </w:rPr>
                </w:rPrChange>
              </w:rPr>
              <w:t xml:space="preserve">     </w:t>
            </w:r>
            <w:r w:rsidRPr="00EA7180">
              <w:fldChar w:fldCharType="begin">
                <w:ffData>
                  <w:name w:val=""/>
                  <w:enabled/>
                  <w:calcOnExit w:val="0"/>
                  <w:checkBox>
                    <w:sizeAuto/>
                    <w:default w:val="0"/>
                  </w:checkBox>
                </w:ffData>
              </w:fldChar>
            </w:r>
            <w:r w:rsidR="00DE4DAC" w:rsidRPr="00EA7180">
              <w:instrText xml:space="preserve"> FORMCHECKBOX </w:instrText>
            </w:r>
            <w:r w:rsidRPr="00EA7180">
              <w:fldChar w:fldCharType="separate"/>
            </w:r>
            <w:r w:rsidRPr="00EA7180">
              <w:fldChar w:fldCharType="end"/>
            </w:r>
            <w:r w:rsidR="00594B5C">
              <w:rPr>
                <w:rFonts w:hint="eastAsia"/>
              </w:rPr>
              <w:t xml:space="preserve"> </w:t>
            </w:r>
            <w:ins w:id="587" w:author="Shao" w:date="2025-03-03T15:07:00Z" w16du:dateUtc="2025-03-03T07:07:00Z">
              <w:r w:rsidR="00C65E1F">
                <w:rPr>
                  <w:rFonts w:hint="eastAsia"/>
                </w:rPr>
                <w:t>机械捕捉</w:t>
              </w:r>
            </w:ins>
            <w:r w:rsidR="00594B5C">
              <w:rPr>
                <w:rFonts w:hint="eastAsia"/>
              </w:rPr>
              <w:t xml:space="preserve">Mechanical trapping       </w:t>
            </w:r>
          </w:p>
          <w:p w14:paraId="4126560A" w14:textId="681B51B7" w:rsidR="008B3AD2" w:rsidRDefault="0075573E" w:rsidP="005D2336">
            <w:pPr>
              <w:spacing w:line="360" w:lineRule="exact"/>
              <w:jc w:val="left"/>
            </w:pPr>
            <w:r w:rsidRPr="00EA7180">
              <w:fldChar w:fldCharType="begin">
                <w:ffData>
                  <w:name w:val=""/>
                  <w:enabled/>
                  <w:calcOnExit w:val="0"/>
                  <w:checkBox>
                    <w:sizeAuto/>
                    <w:default w:val="0"/>
                  </w:checkBox>
                </w:ffData>
              </w:fldChar>
            </w:r>
            <w:r w:rsidR="00DE4DAC" w:rsidRPr="00EA7180">
              <w:instrText xml:space="preserve"> FORMCHECKBOX </w:instrText>
            </w:r>
            <w:r w:rsidRPr="00EA7180">
              <w:fldChar w:fldCharType="separate"/>
            </w:r>
            <w:r w:rsidRPr="00EA7180">
              <w:fldChar w:fldCharType="end"/>
            </w:r>
            <w:r w:rsidR="00DE4DAC">
              <w:rPr>
                <w:rFonts w:hint="eastAsia"/>
              </w:rPr>
              <w:t xml:space="preserve"> </w:t>
            </w:r>
            <w:r w:rsidR="00C65E1F">
              <w:rPr>
                <w:rFonts w:hint="eastAsia"/>
              </w:rPr>
              <w:t>诱捕作物</w:t>
            </w:r>
            <w:r w:rsidR="00C65E1F">
              <w:t xml:space="preserve">  </w:t>
            </w:r>
            <w:ins w:id="588" w:author="Shao" w:date="2025-03-03T15:07:00Z" w16du:dateUtc="2025-03-03T07:07:00Z">
              <w:r w:rsidR="00DE4DAC">
                <w:rPr>
                  <w:rFonts w:hint="eastAsia"/>
                </w:rPr>
                <w:t xml:space="preserve">Trap </w:t>
              </w:r>
              <w:r w:rsidR="00594B5C">
                <w:rPr>
                  <w:rFonts w:hint="eastAsia"/>
                </w:rPr>
                <w:t>crop</w:t>
              </w:r>
            </w:ins>
            <w:r w:rsidR="00594B5C">
              <w:rPr>
                <w:rFonts w:hint="eastAsia"/>
              </w:rPr>
              <w:t xml:space="preserve">   </w:t>
            </w:r>
            <w:r w:rsidR="005D2336">
              <w:rPr>
                <w:rFonts w:hint="eastAsia"/>
              </w:rPr>
              <w:t xml:space="preserve">   </w:t>
            </w:r>
            <w:r w:rsidR="00594B5C">
              <w:rPr>
                <w:rFonts w:hint="eastAsia"/>
              </w:rPr>
              <w:t xml:space="preserve"> </w:t>
            </w:r>
            <w:r w:rsidRPr="00EA7180">
              <w:fldChar w:fldCharType="begin">
                <w:ffData>
                  <w:name w:val=""/>
                  <w:enabled/>
                  <w:calcOnExit w:val="0"/>
                  <w:checkBox>
                    <w:sizeAuto/>
                    <w:default w:val="0"/>
                  </w:checkBox>
                </w:ffData>
              </w:fldChar>
            </w:r>
            <w:r w:rsidR="00DE4DAC" w:rsidRPr="00EA7180">
              <w:instrText xml:space="preserve"> FORMCHECKBOX </w:instrText>
            </w:r>
            <w:r w:rsidRPr="00EA7180">
              <w:fldChar w:fldCharType="separate"/>
            </w:r>
            <w:r w:rsidRPr="00EA7180">
              <w:fldChar w:fldCharType="end"/>
            </w:r>
            <w:r w:rsidR="00DE4DAC">
              <w:rPr>
                <w:rFonts w:hint="eastAsia"/>
              </w:rPr>
              <w:t xml:space="preserve"> </w:t>
            </w:r>
            <w:r w:rsidR="00C65E1F">
              <w:rPr>
                <w:rFonts w:hint="eastAsia"/>
              </w:rPr>
              <w:t>物理屏障</w:t>
            </w:r>
            <w:r w:rsidR="00C65E1F">
              <w:t xml:space="preserve"> </w:t>
            </w:r>
            <w:ins w:id="589" w:author="Shao" w:date="2025-03-03T15:07:00Z" w16du:dateUtc="2025-03-03T07:07:00Z">
              <w:r w:rsidR="00DE4DAC">
                <w:rPr>
                  <w:rFonts w:hint="eastAsia"/>
                </w:rPr>
                <w:t xml:space="preserve">Physical </w:t>
              </w:r>
              <w:r w:rsidR="00594B5C">
                <w:rPr>
                  <w:rFonts w:hint="eastAsia"/>
                </w:rPr>
                <w:t>barrier</w:t>
              </w:r>
            </w:ins>
            <w:r w:rsidR="00594B5C">
              <w:rPr>
                <w:rFonts w:hint="eastAsia"/>
              </w:rPr>
              <w:t xml:space="preserve">     </w:t>
            </w:r>
            <w:r w:rsidRPr="00EA7180">
              <w:fldChar w:fldCharType="begin">
                <w:ffData>
                  <w:name w:val=""/>
                  <w:enabled/>
                  <w:calcOnExit w:val="0"/>
                  <w:checkBox>
                    <w:sizeAuto/>
                    <w:default w:val="0"/>
                  </w:checkBox>
                </w:ffData>
              </w:fldChar>
            </w:r>
            <w:r w:rsidR="00DE4DAC" w:rsidRPr="00EA7180">
              <w:instrText xml:space="preserve"> FORMCHECKBOX </w:instrText>
            </w:r>
            <w:r w:rsidRPr="00EA7180">
              <w:fldChar w:fldCharType="separate"/>
            </w:r>
            <w:r w:rsidRPr="00EA7180">
              <w:fldChar w:fldCharType="end"/>
            </w:r>
            <w:r w:rsidR="00DE4DAC">
              <w:rPr>
                <w:rFonts w:hint="eastAsia"/>
              </w:rPr>
              <w:t xml:space="preserve"> </w:t>
            </w:r>
            <w:r w:rsidR="00C65E1F">
              <w:rPr>
                <w:rFonts w:hint="eastAsia"/>
              </w:rPr>
              <w:t>物理清除</w:t>
            </w:r>
            <w:ins w:id="590" w:author="Shao" w:date="2025-03-03T15:07:00Z" w16du:dateUtc="2025-03-03T07:07:00Z">
              <w:r w:rsidR="00DE4DAC">
                <w:rPr>
                  <w:rFonts w:hint="eastAsia"/>
                </w:rPr>
                <w:t xml:space="preserve">Physical </w:t>
              </w:r>
              <w:r w:rsidR="00DE4DAC">
                <w:t>removal</w:t>
              </w:r>
            </w:ins>
            <w:r w:rsidR="00DE4DAC">
              <w:t xml:space="preserve">   </w:t>
            </w:r>
          </w:p>
          <w:p w14:paraId="5471C9CF" w14:textId="749738A1" w:rsidR="005D2336" w:rsidRDefault="0075573E" w:rsidP="005D2336">
            <w:pPr>
              <w:spacing w:line="360" w:lineRule="exact"/>
              <w:jc w:val="left"/>
            </w:pPr>
            <w:r w:rsidRPr="00EA7180">
              <w:fldChar w:fldCharType="begin">
                <w:ffData>
                  <w:name w:val=""/>
                  <w:enabled/>
                  <w:calcOnExit w:val="0"/>
                  <w:checkBox>
                    <w:sizeAuto/>
                    <w:default w:val="0"/>
                  </w:checkBox>
                </w:ffData>
              </w:fldChar>
            </w:r>
            <w:r w:rsidR="00DE4DAC" w:rsidRPr="00EA7180">
              <w:instrText xml:space="preserve"> FORMCHECKBOX </w:instrText>
            </w:r>
            <w:r w:rsidRPr="00EA7180">
              <w:fldChar w:fldCharType="separate"/>
            </w:r>
            <w:r w:rsidRPr="00EA7180">
              <w:fldChar w:fldCharType="end"/>
            </w:r>
            <w:r w:rsidR="00594B5C">
              <w:rPr>
                <w:rFonts w:hint="eastAsia"/>
              </w:rPr>
              <w:t xml:space="preserve"> </w:t>
            </w:r>
            <w:r w:rsidR="00C65E1F">
              <w:rPr>
                <w:rFonts w:hint="eastAsia"/>
              </w:rPr>
              <w:t>陷阱</w:t>
            </w:r>
            <w:r w:rsidR="00C65E1F">
              <w:t xml:space="preserve">   </w:t>
            </w:r>
            <w:r w:rsidR="00594B5C">
              <w:rPr>
                <w:rFonts w:hint="eastAsia"/>
              </w:rPr>
              <w:t xml:space="preserve"> </w:t>
            </w:r>
            <w:ins w:id="591" w:author="Shao" w:date="2025-03-03T15:07:00Z" w16du:dateUtc="2025-03-03T07:07:00Z">
              <w:r w:rsidR="00594B5C">
                <w:rPr>
                  <w:rFonts w:hint="eastAsia"/>
                </w:rPr>
                <w:t>Traps</w:t>
              </w:r>
            </w:ins>
            <w:r w:rsidR="00594B5C">
              <w:rPr>
                <w:rFonts w:hint="eastAsia"/>
              </w:rPr>
              <w:t xml:space="preserve">    </w:t>
            </w:r>
            <w:r w:rsidR="005D2336">
              <w:rPr>
                <w:rFonts w:hint="eastAsia"/>
              </w:rPr>
              <w:t xml:space="preserve">        </w:t>
            </w:r>
            <w:r w:rsidR="00594B5C">
              <w:rPr>
                <w:rFonts w:hint="eastAsia"/>
              </w:rPr>
              <w:t xml:space="preserve"> </w:t>
            </w:r>
            <w:r w:rsidRPr="00EA7180">
              <w:fldChar w:fldCharType="begin">
                <w:ffData>
                  <w:name w:val=""/>
                  <w:enabled/>
                  <w:calcOnExit w:val="0"/>
                  <w:checkBox>
                    <w:sizeAuto/>
                    <w:default w:val="0"/>
                  </w:checkBox>
                </w:ffData>
              </w:fldChar>
            </w:r>
            <w:r w:rsidR="00DE4DAC" w:rsidRPr="00EA7180">
              <w:instrText xml:space="preserve"> FORMCHECKBOX </w:instrText>
            </w:r>
            <w:r w:rsidRPr="00EA7180">
              <w:fldChar w:fldCharType="separate"/>
            </w:r>
            <w:r w:rsidRPr="00EA7180">
              <w:fldChar w:fldCharType="end"/>
            </w:r>
            <w:r w:rsidR="00DE4DAC">
              <w:rPr>
                <w:rFonts w:hint="eastAsia"/>
              </w:rPr>
              <w:t xml:space="preserve"> </w:t>
            </w:r>
            <w:r w:rsidR="00C65E1F">
              <w:rPr>
                <w:rFonts w:hint="eastAsia"/>
              </w:rPr>
              <w:t>灯光诱杀</w:t>
            </w:r>
            <w:r w:rsidR="00C65E1F">
              <w:t xml:space="preserve">  </w:t>
            </w:r>
            <w:ins w:id="592" w:author="Shao" w:date="2025-03-03T15:07:00Z" w16du:dateUtc="2025-03-03T07:07:00Z">
              <w:r w:rsidR="00DE4DAC">
                <w:rPr>
                  <w:rFonts w:hint="eastAsia"/>
                </w:rPr>
                <w:t xml:space="preserve">Light </w:t>
              </w:r>
              <w:r w:rsidR="00594B5C">
                <w:rPr>
                  <w:rFonts w:hint="eastAsia"/>
                </w:rPr>
                <w:t>booby traps</w:t>
              </w:r>
            </w:ins>
            <w:r w:rsidR="005D2336">
              <w:rPr>
                <w:rFonts w:hint="eastAsia"/>
              </w:rPr>
              <w:t xml:space="preserve">  </w:t>
            </w:r>
            <w:r w:rsidR="00594B5C">
              <w:rPr>
                <w:rFonts w:hint="eastAsia"/>
              </w:rPr>
              <w:t xml:space="preserve">     </w:t>
            </w:r>
            <w:r w:rsidRPr="00EA7180">
              <w:fldChar w:fldCharType="begin">
                <w:ffData>
                  <w:name w:val=""/>
                  <w:enabled/>
                  <w:calcOnExit w:val="0"/>
                  <w:checkBox>
                    <w:sizeAuto/>
                    <w:default w:val="0"/>
                  </w:checkBox>
                </w:ffData>
              </w:fldChar>
            </w:r>
            <w:r w:rsidR="00DE4DAC" w:rsidRPr="00EA7180">
              <w:instrText xml:space="preserve"> FORMCHECKBOX </w:instrText>
            </w:r>
            <w:r w:rsidRPr="00EA7180">
              <w:fldChar w:fldCharType="separate"/>
            </w:r>
            <w:r w:rsidRPr="00EA7180">
              <w:fldChar w:fldCharType="end"/>
            </w:r>
            <w:r w:rsidR="00DE4DAC">
              <w:rPr>
                <w:rFonts w:hint="eastAsia"/>
              </w:rPr>
              <w:t xml:space="preserve"> </w:t>
            </w:r>
            <w:r w:rsidR="00C65E1F">
              <w:rPr>
                <w:rFonts w:hint="eastAsia"/>
              </w:rPr>
              <w:t>色彩诱杀</w:t>
            </w:r>
            <w:r w:rsidR="00C65E1F">
              <w:t xml:space="preserve"> </w:t>
            </w:r>
            <w:ins w:id="593" w:author="Shao" w:date="2025-03-03T15:07:00Z" w16du:dateUtc="2025-03-03T07:07:00Z">
              <w:r w:rsidR="00DE4DAC">
                <w:rPr>
                  <w:rFonts w:hint="eastAsia"/>
                </w:rPr>
                <w:t xml:space="preserve">Color </w:t>
              </w:r>
              <w:r w:rsidR="00594B5C">
                <w:rPr>
                  <w:rFonts w:hint="eastAsia"/>
                </w:rPr>
                <w:t>traps</w:t>
              </w:r>
            </w:ins>
            <w:r w:rsidR="00594B5C">
              <w:rPr>
                <w:rFonts w:hint="eastAsia"/>
              </w:rPr>
              <w:t xml:space="preserve">     </w:t>
            </w:r>
          </w:p>
          <w:p w14:paraId="2170153A" w14:textId="77777777" w:rsidR="005D2336" w:rsidRDefault="0075573E" w:rsidP="005D2336">
            <w:pPr>
              <w:spacing w:line="360" w:lineRule="exact"/>
              <w:jc w:val="left"/>
            </w:pPr>
            <w:r w:rsidRPr="00EA7180">
              <w:fldChar w:fldCharType="begin">
                <w:ffData>
                  <w:name w:val=""/>
                  <w:enabled/>
                  <w:calcOnExit w:val="0"/>
                  <w:checkBox>
                    <w:sizeAuto/>
                    <w:default w:val="0"/>
                  </w:checkBox>
                </w:ffData>
              </w:fldChar>
            </w:r>
            <w:r w:rsidR="00DE4DAC" w:rsidRPr="00EA7180">
              <w:instrText xml:space="preserve"> FORMCHECKBOX </w:instrText>
            </w:r>
            <w:r w:rsidRPr="00EA7180">
              <w:fldChar w:fldCharType="separate"/>
            </w:r>
            <w:r w:rsidRPr="00EA7180">
              <w:fldChar w:fldCharType="end"/>
            </w:r>
            <w:r w:rsidR="00DE4DAC" w:rsidRPr="002D13CD">
              <w:rPr>
                <w:rPrChange w:id="594" w:author="Shao" w:date="2025-03-03T15:07:00Z" w16du:dateUtc="2025-03-03T07:07:00Z">
                  <w:rPr>
                    <w:rFonts w:ascii="宋体"/>
                  </w:rPr>
                </w:rPrChange>
              </w:rPr>
              <w:t xml:space="preserve"> </w:t>
            </w:r>
            <w:r w:rsidR="00C65E1F" w:rsidRPr="000B6B5A">
              <w:rPr>
                <w:rFonts w:ascii="宋体" w:hint="eastAsia"/>
              </w:rPr>
              <w:t>昆虫驱避</w:t>
            </w:r>
            <w:ins w:id="595" w:author="Shao" w:date="2025-03-03T15:07:00Z" w16du:dateUtc="2025-03-03T07:07:00Z">
              <w:r w:rsidR="00DE4DAC" w:rsidRPr="002D13CD">
                <w:rPr>
                  <w:rFonts w:hint="eastAsia"/>
                </w:rPr>
                <w:t xml:space="preserve">Insect </w:t>
              </w:r>
              <w:r w:rsidR="00594B5C" w:rsidRPr="002D13CD">
                <w:rPr>
                  <w:rFonts w:hint="eastAsia"/>
                </w:rPr>
                <w:t>Repellent</w:t>
              </w:r>
            </w:ins>
            <w:r w:rsidR="00594B5C" w:rsidRPr="002D13CD">
              <w:rPr>
                <w:rPrChange w:id="596" w:author="Shao" w:date="2025-03-03T15:07:00Z" w16du:dateUtc="2025-03-03T07:07:00Z">
                  <w:rPr>
                    <w:rFonts w:ascii="宋体"/>
                  </w:rPr>
                </w:rPrChange>
              </w:rPr>
              <w:t xml:space="preserve">        </w:t>
            </w:r>
            <w:r w:rsidRPr="00EA7180">
              <w:fldChar w:fldCharType="begin">
                <w:ffData>
                  <w:name w:val=""/>
                  <w:enabled/>
                  <w:calcOnExit w:val="0"/>
                  <w:checkBox>
                    <w:sizeAuto/>
                    <w:default w:val="0"/>
                  </w:checkBox>
                </w:ffData>
              </w:fldChar>
            </w:r>
            <w:r w:rsidR="00DE4DAC" w:rsidRPr="00EA7180">
              <w:instrText xml:space="preserve"> FORMCHECKBOX </w:instrText>
            </w:r>
            <w:r w:rsidRPr="00EA7180">
              <w:fldChar w:fldCharType="separate"/>
            </w:r>
            <w:r w:rsidRPr="00EA7180">
              <w:fldChar w:fldCharType="end"/>
            </w:r>
            <w:r w:rsidR="00DE4DAC" w:rsidRPr="002D13CD">
              <w:rPr>
                <w:rPrChange w:id="597" w:author="Shao" w:date="2025-03-03T15:07:00Z" w16du:dateUtc="2025-03-03T07:07:00Z">
                  <w:rPr>
                    <w:rFonts w:ascii="宋体"/>
                  </w:rPr>
                </w:rPrChange>
              </w:rPr>
              <w:t xml:space="preserve"> </w:t>
            </w:r>
            <w:r w:rsidR="00C65E1F" w:rsidRPr="000B6B5A">
              <w:rPr>
                <w:rFonts w:ascii="宋体" w:hint="eastAsia"/>
              </w:rPr>
              <w:t>动物驱避</w:t>
            </w:r>
            <w:ins w:id="598" w:author="Shao" w:date="2025-03-03T15:07:00Z" w16du:dateUtc="2025-03-03T07:07:00Z">
              <w:r w:rsidR="00DE4DAC" w:rsidRPr="002D13CD">
                <w:rPr>
                  <w:rFonts w:hint="eastAsia"/>
                </w:rPr>
                <w:t xml:space="preserve">Animal </w:t>
              </w:r>
              <w:r w:rsidR="00DE4DAC" w:rsidRPr="002D13CD">
                <w:t>repellent</w:t>
              </w:r>
            </w:ins>
            <w:r w:rsidR="00DE4DAC" w:rsidRPr="002D13CD">
              <w:rPr>
                <w:rPrChange w:id="599" w:author="Shao" w:date="2025-03-03T15:07:00Z" w16du:dateUtc="2025-03-03T07:07:00Z">
                  <w:rPr>
                    <w:rFonts w:ascii="宋体"/>
                  </w:rPr>
                </w:rPrChange>
              </w:rPr>
              <w:t xml:space="preserve">   </w:t>
            </w:r>
          </w:p>
          <w:p w14:paraId="2FCC6700" w14:textId="191F9FD9" w:rsidR="008B3AD2" w:rsidRPr="002D13CD" w:rsidRDefault="0075573E" w:rsidP="005D2336">
            <w:pPr>
              <w:spacing w:line="360" w:lineRule="exact"/>
              <w:jc w:val="left"/>
              <w:rPr>
                <w:rPrChange w:id="600" w:author="Shao" w:date="2025-03-03T15:07:00Z" w16du:dateUtc="2025-03-03T07:07:00Z">
                  <w:rPr>
                    <w:rFonts w:ascii="宋体"/>
                  </w:rPr>
                </w:rPrChange>
              </w:rPr>
            </w:pPr>
            <w:r w:rsidRPr="00EA7180">
              <w:fldChar w:fldCharType="begin">
                <w:ffData>
                  <w:name w:val=""/>
                  <w:enabled/>
                  <w:calcOnExit w:val="0"/>
                  <w:checkBox>
                    <w:sizeAuto/>
                    <w:default w:val="0"/>
                  </w:checkBox>
                </w:ffData>
              </w:fldChar>
            </w:r>
            <w:r w:rsidR="00DE4DAC" w:rsidRPr="00EA7180">
              <w:instrText xml:space="preserve"> FORMCHECKBOX </w:instrText>
            </w:r>
            <w:r w:rsidRPr="00EA7180">
              <w:fldChar w:fldCharType="separate"/>
            </w:r>
            <w:r w:rsidRPr="00EA7180">
              <w:fldChar w:fldCharType="end"/>
            </w:r>
            <w:r w:rsidR="00DE4DAC" w:rsidRPr="002D13CD">
              <w:rPr>
                <w:rPrChange w:id="601" w:author="Shao" w:date="2025-03-03T15:07:00Z" w16du:dateUtc="2025-03-03T07:07:00Z">
                  <w:rPr>
                    <w:rFonts w:ascii="宋体"/>
                  </w:rPr>
                </w:rPrChange>
              </w:rPr>
              <w:t xml:space="preserve"> </w:t>
            </w:r>
            <w:r w:rsidR="00C65E1F" w:rsidRPr="000B6B5A">
              <w:rPr>
                <w:rFonts w:ascii="宋体" w:hint="eastAsia"/>
              </w:rPr>
              <w:t>其他（请说明）：</w:t>
            </w:r>
            <w:ins w:id="602" w:author="Shao" w:date="2025-03-03T15:07:00Z" w16du:dateUtc="2025-03-03T07:07:00Z">
              <w:r w:rsidR="00DE4DAC" w:rsidRPr="002D13CD">
                <w:rPr>
                  <w:rFonts w:hint="eastAsia"/>
                </w:rPr>
                <w:t>Other (please specify):</w:t>
              </w:r>
            </w:ins>
            <w:r w:rsidR="005D2336">
              <w:rPr>
                <w:rFonts w:hint="eastAsia"/>
              </w:rPr>
              <w:t>___________________________</w:t>
            </w:r>
          </w:p>
          <w:p w14:paraId="4F983780" w14:textId="14EDB9EE" w:rsidR="008B3AD2" w:rsidRDefault="00357592" w:rsidP="002D13CD">
            <w:pPr>
              <w:spacing w:line="360" w:lineRule="exact"/>
            </w:pPr>
            <w:r w:rsidRPr="000B6B5A">
              <w:rPr>
                <w:rFonts w:ascii="宋体" w:hint="eastAsia"/>
              </w:rPr>
              <w:t>2</w:t>
            </w:r>
            <w:r w:rsidR="00C65E1F" w:rsidRPr="000B6B5A">
              <w:rPr>
                <w:rFonts w:ascii="宋体" w:hint="eastAsia"/>
              </w:rPr>
              <w:t>）列出有机生产中使用或计划使用的虫害控制物质</w:t>
            </w:r>
            <w:ins w:id="603" w:author="Shao" w:date="2025-03-03T15:07:00Z" w16du:dateUtc="2025-03-03T07:07:00Z">
              <w:r w:rsidR="00C65E1F" w:rsidRPr="002D13CD">
                <w:rPr>
                  <w:rFonts w:hint="eastAsia"/>
                </w:rPr>
                <w:t xml:space="preserve">List the pest control </w:t>
              </w:r>
              <w:r w:rsidR="00C65E1F" w:rsidRPr="002D13CD">
                <w:t>substances</w:t>
              </w:r>
              <w:r w:rsidR="00C65E1F" w:rsidRPr="002D13CD">
                <w:rPr>
                  <w:rFonts w:hint="eastAsia"/>
                </w:rPr>
                <w:t xml:space="preserve"> used or planned to be used in organic production</w:t>
              </w:r>
            </w:ins>
            <w:r w:rsidR="00C65E1F" w:rsidRPr="002D13CD">
              <w:rPr>
                <w:rPrChange w:id="604" w:author="Shao" w:date="2025-03-03T15:07:00Z" w16du:dateUtc="2025-03-03T07:07:00Z">
                  <w:rPr>
                    <w:rFonts w:ascii="宋体"/>
                  </w:rPr>
                </w:rPrChange>
              </w:rPr>
              <w:t xml:space="preserve">          </w:t>
            </w:r>
            <w:r w:rsidR="0075573E" w:rsidRPr="00EA7180">
              <w:fldChar w:fldCharType="begin">
                <w:ffData>
                  <w:name w:val=""/>
                  <w:enabled/>
                  <w:calcOnExit w:val="0"/>
                  <w:checkBox>
                    <w:sizeAuto/>
                    <w:default w:val="0"/>
                  </w:checkBox>
                </w:ffData>
              </w:fldChar>
            </w:r>
            <w:r w:rsidR="00C65E1F" w:rsidRPr="00EA7180">
              <w:instrText xml:space="preserve"> FORMCHECKBOX </w:instrText>
            </w:r>
            <w:r w:rsidR="0075573E" w:rsidRPr="00EA7180">
              <w:fldChar w:fldCharType="separate"/>
            </w:r>
            <w:r w:rsidR="0075573E" w:rsidRPr="00EA7180">
              <w:fldChar w:fldCharType="end"/>
            </w:r>
            <w:r w:rsidR="00C65E1F">
              <w:rPr>
                <w:rFonts w:hint="eastAsia"/>
              </w:rPr>
              <w:t xml:space="preserve"> </w:t>
            </w:r>
            <w:r w:rsidR="00C65E1F">
              <w:rPr>
                <w:rFonts w:hint="eastAsia"/>
              </w:rPr>
              <w:t>不适用</w:t>
            </w:r>
            <w:ins w:id="605" w:author="Shao" w:date="2025-03-03T15:07:00Z" w16du:dateUtc="2025-03-03T07:07:00Z">
              <w:r w:rsidR="002D13CD">
                <w:rPr>
                  <w:rFonts w:hint="eastAsia"/>
                </w:rPr>
                <w:t>N/A</w:t>
              </w:r>
            </w:ins>
          </w:p>
        </w:tc>
      </w:tr>
      <w:tr w:rsidR="00B921CA" w:rsidRPr="007D2B0F" w14:paraId="2CE5D5C0" w14:textId="77777777" w:rsidTr="00B921CA">
        <w:trPr>
          <w:trHeight w:val="355"/>
          <w:jc w:val="center"/>
        </w:trPr>
        <w:tc>
          <w:tcPr>
            <w:tcW w:w="1916" w:type="dxa"/>
            <w:gridSpan w:val="4"/>
          </w:tcPr>
          <w:p w14:paraId="21A8B426" w14:textId="2CFC7476" w:rsidR="008B3AD2" w:rsidRDefault="00010E17">
            <w:pPr>
              <w:spacing w:line="360" w:lineRule="exact"/>
              <w:jc w:val="center"/>
            </w:pPr>
            <w:r>
              <w:rPr>
                <w:rFonts w:hint="eastAsia"/>
              </w:rPr>
              <w:lastRenderedPageBreak/>
              <w:t>投入品名称</w:t>
            </w:r>
            <w:ins w:id="606" w:author="Shao" w:date="2025-03-03T15:07:00Z" w16du:dateUtc="2025-03-03T07:07:00Z">
              <w:r w:rsidR="00DE4DAC">
                <w:rPr>
                  <w:rFonts w:hint="eastAsia"/>
                </w:rPr>
                <w:t>Name of input product</w:t>
              </w:r>
            </w:ins>
          </w:p>
        </w:tc>
        <w:tc>
          <w:tcPr>
            <w:tcW w:w="2631" w:type="dxa"/>
            <w:gridSpan w:val="4"/>
          </w:tcPr>
          <w:p w14:paraId="7BB1D539" w14:textId="77777777" w:rsidR="005D2336" w:rsidRDefault="00010E17">
            <w:pPr>
              <w:spacing w:line="360" w:lineRule="exact"/>
              <w:jc w:val="center"/>
            </w:pPr>
            <w:r>
              <w:rPr>
                <w:rFonts w:hint="eastAsia"/>
              </w:rPr>
              <w:t>有效成分</w:t>
            </w:r>
          </w:p>
          <w:p w14:paraId="6013C7B5" w14:textId="588B8673" w:rsidR="008B3AD2" w:rsidRDefault="00DE4DAC">
            <w:pPr>
              <w:spacing w:line="360" w:lineRule="exact"/>
              <w:jc w:val="center"/>
            </w:pPr>
            <w:ins w:id="607" w:author="Shao" w:date="2025-03-03T15:07:00Z" w16du:dateUtc="2025-03-03T07:07:00Z">
              <w:r>
                <w:rPr>
                  <w:rFonts w:hint="eastAsia"/>
                </w:rPr>
                <w:t>Active ingredients</w:t>
              </w:r>
            </w:ins>
          </w:p>
        </w:tc>
        <w:tc>
          <w:tcPr>
            <w:tcW w:w="4428" w:type="dxa"/>
            <w:gridSpan w:val="9"/>
          </w:tcPr>
          <w:p w14:paraId="796BEDDB" w14:textId="77777777" w:rsidR="005D2336" w:rsidRDefault="00010E17">
            <w:pPr>
              <w:spacing w:line="360" w:lineRule="exact"/>
              <w:jc w:val="center"/>
            </w:pPr>
            <w:r w:rsidRPr="00010E17">
              <w:rPr>
                <w:rFonts w:hint="eastAsia"/>
              </w:rPr>
              <w:t>施用</w:t>
            </w:r>
            <w:r>
              <w:rPr>
                <w:rFonts w:hint="eastAsia"/>
              </w:rPr>
              <w:t>原因</w:t>
            </w:r>
            <w:r w:rsidR="00711C3E">
              <w:rPr>
                <w:rFonts w:hint="eastAsia"/>
              </w:rPr>
              <w:t>/</w:t>
            </w:r>
            <w:r w:rsidR="00711C3E">
              <w:rPr>
                <w:rFonts w:hint="eastAsia"/>
              </w:rPr>
              <w:t>目标作物</w:t>
            </w:r>
          </w:p>
          <w:p w14:paraId="71E1438B" w14:textId="6B96208F" w:rsidR="008B3AD2" w:rsidRDefault="00DE4DAC">
            <w:pPr>
              <w:spacing w:line="360" w:lineRule="exact"/>
              <w:jc w:val="center"/>
            </w:pPr>
            <w:ins w:id="608" w:author="Shao" w:date="2025-03-03T15:07:00Z" w16du:dateUtc="2025-03-03T07:07:00Z">
              <w:r>
                <w:rPr>
                  <w:rFonts w:hint="eastAsia"/>
                </w:rPr>
                <w:t xml:space="preserve">Reason for </w:t>
              </w:r>
              <w:r w:rsidR="00711C3E">
                <w:rPr>
                  <w:rFonts w:hint="eastAsia"/>
                </w:rPr>
                <w:t>application/target crop</w:t>
              </w:r>
            </w:ins>
          </w:p>
        </w:tc>
        <w:tc>
          <w:tcPr>
            <w:tcW w:w="1751" w:type="dxa"/>
          </w:tcPr>
          <w:p w14:paraId="69E90EB3" w14:textId="0583BA41" w:rsidR="008B3AD2" w:rsidRDefault="00010E17">
            <w:pPr>
              <w:spacing w:line="360" w:lineRule="exact"/>
              <w:jc w:val="center"/>
            </w:pPr>
            <w:r>
              <w:rPr>
                <w:rFonts w:hint="eastAsia"/>
              </w:rPr>
              <w:t>施用时间</w:t>
            </w:r>
            <w:ins w:id="609" w:author="Shao" w:date="2025-03-03T15:07:00Z" w16du:dateUtc="2025-03-03T07:07:00Z">
              <w:r w:rsidR="00DE4DAC">
                <w:rPr>
                  <w:rFonts w:hint="eastAsia"/>
                </w:rPr>
                <w:t>Application time</w:t>
              </w:r>
            </w:ins>
          </w:p>
        </w:tc>
      </w:tr>
      <w:tr w:rsidR="00B921CA" w:rsidRPr="007D2B0F" w14:paraId="3EBA4107" w14:textId="77777777" w:rsidTr="00B921CA">
        <w:trPr>
          <w:trHeight w:val="355"/>
          <w:jc w:val="center"/>
        </w:trPr>
        <w:tc>
          <w:tcPr>
            <w:tcW w:w="1916" w:type="dxa"/>
            <w:gridSpan w:val="4"/>
          </w:tcPr>
          <w:p w14:paraId="0845EFBC" w14:textId="77777777" w:rsidR="00010E17" w:rsidRPr="00B71343" w:rsidDel="00C65E1F" w:rsidRDefault="00010E17" w:rsidP="000B6B5A">
            <w:pPr>
              <w:spacing w:line="360" w:lineRule="exact"/>
            </w:pPr>
          </w:p>
        </w:tc>
        <w:tc>
          <w:tcPr>
            <w:tcW w:w="2631" w:type="dxa"/>
            <w:gridSpan w:val="4"/>
          </w:tcPr>
          <w:p w14:paraId="7E0AAF9F" w14:textId="77777777" w:rsidR="00010E17" w:rsidRPr="00B71343" w:rsidDel="00C65E1F" w:rsidRDefault="00010E17" w:rsidP="000B6B5A">
            <w:pPr>
              <w:spacing w:line="360" w:lineRule="exact"/>
            </w:pPr>
          </w:p>
        </w:tc>
        <w:tc>
          <w:tcPr>
            <w:tcW w:w="4428" w:type="dxa"/>
            <w:gridSpan w:val="9"/>
          </w:tcPr>
          <w:p w14:paraId="7B006D08" w14:textId="77777777" w:rsidR="00010E17" w:rsidRPr="00B71343" w:rsidDel="00C65E1F" w:rsidRDefault="00010E17" w:rsidP="000B6B5A">
            <w:pPr>
              <w:spacing w:line="360" w:lineRule="exact"/>
            </w:pPr>
          </w:p>
        </w:tc>
        <w:tc>
          <w:tcPr>
            <w:tcW w:w="1751" w:type="dxa"/>
          </w:tcPr>
          <w:p w14:paraId="5A63B8ED" w14:textId="77777777" w:rsidR="00010E17" w:rsidRPr="00B71343" w:rsidDel="00C65E1F" w:rsidRDefault="00010E17" w:rsidP="000B6B5A">
            <w:pPr>
              <w:spacing w:line="360" w:lineRule="exact"/>
            </w:pPr>
          </w:p>
        </w:tc>
      </w:tr>
      <w:tr w:rsidR="00B921CA" w:rsidRPr="007D2B0F" w14:paraId="239AD259" w14:textId="77777777" w:rsidTr="00B921CA">
        <w:trPr>
          <w:trHeight w:val="355"/>
          <w:jc w:val="center"/>
        </w:trPr>
        <w:tc>
          <w:tcPr>
            <w:tcW w:w="1916" w:type="dxa"/>
            <w:gridSpan w:val="4"/>
          </w:tcPr>
          <w:p w14:paraId="0A5D76B9" w14:textId="77777777" w:rsidR="00010E17" w:rsidRPr="00B71343" w:rsidDel="00C65E1F" w:rsidRDefault="00010E17" w:rsidP="000B6B5A">
            <w:pPr>
              <w:spacing w:line="360" w:lineRule="exact"/>
            </w:pPr>
          </w:p>
        </w:tc>
        <w:tc>
          <w:tcPr>
            <w:tcW w:w="2631" w:type="dxa"/>
            <w:gridSpan w:val="4"/>
          </w:tcPr>
          <w:p w14:paraId="3EA04E21" w14:textId="77777777" w:rsidR="00010E17" w:rsidRPr="00B71343" w:rsidDel="00C65E1F" w:rsidRDefault="00010E17" w:rsidP="000B6B5A">
            <w:pPr>
              <w:spacing w:line="360" w:lineRule="exact"/>
            </w:pPr>
          </w:p>
        </w:tc>
        <w:tc>
          <w:tcPr>
            <w:tcW w:w="4428" w:type="dxa"/>
            <w:gridSpan w:val="9"/>
          </w:tcPr>
          <w:p w14:paraId="26E2274D" w14:textId="77777777" w:rsidR="00010E17" w:rsidRPr="00B71343" w:rsidDel="00C65E1F" w:rsidRDefault="00010E17" w:rsidP="000B6B5A">
            <w:pPr>
              <w:spacing w:line="360" w:lineRule="exact"/>
            </w:pPr>
          </w:p>
        </w:tc>
        <w:tc>
          <w:tcPr>
            <w:tcW w:w="1751" w:type="dxa"/>
          </w:tcPr>
          <w:p w14:paraId="4D0A6A3F" w14:textId="77777777" w:rsidR="00010E17" w:rsidRPr="00B71343" w:rsidDel="00C65E1F" w:rsidRDefault="00010E17" w:rsidP="000B6B5A">
            <w:pPr>
              <w:spacing w:line="360" w:lineRule="exact"/>
            </w:pPr>
          </w:p>
        </w:tc>
      </w:tr>
      <w:tr w:rsidR="00B921CA" w:rsidRPr="007D2B0F" w14:paraId="1865AF30" w14:textId="77777777" w:rsidTr="00B921CA">
        <w:trPr>
          <w:trHeight w:val="355"/>
          <w:jc w:val="center"/>
        </w:trPr>
        <w:tc>
          <w:tcPr>
            <w:tcW w:w="1916" w:type="dxa"/>
            <w:gridSpan w:val="4"/>
          </w:tcPr>
          <w:p w14:paraId="0584638C" w14:textId="77777777" w:rsidR="00010E17" w:rsidRPr="00B71343" w:rsidDel="00C65E1F" w:rsidRDefault="00010E17" w:rsidP="000B6B5A">
            <w:pPr>
              <w:spacing w:line="360" w:lineRule="exact"/>
            </w:pPr>
          </w:p>
        </w:tc>
        <w:tc>
          <w:tcPr>
            <w:tcW w:w="2631" w:type="dxa"/>
            <w:gridSpan w:val="4"/>
          </w:tcPr>
          <w:p w14:paraId="42EBA2B6" w14:textId="77777777" w:rsidR="00010E17" w:rsidRPr="00B71343" w:rsidDel="00C65E1F" w:rsidRDefault="00010E17" w:rsidP="000B6B5A">
            <w:pPr>
              <w:spacing w:line="360" w:lineRule="exact"/>
            </w:pPr>
          </w:p>
        </w:tc>
        <w:tc>
          <w:tcPr>
            <w:tcW w:w="4428" w:type="dxa"/>
            <w:gridSpan w:val="9"/>
          </w:tcPr>
          <w:p w14:paraId="64CE0A70" w14:textId="77777777" w:rsidR="00010E17" w:rsidRPr="00B71343" w:rsidDel="00C65E1F" w:rsidRDefault="00010E17" w:rsidP="000B6B5A">
            <w:pPr>
              <w:spacing w:line="360" w:lineRule="exact"/>
            </w:pPr>
          </w:p>
        </w:tc>
        <w:tc>
          <w:tcPr>
            <w:tcW w:w="1751" w:type="dxa"/>
          </w:tcPr>
          <w:p w14:paraId="4F736139" w14:textId="77777777" w:rsidR="00010E17" w:rsidRPr="00B71343" w:rsidDel="00C65E1F" w:rsidRDefault="00010E17" w:rsidP="000B6B5A">
            <w:pPr>
              <w:spacing w:line="360" w:lineRule="exact"/>
            </w:pPr>
          </w:p>
        </w:tc>
      </w:tr>
      <w:tr w:rsidR="00B921CA" w:rsidRPr="007D2B0F" w14:paraId="67F0E496" w14:textId="77777777" w:rsidTr="00B921CA">
        <w:trPr>
          <w:trHeight w:val="355"/>
          <w:jc w:val="center"/>
        </w:trPr>
        <w:tc>
          <w:tcPr>
            <w:tcW w:w="1916" w:type="dxa"/>
            <w:gridSpan w:val="4"/>
          </w:tcPr>
          <w:p w14:paraId="0FFE71FF" w14:textId="77777777" w:rsidR="00010E17" w:rsidRPr="00B71343" w:rsidDel="00C65E1F" w:rsidRDefault="00010E17" w:rsidP="000B6B5A">
            <w:pPr>
              <w:spacing w:line="360" w:lineRule="exact"/>
            </w:pPr>
          </w:p>
        </w:tc>
        <w:tc>
          <w:tcPr>
            <w:tcW w:w="2631" w:type="dxa"/>
            <w:gridSpan w:val="4"/>
          </w:tcPr>
          <w:p w14:paraId="2F6807E6" w14:textId="77777777" w:rsidR="00010E17" w:rsidRPr="00B71343" w:rsidDel="00C65E1F" w:rsidRDefault="00010E17" w:rsidP="000B6B5A">
            <w:pPr>
              <w:spacing w:line="360" w:lineRule="exact"/>
            </w:pPr>
          </w:p>
        </w:tc>
        <w:tc>
          <w:tcPr>
            <w:tcW w:w="4428" w:type="dxa"/>
            <w:gridSpan w:val="9"/>
          </w:tcPr>
          <w:p w14:paraId="4503C83D" w14:textId="77777777" w:rsidR="00010E17" w:rsidRPr="00B71343" w:rsidDel="00C65E1F" w:rsidRDefault="00010E17" w:rsidP="000B6B5A">
            <w:pPr>
              <w:spacing w:line="360" w:lineRule="exact"/>
            </w:pPr>
          </w:p>
        </w:tc>
        <w:tc>
          <w:tcPr>
            <w:tcW w:w="1751" w:type="dxa"/>
          </w:tcPr>
          <w:p w14:paraId="3D25A327" w14:textId="77777777" w:rsidR="00010E17" w:rsidRPr="00B71343" w:rsidDel="00C65E1F" w:rsidRDefault="00010E17" w:rsidP="000B6B5A">
            <w:pPr>
              <w:spacing w:line="360" w:lineRule="exact"/>
            </w:pPr>
          </w:p>
        </w:tc>
      </w:tr>
      <w:tr w:rsidR="00B921CA" w:rsidRPr="007D2B0F" w14:paraId="344BB861" w14:textId="77777777" w:rsidTr="00B921CA">
        <w:trPr>
          <w:trHeight w:val="355"/>
          <w:jc w:val="center"/>
        </w:trPr>
        <w:tc>
          <w:tcPr>
            <w:tcW w:w="1916" w:type="dxa"/>
            <w:gridSpan w:val="4"/>
          </w:tcPr>
          <w:p w14:paraId="1F7E2B08" w14:textId="77777777" w:rsidR="00010E17" w:rsidRPr="00B71343" w:rsidDel="00C65E1F" w:rsidRDefault="00010E17" w:rsidP="000B6B5A">
            <w:pPr>
              <w:spacing w:line="360" w:lineRule="exact"/>
            </w:pPr>
          </w:p>
        </w:tc>
        <w:tc>
          <w:tcPr>
            <w:tcW w:w="2631" w:type="dxa"/>
            <w:gridSpan w:val="4"/>
          </w:tcPr>
          <w:p w14:paraId="464591E5" w14:textId="77777777" w:rsidR="00010E17" w:rsidRPr="00B71343" w:rsidDel="00C65E1F" w:rsidRDefault="00010E17" w:rsidP="000B6B5A">
            <w:pPr>
              <w:spacing w:line="360" w:lineRule="exact"/>
            </w:pPr>
          </w:p>
        </w:tc>
        <w:tc>
          <w:tcPr>
            <w:tcW w:w="4428" w:type="dxa"/>
            <w:gridSpan w:val="9"/>
          </w:tcPr>
          <w:p w14:paraId="75FADCAC" w14:textId="77777777" w:rsidR="00010E17" w:rsidRPr="00B71343" w:rsidDel="00C65E1F" w:rsidRDefault="00010E17" w:rsidP="000B6B5A">
            <w:pPr>
              <w:spacing w:line="360" w:lineRule="exact"/>
            </w:pPr>
          </w:p>
        </w:tc>
        <w:tc>
          <w:tcPr>
            <w:tcW w:w="1751" w:type="dxa"/>
          </w:tcPr>
          <w:p w14:paraId="33F0B490" w14:textId="77777777" w:rsidR="00010E17" w:rsidRPr="00B71343" w:rsidDel="00C65E1F" w:rsidRDefault="00010E17" w:rsidP="000B6B5A">
            <w:pPr>
              <w:spacing w:line="360" w:lineRule="exact"/>
            </w:pPr>
          </w:p>
        </w:tc>
      </w:tr>
      <w:tr w:rsidR="00C65E1F" w:rsidRPr="007D2B0F" w14:paraId="70736B33" w14:textId="77777777" w:rsidTr="002D13CD">
        <w:trPr>
          <w:trHeight w:val="1065"/>
          <w:jc w:val="center"/>
          <w:trPrChange w:id="610" w:author="Shao" w:date="2025-03-03T15:07:00Z" w16du:dateUtc="2025-03-03T07:07:00Z">
            <w:trPr>
              <w:gridAfter w:val="0"/>
              <w:trHeight w:val="1065"/>
              <w:jc w:val="center"/>
            </w:trPr>
          </w:trPrChange>
        </w:trPr>
        <w:tc>
          <w:tcPr>
            <w:tcW w:w="10726" w:type="dxa"/>
            <w:gridSpan w:val="18"/>
            <w:tcPrChange w:id="611" w:author="Shao" w:date="2025-03-03T15:07:00Z" w16du:dateUtc="2025-03-03T07:07:00Z">
              <w:tcPr>
                <w:tcW w:w="10404" w:type="dxa"/>
                <w:gridSpan w:val="29"/>
              </w:tcPr>
            </w:tcPrChange>
          </w:tcPr>
          <w:p w14:paraId="57ED2054" w14:textId="3FC5DEDE" w:rsidR="008B3AD2" w:rsidRDefault="00DE4DAC">
            <w:pPr>
              <w:spacing w:line="360" w:lineRule="exact"/>
            </w:pPr>
            <w:ins w:id="612" w:author="Shao" w:date="2025-03-03T15:07:00Z" w16du:dateUtc="2025-03-03T07:07:00Z">
              <w:r>
                <w:rPr>
                  <w:rFonts w:hint="eastAsia"/>
                </w:rPr>
                <w:t>(</w:t>
              </w:r>
            </w:ins>
            <w:r>
              <w:rPr>
                <w:rFonts w:hint="eastAsia"/>
              </w:rPr>
              <w:t>3</w:t>
            </w:r>
            <w:ins w:id="613" w:author="Shao" w:date="2025-03-03T15:07:00Z" w16du:dateUtc="2025-03-03T07:07:00Z">
              <w:r w:rsidR="009B1E1B">
                <w:rPr>
                  <w:rFonts w:hint="eastAsia"/>
                </w:rPr>
                <w:t>）使用的</w:t>
              </w:r>
              <w:r w:rsidR="009B1E1B" w:rsidRPr="009B1E1B">
                <w:t>诱捕器，包括信息素诱捕器，在使用后</w:t>
              </w:r>
              <w:r w:rsidR="0095305C">
                <w:t>是否</w:t>
              </w:r>
              <w:r w:rsidR="009B1E1B" w:rsidRPr="009B1E1B">
                <w:t>予以收集，并进行安全处置</w:t>
              </w:r>
              <w:r w:rsidR="009B1E1B">
                <w:rPr>
                  <w:rFonts w:hint="eastAsia"/>
                </w:rPr>
                <w:t>？</w:t>
              </w:r>
              <w:r w:rsidR="002D13CD">
                <w:rPr>
                  <w:rFonts w:hint="eastAsia"/>
                </w:rPr>
                <w:t>T</w:t>
              </w:r>
              <w:r>
                <w:rPr>
                  <w:rFonts w:hint="eastAsia"/>
                </w:rPr>
                <w:t xml:space="preserve">he use of </w:t>
              </w:r>
              <w:r w:rsidRPr="009B1E1B">
                <w:t xml:space="preserve">traps, including pheromone traps, </w:t>
              </w:r>
              <w:r w:rsidR="002D13CD">
                <w:rPr>
                  <w:rFonts w:hint="eastAsia"/>
                </w:rPr>
                <w:t xml:space="preserve">would </w:t>
              </w:r>
              <w:r w:rsidRPr="009B1E1B">
                <w:t>be collected after use and disposed of safely</w:t>
              </w:r>
              <w:r>
                <w:rPr>
                  <w:rFonts w:hint="eastAsia"/>
                </w:rPr>
                <w:t xml:space="preserve"> ?</w:t>
              </w:r>
              <w:r w:rsidR="0075573E" w:rsidRPr="00EA7180">
                <w:fldChar w:fldCharType="begin">
                  <w:ffData>
                    <w:name w:val=""/>
                    <w:enabled/>
                    <w:calcOnExit w:val="0"/>
                    <w:checkBox>
                      <w:sizeAuto/>
                      <w:default w:val="0"/>
                    </w:checkBox>
                  </w:ffData>
                </w:fldChar>
              </w:r>
              <w:r w:rsidRPr="00EA7180">
                <w:instrText xml:space="preserve"> FORMCHECKBOX </w:instrText>
              </w:r>
              <w:r w:rsidR="0075573E" w:rsidRPr="00EA7180">
                <w:fldChar w:fldCharType="separate"/>
              </w:r>
              <w:r w:rsidR="0075573E" w:rsidRPr="00EA7180">
                <w:fldChar w:fldCharType="end"/>
              </w:r>
            </w:ins>
            <w:r w:rsidRPr="000B6B5A">
              <w:rPr>
                <w:rFonts w:ascii="宋体" w:hint="eastAsia"/>
              </w:rPr>
              <w:t xml:space="preserve"> </w:t>
            </w:r>
            <w:r w:rsidR="009B1E1B" w:rsidRPr="000B6B5A">
              <w:rPr>
                <w:rFonts w:ascii="宋体" w:hint="eastAsia"/>
              </w:rPr>
              <w:t>是</w:t>
            </w:r>
            <w:r w:rsidR="009B1E1B" w:rsidRPr="000B6B5A">
              <w:rPr>
                <w:rFonts w:ascii="宋体"/>
              </w:rPr>
              <w:t xml:space="preserve">  </w:t>
            </w:r>
            <w:ins w:id="614" w:author="Shao" w:date="2025-03-03T15:07:00Z" w16du:dateUtc="2025-03-03T07:07:00Z">
              <w:r w:rsidRPr="000B6B5A">
                <w:rPr>
                  <w:rFonts w:ascii="宋体" w:hint="eastAsia"/>
                </w:rPr>
                <w:t>Yes</w:t>
              </w:r>
            </w:ins>
            <w:r w:rsidR="0075573E" w:rsidRPr="00EA7180">
              <w:fldChar w:fldCharType="begin">
                <w:ffData>
                  <w:name w:val=""/>
                  <w:enabled/>
                  <w:calcOnExit w:val="0"/>
                  <w:checkBox>
                    <w:sizeAuto/>
                    <w:default w:val="0"/>
                  </w:checkBox>
                </w:ffData>
              </w:fldChar>
            </w:r>
            <w:r w:rsidRPr="00EA7180">
              <w:instrText xml:space="preserve"> FORMCHECKBOX </w:instrText>
            </w:r>
            <w:r w:rsidR="0075573E" w:rsidRPr="00EA7180">
              <w:fldChar w:fldCharType="separate"/>
            </w:r>
            <w:r w:rsidR="0075573E" w:rsidRPr="00EA7180">
              <w:fldChar w:fldCharType="end"/>
            </w:r>
            <w:r w:rsidRPr="000B6B5A">
              <w:rPr>
                <w:rFonts w:ascii="宋体" w:hint="eastAsia"/>
              </w:rPr>
              <w:t xml:space="preserve"> </w:t>
            </w:r>
            <w:r w:rsidR="009B1E1B" w:rsidRPr="000B6B5A">
              <w:rPr>
                <w:rFonts w:ascii="宋体" w:hint="eastAsia"/>
              </w:rPr>
              <w:t>否</w:t>
            </w:r>
            <w:r w:rsidR="009B1E1B" w:rsidRPr="000B6B5A">
              <w:rPr>
                <w:rFonts w:ascii="宋体"/>
              </w:rPr>
              <w:t xml:space="preserve"> </w:t>
            </w:r>
            <w:ins w:id="615" w:author="Shao" w:date="2025-03-03T15:07:00Z" w16du:dateUtc="2025-03-03T07:07:00Z">
              <w:r w:rsidRPr="000B6B5A">
                <w:rPr>
                  <w:rFonts w:ascii="宋体" w:hint="eastAsia"/>
                </w:rPr>
                <w:t>No</w:t>
              </w:r>
            </w:ins>
            <w:r w:rsidR="0075573E" w:rsidRPr="00EA7180">
              <w:fldChar w:fldCharType="begin">
                <w:ffData>
                  <w:name w:val=""/>
                  <w:enabled/>
                  <w:calcOnExit w:val="0"/>
                  <w:checkBox>
                    <w:sizeAuto/>
                    <w:default w:val="0"/>
                  </w:checkBox>
                </w:ffData>
              </w:fldChar>
            </w:r>
            <w:r w:rsidRPr="00EA7180">
              <w:instrText xml:space="preserve"> FORMCHECKBOX </w:instrText>
            </w:r>
            <w:r w:rsidR="0075573E" w:rsidRPr="00EA7180">
              <w:fldChar w:fldCharType="separate"/>
            </w:r>
            <w:r w:rsidR="0075573E" w:rsidRPr="00EA7180">
              <w:fldChar w:fldCharType="end"/>
            </w:r>
            <w:r w:rsidRPr="000B6B5A">
              <w:rPr>
                <w:rFonts w:ascii="宋体" w:hint="eastAsia"/>
              </w:rPr>
              <w:t xml:space="preserve"> </w:t>
            </w:r>
            <w:r w:rsidR="009B1E1B" w:rsidRPr="000B6B5A">
              <w:rPr>
                <w:rFonts w:ascii="宋体" w:hint="eastAsia"/>
              </w:rPr>
              <w:t>无关</w:t>
            </w:r>
            <w:ins w:id="616" w:author="Shao" w:date="2025-03-03T15:07:00Z" w16du:dateUtc="2025-03-03T07:07:00Z">
              <w:r w:rsidR="00D0495C">
                <w:rPr>
                  <w:rFonts w:ascii="宋体" w:hint="eastAsia"/>
                </w:rPr>
                <w:t>N/A</w:t>
              </w:r>
            </w:ins>
          </w:p>
          <w:p w14:paraId="3EFE0E1B" w14:textId="77777777" w:rsidR="009B1E1B" w:rsidRPr="002D13CD" w:rsidRDefault="009B1E1B" w:rsidP="000B6B5A">
            <w:pPr>
              <w:spacing w:line="360" w:lineRule="exact"/>
            </w:pPr>
          </w:p>
          <w:p w14:paraId="3370089C" w14:textId="0D77F910" w:rsidR="008B3AD2" w:rsidRDefault="00DE4DAC">
            <w:pPr>
              <w:spacing w:line="360" w:lineRule="exact"/>
            </w:pPr>
            <w:r>
              <w:rPr>
                <w:rFonts w:hint="eastAsia"/>
              </w:rPr>
              <w:t>3.</w:t>
            </w:r>
            <w:del w:id="617" w:author="Shao" w:date="2025-03-03T15:07:00Z" w16du:dateUtc="2025-03-03T07:07:00Z">
              <w:r w:rsidR="003A12A0">
                <w:delText xml:space="preserve"> </w:delText>
              </w:r>
            </w:del>
            <w:r w:rsidR="003A12A0">
              <w:t xml:space="preserve">7.3 </w:t>
            </w:r>
            <w:ins w:id="618" w:author="Shao" w:date="2025-03-03T15:07:00Z" w16du:dateUtc="2025-03-03T07:07:00Z">
              <w:r w:rsidR="003A12A0">
                <w:rPr>
                  <w:rFonts w:hint="eastAsia"/>
                </w:rPr>
                <w:t>草害防治</w:t>
              </w:r>
            </w:ins>
            <w:r w:rsidR="003A12A0">
              <w:rPr>
                <w:rFonts w:hint="eastAsia"/>
              </w:rPr>
              <w:t>Grass control</w:t>
            </w:r>
          </w:p>
          <w:p w14:paraId="69FA3F4B" w14:textId="414073C2" w:rsidR="003A12A0" w:rsidRPr="000B6B5A" w:rsidRDefault="003A12A0" w:rsidP="000B6B5A">
            <w:pPr>
              <w:spacing w:line="360" w:lineRule="exact"/>
              <w:rPr>
                <w:u w:val="single"/>
              </w:rPr>
            </w:pPr>
            <w:r>
              <w:t>1</w:t>
            </w:r>
            <w:r>
              <w:rPr>
                <w:rFonts w:hint="eastAsia"/>
              </w:rPr>
              <w:t>）</w:t>
            </w:r>
            <w:r w:rsidR="00565116">
              <w:rPr>
                <w:rFonts w:hint="eastAsia"/>
              </w:rPr>
              <w:t>请列出生产单元中的主要草害及</w:t>
            </w:r>
            <w:r>
              <w:rPr>
                <w:rFonts w:hint="eastAsia"/>
              </w:rPr>
              <w:t>发生季节</w:t>
            </w:r>
            <w:ins w:id="619" w:author="Shao" w:date="2025-03-03T15:07:00Z" w16du:dateUtc="2025-03-03T07:07:00Z">
              <w:r w:rsidR="00565116">
                <w:rPr>
                  <w:rFonts w:hint="eastAsia"/>
                </w:rPr>
                <w:t xml:space="preserve">Please list the main grass pests in the production unit and </w:t>
              </w:r>
              <w:r w:rsidR="00DE4DAC">
                <w:rPr>
                  <w:rFonts w:hint="eastAsia"/>
                </w:rPr>
                <w:t>the season of occurrence</w:t>
              </w:r>
              <w:r w:rsidR="00565116">
                <w:rPr>
                  <w:rFonts w:hint="eastAsia"/>
                </w:rPr>
                <w:t>:</w:t>
              </w:r>
            </w:ins>
            <w:r w:rsidRPr="000B6B5A">
              <w:rPr>
                <w:u w:val="single"/>
              </w:rPr>
              <w:t xml:space="preserve">                                                                               </w:t>
            </w:r>
          </w:p>
          <w:p w14:paraId="405B0912" w14:textId="6B38D392" w:rsidR="008B3AD2" w:rsidRDefault="00357592">
            <w:pPr>
              <w:spacing w:line="360" w:lineRule="exact"/>
              <w:rPr>
                <w:ins w:id="620" w:author="Shao" w:date="2025-03-03T15:07:00Z" w16du:dateUtc="2025-03-03T07:07:00Z"/>
              </w:rPr>
            </w:pPr>
            <w:r>
              <w:rPr>
                <w:rFonts w:hint="eastAsia"/>
              </w:rPr>
              <w:t>2</w:t>
            </w:r>
            <w:r w:rsidR="003A12A0">
              <w:rPr>
                <w:rFonts w:hint="eastAsia"/>
              </w:rPr>
              <w:t>）请选择采取的防治措施</w:t>
            </w:r>
            <w:ins w:id="621" w:author="Shao" w:date="2025-03-03T15:07:00Z" w16du:dateUtc="2025-03-03T07:07:00Z">
              <w:r w:rsidR="003A12A0">
                <w:rPr>
                  <w:rFonts w:hint="eastAsia"/>
                </w:rPr>
                <w:t>Please select the control measures taken:</w:t>
              </w:r>
            </w:ins>
          </w:p>
          <w:p w14:paraId="5ACD5A36" w14:textId="77777777" w:rsidR="00023328" w:rsidRDefault="0075573E">
            <w:pPr>
              <w:spacing w:line="360" w:lineRule="exact"/>
            </w:pPr>
            <w:r w:rsidRPr="00EA7180">
              <w:fldChar w:fldCharType="begin">
                <w:ffData>
                  <w:name w:val=""/>
                  <w:enabled/>
                  <w:calcOnExit w:val="0"/>
                  <w:checkBox>
                    <w:sizeAuto/>
                    <w:default w:val="0"/>
                  </w:checkBox>
                </w:ffData>
              </w:fldChar>
            </w:r>
            <w:r w:rsidR="00DE4DAC" w:rsidRPr="00EA7180">
              <w:instrText xml:space="preserve"> FORMCHECKBOX </w:instrText>
            </w:r>
            <w:r w:rsidRPr="00EA7180">
              <w:fldChar w:fldCharType="separate"/>
            </w:r>
            <w:r w:rsidRPr="00EA7180">
              <w:fldChar w:fldCharType="end"/>
            </w:r>
            <w:r w:rsidR="00DE4DAC" w:rsidRPr="000B6B5A">
              <w:rPr>
                <w:rFonts w:ascii="宋体" w:hint="eastAsia"/>
              </w:rPr>
              <w:t xml:space="preserve"> </w:t>
            </w:r>
            <w:r w:rsidR="003A12A0" w:rsidRPr="000B6B5A">
              <w:rPr>
                <w:rFonts w:ascii="宋体" w:hint="eastAsia"/>
              </w:rPr>
              <w:t>加强栽培管理</w:t>
            </w:r>
            <w:ins w:id="622" w:author="Shao" w:date="2025-03-03T15:07:00Z" w16du:dateUtc="2025-03-03T07:07:00Z">
              <w:r w:rsidR="00DE4DAC" w:rsidRPr="003A0467">
                <w:rPr>
                  <w:rFonts w:hint="eastAsia"/>
                </w:rPr>
                <w:t xml:space="preserve">Strengthening cultivation </w:t>
              </w:r>
              <w:r w:rsidR="00DE4DAC" w:rsidRPr="003A0467">
                <w:t>management</w:t>
              </w:r>
            </w:ins>
            <w:r w:rsidR="00DE4DAC" w:rsidRPr="003A0467">
              <w:rPr>
                <w:rPrChange w:id="623" w:author="Shao" w:date="2025-03-03T15:07:00Z" w16du:dateUtc="2025-03-03T07:07:00Z">
                  <w:rPr>
                    <w:rFonts w:ascii="宋体"/>
                  </w:rPr>
                </w:rPrChange>
              </w:rPr>
              <w:t xml:space="preserve">  </w:t>
            </w:r>
            <w:r w:rsidRPr="00EA7180">
              <w:fldChar w:fldCharType="begin">
                <w:ffData>
                  <w:name w:val=""/>
                  <w:enabled/>
                  <w:calcOnExit w:val="0"/>
                  <w:checkBox>
                    <w:sizeAuto/>
                    <w:default w:val="0"/>
                  </w:checkBox>
                </w:ffData>
              </w:fldChar>
            </w:r>
            <w:r w:rsidR="00DE4DAC" w:rsidRPr="00EA7180">
              <w:instrText xml:space="preserve"> FORMCHECKBOX </w:instrText>
            </w:r>
            <w:r w:rsidRPr="00EA7180">
              <w:fldChar w:fldCharType="separate"/>
            </w:r>
            <w:r w:rsidRPr="00EA7180">
              <w:fldChar w:fldCharType="end"/>
            </w:r>
            <w:r w:rsidR="00DE4DAC" w:rsidRPr="003A0467">
              <w:rPr>
                <w:rFonts w:hint="eastAsia"/>
              </w:rPr>
              <w:t xml:space="preserve"> </w:t>
            </w:r>
            <w:r w:rsidR="003A12A0" w:rsidRPr="000B6B5A">
              <w:rPr>
                <w:rFonts w:ascii="宋体" w:hint="eastAsia"/>
              </w:rPr>
              <w:t>轮作倒茬</w:t>
            </w:r>
            <w:ins w:id="624" w:author="Shao" w:date="2025-03-03T15:07:00Z" w16du:dateUtc="2025-03-03T07:07:00Z">
              <w:r w:rsidR="00DE4DAC" w:rsidRPr="003A0467">
                <w:rPr>
                  <w:rFonts w:hint="eastAsia"/>
                </w:rPr>
                <w:t xml:space="preserve">Crop rotation and </w:t>
              </w:r>
              <w:r w:rsidR="00DE4DAC" w:rsidRPr="003A0467">
                <w:t>crop</w:t>
              </w:r>
              <w:r w:rsidR="00DE4DAC" w:rsidRPr="003A0467">
                <w:rPr>
                  <w:rFonts w:hint="eastAsia"/>
                </w:rPr>
                <w:t xml:space="preserve"> reversal</w:t>
              </w:r>
            </w:ins>
            <w:r w:rsidR="00DE4DAC" w:rsidRPr="003A0467">
              <w:rPr>
                <w:rPrChange w:id="625" w:author="Shao" w:date="2025-03-03T15:07:00Z" w16du:dateUtc="2025-03-03T07:07:00Z">
                  <w:rPr>
                    <w:rFonts w:ascii="宋体"/>
                  </w:rPr>
                </w:rPrChange>
              </w:rPr>
              <w:t xml:space="preserve">  </w:t>
            </w:r>
          </w:p>
          <w:p w14:paraId="7F77D5CC" w14:textId="3D074420" w:rsidR="008B3AD2" w:rsidRPr="003A0467" w:rsidRDefault="0075573E">
            <w:pPr>
              <w:spacing w:line="360" w:lineRule="exact"/>
              <w:rPr>
                <w:rPrChange w:id="626" w:author="Shao" w:date="2025-03-03T15:07:00Z" w16du:dateUtc="2025-03-03T07:07:00Z">
                  <w:rPr>
                    <w:rFonts w:ascii="宋体"/>
                  </w:rPr>
                </w:rPrChange>
              </w:rPr>
            </w:pPr>
            <w:r w:rsidRPr="00EA7180">
              <w:fldChar w:fldCharType="begin">
                <w:ffData>
                  <w:name w:val=""/>
                  <w:enabled/>
                  <w:calcOnExit w:val="0"/>
                  <w:checkBox>
                    <w:sizeAuto/>
                    <w:default w:val="0"/>
                  </w:checkBox>
                </w:ffData>
              </w:fldChar>
            </w:r>
            <w:r w:rsidR="00DE4DAC" w:rsidRPr="00EA7180">
              <w:instrText xml:space="preserve"> FORMCHECKBOX </w:instrText>
            </w:r>
            <w:r w:rsidRPr="00EA7180">
              <w:fldChar w:fldCharType="separate"/>
            </w:r>
            <w:r w:rsidRPr="00EA7180">
              <w:fldChar w:fldCharType="end"/>
            </w:r>
            <w:r w:rsidR="00DE4DAC" w:rsidRPr="003A0467">
              <w:rPr>
                <w:rPrChange w:id="627" w:author="Shao" w:date="2025-03-03T15:07:00Z" w16du:dateUtc="2025-03-03T07:07:00Z">
                  <w:rPr>
                    <w:rFonts w:ascii="宋体"/>
                  </w:rPr>
                </w:rPrChange>
              </w:rPr>
              <w:t xml:space="preserve"> </w:t>
            </w:r>
            <w:r w:rsidR="003A12A0" w:rsidRPr="000B6B5A">
              <w:rPr>
                <w:rFonts w:ascii="宋体" w:hint="eastAsia"/>
              </w:rPr>
              <w:t>适时耕种</w:t>
            </w:r>
            <w:ins w:id="628" w:author="Shao" w:date="2025-03-03T15:07:00Z" w16du:dateUtc="2025-03-03T07:07:00Z">
              <w:r w:rsidR="00DE4DAC" w:rsidRPr="003A0467">
                <w:t>Timely cultivation</w:t>
              </w:r>
            </w:ins>
            <w:r w:rsidR="00DE4DAC" w:rsidRPr="003A0467">
              <w:rPr>
                <w:rPrChange w:id="629" w:author="Shao" w:date="2025-03-03T15:07:00Z" w16du:dateUtc="2025-03-03T07:07:00Z">
                  <w:rPr>
                    <w:rFonts w:ascii="宋体"/>
                  </w:rPr>
                </w:rPrChange>
              </w:rPr>
              <w:t xml:space="preserve">  </w:t>
            </w:r>
            <w:r w:rsidRPr="00EA7180">
              <w:fldChar w:fldCharType="begin">
                <w:ffData>
                  <w:name w:val=""/>
                  <w:enabled/>
                  <w:calcOnExit w:val="0"/>
                  <w:checkBox>
                    <w:sizeAuto/>
                    <w:default w:val="0"/>
                  </w:checkBox>
                </w:ffData>
              </w:fldChar>
            </w:r>
            <w:r w:rsidR="00DE4DAC" w:rsidRPr="00EA7180">
              <w:instrText xml:space="preserve"> FORMCHECKBOX </w:instrText>
            </w:r>
            <w:r w:rsidRPr="00EA7180">
              <w:fldChar w:fldCharType="separate"/>
            </w:r>
            <w:r w:rsidRPr="00EA7180">
              <w:fldChar w:fldCharType="end"/>
            </w:r>
            <w:r w:rsidR="00DE4DAC">
              <w:rPr>
                <w:rFonts w:hint="eastAsia"/>
              </w:rPr>
              <w:t xml:space="preserve"> </w:t>
            </w:r>
            <w:r w:rsidR="003A12A0">
              <w:rPr>
                <w:rFonts w:hint="eastAsia"/>
              </w:rPr>
              <w:t>中耕除草</w:t>
            </w:r>
            <w:ins w:id="630" w:author="Shao" w:date="2025-03-03T15:07:00Z" w16du:dateUtc="2025-03-03T07:07:00Z">
              <w:r w:rsidR="00DE4DAC">
                <w:rPr>
                  <w:rFonts w:hint="eastAsia"/>
                </w:rPr>
                <w:t xml:space="preserve">Mid-tillage and </w:t>
              </w:r>
              <w:r w:rsidR="00DE4DAC">
                <w:t>weeding</w:t>
              </w:r>
            </w:ins>
            <w:r w:rsidR="00DE4DAC">
              <w:t xml:space="preserve">   </w:t>
            </w:r>
            <w:r w:rsidRPr="00EA7180">
              <w:fldChar w:fldCharType="begin">
                <w:ffData>
                  <w:name w:val=""/>
                  <w:enabled/>
                  <w:calcOnExit w:val="0"/>
                  <w:checkBox>
                    <w:sizeAuto/>
                    <w:default w:val="0"/>
                  </w:checkBox>
                </w:ffData>
              </w:fldChar>
            </w:r>
            <w:r w:rsidR="00DE4DAC" w:rsidRPr="00EA7180">
              <w:instrText xml:space="preserve"> FORMCHECKBOX </w:instrText>
            </w:r>
            <w:r w:rsidRPr="00EA7180">
              <w:fldChar w:fldCharType="separate"/>
            </w:r>
            <w:r w:rsidRPr="00EA7180">
              <w:fldChar w:fldCharType="end"/>
            </w:r>
            <w:r w:rsidR="00DE4DAC">
              <w:rPr>
                <w:rFonts w:hint="eastAsia"/>
              </w:rPr>
              <w:t xml:space="preserve"> </w:t>
            </w:r>
            <w:r w:rsidR="003A12A0">
              <w:rPr>
                <w:rFonts w:hint="eastAsia"/>
              </w:rPr>
              <w:t>土壤消毒</w:t>
            </w:r>
            <w:ins w:id="631" w:author="Shao" w:date="2025-03-03T15:07:00Z" w16du:dateUtc="2025-03-03T07:07:00Z">
              <w:r w:rsidR="00DE4DAC">
                <w:rPr>
                  <w:rFonts w:hint="eastAsia"/>
                </w:rPr>
                <w:t>Soil disinfection</w:t>
              </w:r>
            </w:ins>
          </w:p>
          <w:p w14:paraId="6B413DA7" w14:textId="77777777" w:rsidR="00023328" w:rsidRDefault="0075573E" w:rsidP="00023328">
            <w:pPr>
              <w:spacing w:line="360" w:lineRule="exact"/>
              <w:jc w:val="left"/>
            </w:pPr>
            <w:r w:rsidRPr="00EA7180">
              <w:fldChar w:fldCharType="begin">
                <w:ffData>
                  <w:name w:val=""/>
                  <w:enabled/>
                  <w:calcOnExit w:val="0"/>
                  <w:checkBox>
                    <w:sizeAuto/>
                    <w:default w:val="0"/>
                  </w:checkBox>
                </w:ffData>
              </w:fldChar>
            </w:r>
            <w:r w:rsidR="00DE4DAC" w:rsidRPr="00EA7180">
              <w:instrText xml:space="preserve"> FORMCHECKBOX </w:instrText>
            </w:r>
            <w:r w:rsidRPr="00EA7180">
              <w:fldChar w:fldCharType="separate"/>
            </w:r>
            <w:r w:rsidRPr="00EA7180">
              <w:fldChar w:fldCharType="end"/>
            </w:r>
            <w:r w:rsidR="00DE4DAC">
              <w:rPr>
                <w:rFonts w:hint="eastAsia"/>
              </w:rPr>
              <w:t xml:space="preserve"> </w:t>
            </w:r>
            <w:r w:rsidR="003A12A0">
              <w:rPr>
                <w:rFonts w:hint="eastAsia"/>
              </w:rPr>
              <w:t>人工除草</w:t>
            </w:r>
            <w:ins w:id="632" w:author="Shao" w:date="2025-03-03T15:07:00Z" w16du:dateUtc="2025-03-03T07:07:00Z">
              <w:r w:rsidR="00DE4DAC">
                <w:rPr>
                  <w:rFonts w:hint="eastAsia"/>
                </w:rPr>
                <w:t xml:space="preserve">Manual </w:t>
              </w:r>
              <w:r w:rsidR="00DE4DAC">
                <w:t>weeding</w:t>
              </w:r>
            </w:ins>
            <w:r w:rsidR="00DE4DAC">
              <w:t xml:space="preserve">  </w:t>
            </w:r>
            <w:r w:rsidRPr="00EA7180">
              <w:fldChar w:fldCharType="begin">
                <w:ffData>
                  <w:name w:val=""/>
                  <w:enabled/>
                  <w:calcOnExit w:val="0"/>
                  <w:checkBox>
                    <w:sizeAuto/>
                    <w:default w:val="0"/>
                  </w:checkBox>
                </w:ffData>
              </w:fldChar>
            </w:r>
            <w:r w:rsidR="00DE4DAC" w:rsidRPr="00EA7180">
              <w:instrText xml:space="preserve"> FORMCHECKBOX </w:instrText>
            </w:r>
            <w:r w:rsidRPr="00EA7180">
              <w:fldChar w:fldCharType="separate"/>
            </w:r>
            <w:r w:rsidRPr="00EA7180">
              <w:fldChar w:fldCharType="end"/>
            </w:r>
            <w:r w:rsidR="00DE4DAC">
              <w:rPr>
                <w:rFonts w:hint="eastAsia"/>
              </w:rPr>
              <w:t xml:space="preserve"> </w:t>
            </w:r>
            <w:r w:rsidR="003A12A0">
              <w:rPr>
                <w:rFonts w:hint="eastAsia"/>
              </w:rPr>
              <w:t>蒸汽除草</w:t>
            </w:r>
            <w:ins w:id="633" w:author="Shao" w:date="2025-03-03T15:07:00Z" w16du:dateUtc="2025-03-03T07:07:00Z">
              <w:r w:rsidR="00DE4DAC">
                <w:rPr>
                  <w:rFonts w:hint="eastAsia"/>
                </w:rPr>
                <w:t xml:space="preserve">Steam </w:t>
              </w:r>
              <w:r w:rsidR="00DE4DAC">
                <w:t>weeding</w:t>
              </w:r>
            </w:ins>
            <w:r w:rsidR="00DE4DAC">
              <w:t xml:space="preserve">  </w:t>
            </w:r>
            <w:r w:rsidRPr="00EA7180">
              <w:fldChar w:fldCharType="begin">
                <w:ffData>
                  <w:name w:val=""/>
                  <w:enabled/>
                  <w:calcOnExit w:val="0"/>
                  <w:checkBox>
                    <w:sizeAuto/>
                    <w:default w:val="0"/>
                  </w:checkBox>
                </w:ffData>
              </w:fldChar>
            </w:r>
            <w:r w:rsidR="00DE4DAC" w:rsidRPr="00EA7180">
              <w:instrText xml:space="preserve"> FORMCHECKBOX </w:instrText>
            </w:r>
            <w:r w:rsidRPr="00EA7180">
              <w:fldChar w:fldCharType="separate"/>
            </w:r>
            <w:r w:rsidRPr="00EA7180">
              <w:fldChar w:fldCharType="end"/>
            </w:r>
            <w:r w:rsidR="00DE4DAC">
              <w:rPr>
                <w:rFonts w:hint="eastAsia"/>
              </w:rPr>
              <w:t xml:space="preserve"> </w:t>
            </w:r>
            <w:r w:rsidR="003A12A0">
              <w:rPr>
                <w:rFonts w:hint="eastAsia"/>
              </w:rPr>
              <w:t>除草机</w:t>
            </w:r>
            <w:r w:rsidR="003A12A0">
              <w:t xml:space="preserve">   </w:t>
            </w:r>
            <w:ins w:id="634" w:author="Shao" w:date="2025-03-03T15:07:00Z" w16du:dateUtc="2025-03-03T07:07:00Z">
              <w:r w:rsidR="00DE4DAC">
                <w:rPr>
                  <w:rFonts w:hint="eastAsia"/>
                </w:rPr>
                <w:t>Weeders</w:t>
              </w:r>
            </w:ins>
            <w:r w:rsidR="00DE4DAC">
              <w:rPr>
                <w:rFonts w:hint="eastAsia"/>
              </w:rPr>
              <w:t xml:space="preserve"> </w:t>
            </w:r>
          </w:p>
          <w:p w14:paraId="2DB58E07" w14:textId="77777777" w:rsidR="00023328" w:rsidRDefault="0075573E" w:rsidP="00023328">
            <w:pPr>
              <w:spacing w:line="360" w:lineRule="exact"/>
              <w:jc w:val="left"/>
            </w:pPr>
            <w:r w:rsidRPr="00EA7180">
              <w:fldChar w:fldCharType="begin">
                <w:ffData>
                  <w:name w:val=""/>
                  <w:enabled/>
                  <w:calcOnExit w:val="0"/>
                  <w:checkBox>
                    <w:sizeAuto/>
                    <w:default w:val="0"/>
                  </w:checkBox>
                </w:ffData>
              </w:fldChar>
            </w:r>
            <w:r w:rsidR="00DE4DAC" w:rsidRPr="00EA7180">
              <w:instrText xml:space="preserve"> FORMCHECKBOX </w:instrText>
            </w:r>
            <w:r w:rsidRPr="00EA7180">
              <w:fldChar w:fldCharType="separate"/>
            </w:r>
            <w:r w:rsidRPr="00EA7180">
              <w:fldChar w:fldCharType="end"/>
            </w:r>
            <w:r w:rsidR="00DE4DAC">
              <w:rPr>
                <w:rFonts w:hint="eastAsia"/>
              </w:rPr>
              <w:t xml:space="preserve"> </w:t>
            </w:r>
            <w:r w:rsidR="003A12A0">
              <w:rPr>
                <w:rFonts w:hint="eastAsia"/>
              </w:rPr>
              <w:t>放养家畜禽</w:t>
            </w:r>
            <w:ins w:id="635" w:author="Shao" w:date="2025-03-03T15:07:00Z" w16du:dateUtc="2025-03-03T07:07:00Z">
              <w:r w:rsidR="00DE4DAC">
                <w:rPr>
                  <w:rFonts w:hint="eastAsia"/>
                </w:rPr>
                <w:t>Stocking livestock and poultry</w:t>
              </w:r>
            </w:ins>
            <w:r w:rsidR="00023328">
              <w:rPr>
                <w:rFonts w:hint="eastAsia"/>
              </w:rPr>
              <w:t xml:space="preserve">  </w:t>
            </w:r>
            <w:r w:rsidRPr="00EA7180">
              <w:fldChar w:fldCharType="begin">
                <w:ffData>
                  <w:name w:val=""/>
                  <w:enabled/>
                  <w:calcOnExit w:val="0"/>
                  <w:checkBox>
                    <w:sizeAuto/>
                    <w:default w:val="0"/>
                  </w:checkBox>
                </w:ffData>
              </w:fldChar>
            </w:r>
            <w:r w:rsidR="00DE4DAC" w:rsidRPr="00EA7180">
              <w:instrText xml:space="preserve"> FORMCHECKBOX </w:instrText>
            </w:r>
            <w:r w:rsidRPr="00EA7180">
              <w:fldChar w:fldCharType="separate"/>
            </w:r>
            <w:r w:rsidRPr="00EA7180">
              <w:fldChar w:fldCharType="end"/>
            </w:r>
            <w:r w:rsidR="00DE4DAC">
              <w:rPr>
                <w:rFonts w:hint="eastAsia"/>
              </w:rPr>
              <w:t xml:space="preserve"> </w:t>
            </w:r>
            <w:r w:rsidR="003A12A0">
              <w:rPr>
                <w:rFonts w:hint="eastAsia"/>
              </w:rPr>
              <w:t>作物覆盖</w:t>
            </w:r>
            <w:r w:rsidR="00565116">
              <w:rPr>
                <w:rFonts w:hint="eastAsia"/>
              </w:rPr>
              <w:t xml:space="preserve"> </w:t>
            </w:r>
            <w:ins w:id="636" w:author="Shao" w:date="2025-03-03T15:07:00Z" w16du:dateUtc="2025-03-03T07:07:00Z">
              <w:r w:rsidR="00DE4DAC">
                <w:rPr>
                  <w:rFonts w:hint="eastAsia"/>
                </w:rPr>
                <w:t xml:space="preserve">Crop </w:t>
              </w:r>
              <w:r w:rsidR="00DE4DAC">
                <w:t>Cover</w:t>
              </w:r>
            </w:ins>
            <w:r w:rsidR="00DE4DAC">
              <w:t xml:space="preserve">     </w:t>
            </w:r>
            <w:r w:rsidRPr="00EA7180">
              <w:fldChar w:fldCharType="begin">
                <w:ffData>
                  <w:name w:val=""/>
                  <w:enabled/>
                  <w:calcOnExit w:val="0"/>
                  <w:checkBox>
                    <w:sizeAuto/>
                    <w:default w:val="0"/>
                  </w:checkBox>
                </w:ffData>
              </w:fldChar>
            </w:r>
            <w:r w:rsidR="00DE4DAC" w:rsidRPr="00EA7180">
              <w:instrText xml:space="preserve"> FORMCHECKBOX </w:instrText>
            </w:r>
            <w:r w:rsidRPr="00EA7180">
              <w:fldChar w:fldCharType="separate"/>
            </w:r>
            <w:r w:rsidRPr="00EA7180">
              <w:fldChar w:fldCharType="end"/>
            </w:r>
            <w:r w:rsidR="00DE4DAC">
              <w:t xml:space="preserve"> </w:t>
            </w:r>
            <w:r w:rsidR="003A12A0">
              <w:rPr>
                <w:rFonts w:hint="eastAsia"/>
              </w:rPr>
              <w:t>地膜覆盖</w:t>
            </w:r>
            <w:ins w:id="637" w:author="Shao" w:date="2025-03-03T15:07:00Z" w16du:dateUtc="2025-03-03T07:07:00Z">
              <w:r w:rsidR="00DE4DAC">
                <w:t>Mulch</w:t>
              </w:r>
            </w:ins>
            <w:r w:rsidR="00DE4DAC">
              <w:t xml:space="preserve">  </w:t>
            </w:r>
          </w:p>
          <w:p w14:paraId="6715F6A8" w14:textId="4EEC2BF6" w:rsidR="008B3AD2" w:rsidRDefault="0075573E" w:rsidP="00023328">
            <w:pPr>
              <w:spacing w:line="360" w:lineRule="exact"/>
              <w:jc w:val="left"/>
              <w:rPr>
                <w:rFonts w:ascii="宋体"/>
              </w:rPr>
            </w:pPr>
            <w:r w:rsidRPr="00EA7180">
              <w:fldChar w:fldCharType="begin">
                <w:ffData>
                  <w:name w:val=""/>
                  <w:enabled/>
                  <w:calcOnExit w:val="0"/>
                  <w:checkBox>
                    <w:sizeAuto/>
                    <w:default w:val="0"/>
                  </w:checkBox>
                </w:ffData>
              </w:fldChar>
            </w:r>
            <w:r w:rsidR="00DE4DAC" w:rsidRPr="00EA7180">
              <w:instrText xml:space="preserve"> FORMCHECKBOX </w:instrText>
            </w:r>
            <w:r w:rsidRPr="00EA7180">
              <w:fldChar w:fldCharType="separate"/>
            </w:r>
            <w:r w:rsidRPr="00EA7180">
              <w:fldChar w:fldCharType="end"/>
            </w:r>
            <w:r w:rsidR="00DE4DAC">
              <w:rPr>
                <w:rFonts w:hint="eastAsia"/>
              </w:rPr>
              <w:t xml:space="preserve"> </w:t>
            </w:r>
            <w:r w:rsidR="003A12A0">
              <w:rPr>
                <w:rFonts w:hint="eastAsia"/>
              </w:rPr>
              <w:t>灌水除草</w:t>
            </w:r>
            <w:ins w:id="638" w:author="Shao" w:date="2025-03-03T15:07:00Z" w16du:dateUtc="2025-03-03T07:07:00Z">
              <w:r w:rsidR="00DE4DAC">
                <w:rPr>
                  <w:rFonts w:hint="eastAsia"/>
                </w:rPr>
                <w:t xml:space="preserve">Irrigation and </w:t>
              </w:r>
              <w:r w:rsidR="00565116">
                <w:rPr>
                  <w:rFonts w:hint="eastAsia"/>
                </w:rPr>
                <w:t>weeding</w:t>
              </w:r>
            </w:ins>
            <w:r w:rsidR="00565116">
              <w:rPr>
                <w:rFonts w:hint="eastAsia"/>
              </w:rPr>
              <w:t xml:space="preserve">  </w:t>
            </w:r>
            <w:r w:rsidRPr="00EA7180">
              <w:fldChar w:fldCharType="begin">
                <w:ffData>
                  <w:name w:val=""/>
                  <w:enabled/>
                  <w:calcOnExit w:val="0"/>
                  <w:checkBox>
                    <w:sizeAuto/>
                    <w:default w:val="0"/>
                  </w:checkBox>
                </w:ffData>
              </w:fldChar>
            </w:r>
            <w:r w:rsidR="00DE4DAC" w:rsidRPr="00EA7180">
              <w:instrText xml:space="preserve"> FORMCHECKBOX </w:instrText>
            </w:r>
            <w:r w:rsidRPr="00EA7180">
              <w:fldChar w:fldCharType="separate"/>
            </w:r>
            <w:r w:rsidRPr="00EA7180">
              <w:fldChar w:fldCharType="end"/>
            </w:r>
            <w:r w:rsidR="00DE4DAC" w:rsidRPr="003A0467">
              <w:rPr>
                <w:rPrChange w:id="639" w:author="Shao" w:date="2025-03-03T15:07:00Z" w16du:dateUtc="2025-03-03T07:07:00Z">
                  <w:rPr>
                    <w:rFonts w:ascii="宋体"/>
                  </w:rPr>
                </w:rPrChange>
              </w:rPr>
              <w:t xml:space="preserve"> </w:t>
            </w:r>
            <w:r w:rsidR="003A12A0" w:rsidRPr="000B6B5A">
              <w:rPr>
                <w:rFonts w:ascii="宋体" w:hint="eastAsia"/>
              </w:rPr>
              <w:t>其他（请说明）</w:t>
            </w:r>
            <w:ins w:id="640" w:author="Shao" w:date="2025-03-03T15:07:00Z" w16du:dateUtc="2025-03-03T07:07:00Z">
              <w:r w:rsidR="00DE4DAC" w:rsidRPr="003A0467">
                <w:rPr>
                  <w:rFonts w:hint="eastAsia"/>
                </w:rPr>
                <w:t>Other (please specify)</w:t>
              </w:r>
              <w:r w:rsidR="00565116" w:rsidRPr="003A0467">
                <w:rPr>
                  <w:rFonts w:hint="eastAsia"/>
                </w:rPr>
                <w:t>:</w:t>
              </w:r>
            </w:ins>
            <w:r w:rsidR="00565116" w:rsidRPr="003A0467">
              <w:rPr>
                <w:rPrChange w:id="641" w:author="Shao" w:date="2025-03-03T15:07:00Z" w16du:dateUtc="2025-03-03T07:07:00Z">
                  <w:rPr>
                    <w:rFonts w:ascii="宋体"/>
                    <w:u w:val="single"/>
                  </w:rPr>
                </w:rPrChange>
              </w:rPr>
              <w:t xml:space="preserve">  </w:t>
            </w:r>
            <w:r w:rsidR="00565116" w:rsidRPr="000B6B5A">
              <w:rPr>
                <w:rFonts w:ascii="宋体"/>
                <w:u w:val="single"/>
                <w:rPrChange w:id="642" w:author="Shao" w:date="2025-03-03T15:07:00Z" w16du:dateUtc="2025-03-03T07:07:00Z">
                  <w:rPr>
                    <w:rFonts w:ascii="宋体"/>
                  </w:rPr>
                </w:rPrChange>
              </w:rPr>
              <w:t xml:space="preserve">   </w:t>
            </w:r>
            <w:r w:rsidR="00023328">
              <w:rPr>
                <w:rFonts w:ascii="宋体" w:hint="eastAsia"/>
                <w:u w:val="single"/>
              </w:rPr>
              <w:t xml:space="preserve">          </w:t>
            </w:r>
            <w:r w:rsidR="00565116" w:rsidRPr="000B6B5A">
              <w:rPr>
                <w:rFonts w:ascii="宋体"/>
                <w:u w:val="single"/>
                <w:rPrChange w:id="643" w:author="Shao" w:date="2025-03-03T15:07:00Z" w16du:dateUtc="2025-03-03T07:07:00Z">
                  <w:rPr>
                    <w:rFonts w:ascii="宋体"/>
                  </w:rPr>
                </w:rPrChange>
              </w:rPr>
              <w:t xml:space="preserve">   </w:t>
            </w:r>
            <w:r w:rsidR="00565116" w:rsidRPr="000B6B5A">
              <w:rPr>
                <w:rFonts w:ascii="宋体" w:hint="eastAsia"/>
              </w:rPr>
              <w:t xml:space="preserve"> </w:t>
            </w:r>
          </w:p>
          <w:p w14:paraId="50A47654" w14:textId="77777777" w:rsidR="00CE57DD" w:rsidRDefault="00CE57DD" w:rsidP="000B6B5A">
            <w:pPr>
              <w:spacing w:line="360" w:lineRule="exact"/>
              <w:rPr>
                <w:rFonts w:ascii="宋体"/>
              </w:rPr>
            </w:pPr>
          </w:p>
          <w:p w14:paraId="505C528D" w14:textId="5EAADED4" w:rsidR="008B3AD2" w:rsidRDefault="00DE4DAC">
            <w:pPr>
              <w:spacing w:line="360" w:lineRule="exact"/>
            </w:pPr>
            <w:r>
              <w:rPr>
                <w:rFonts w:hint="eastAsia"/>
              </w:rPr>
              <w:t>3.</w:t>
            </w:r>
            <w:ins w:id="644" w:author="Shao" w:date="2025-03-03T15:07:00Z" w16du:dateUtc="2025-03-03T07:07:00Z">
              <w:r>
                <w:t xml:space="preserve"> </w:t>
              </w:r>
            </w:ins>
            <w:r>
              <w:t>7.</w:t>
            </w:r>
            <w:r>
              <w:rPr>
                <w:rFonts w:hint="eastAsia"/>
              </w:rPr>
              <w:t xml:space="preserve">4 </w:t>
            </w:r>
            <w:r w:rsidR="00023328">
              <w:rPr>
                <w:rFonts w:hint="eastAsia"/>
              </w:rPr>
              <w:t>外包</w:t>
            </w:r>
            <w:del w:id="645" w:author="Shao" w:date="2025-03-03T15:07:00Z" w16du:dateUtc="2025-03-03T07:07:00Z">
              <w:r w:rsidR="00CE57DD">
                <w:rPr>
                  <w:rFonts w:hint="eastAsia"/>
                </w:rPr>
                <w:delText>外包</w:delText>
              </w:r>
              <w:r w:rsidR="00BF1295">
                <w:rPr>
                  <w:rFonts w:hint="eastAsia"/>
                </w:rPr>
                <w:delText>：</w:delText>
              </w:r>
            </w:del>
            <w:ins w:id="646" w:author="Shao" w:date="2025-03-03T15:07:00Z" w16du:dateUtc="2025-03-03T07:07:00Z">
              <w:r>
                <w:rPr>
                  <w:rFonts w:hint="eastAsia"/>
                </w:rPr>
                <w:t>Outsourcing</w:t>
              </w:r>
              <w:r w:rsidR="00BF1295">
                <w:rPr>
                  <w:rFonts w:hint="eastAsia"/>
                </w:rPr>
                <w:t>:</w:t>
              </w:r>
            </w:ins>
          </w:p>
          <w:p w14:paraId="00D7C37E" w14:textId="63B17C6C" w:rsidR="008B3AD2" w:rsidRDefault="00BF1295">
            <w:pPr>
              <w:spacing w:line="360" w:lineRule="exact"/>
            </w:pPr>
            <w:ins w:id="647" w:author="Shao" w:date="2025-03-03T15:07:00Z" w16du:dateUtc="2025-03-03T07:07:00Z">
              <w:r>
                <w:rPr>
                  <w:rFonts w:hint="eastAsia"/>
                </w:rPr>
                <w:t>是否外包以上活动？</w:t>
              </w:r>
            </w:ins>
            <w:r w:rsidR="00023328">
              <w:rPr>
                <w:rFonts w:hint="eastAsia"/>
              </w:rPr>
              <w:t xml:space="preserve"> </w:t>
            </w:r>
            <w:ins w:id="648" w:author="Shao" w:date="2025-03-03T15:07:00Z" w16du:dateUtc="2025-03-03T07:07:00Z">
              <w:r w:rsidR="00DE4DAC">
                <w:rPr>
                  <w:rFonts w:hint="eastAsia"/>
                </w:rPr>
                <w:t>Do you outsource the above activities?</w:t>
              </w:r>
              <w:r w:rsidR="0075573E" w:rsidRPr="00E70EBE">
                <w:fldChar w:fldCharType="begin">
                  <w:ffData>
                    <w:name w:val="复选框型13"/>
                    <w:enabled/>
                    <w:calcOnExit w:val="0"/>
                    <w:checkBox>
                      <w:sizeAuto/>
                      <w:default w:val="0"/>
                    </w:checkBox>
                  </w:ffData>
                </w:fldChar>
              </w:r>
              <w:r w:rsidR="00DE4DAC" w:rsidRPr="00E70EBE">
                <w:instrText xml:space="preserve"> FORMCHECKBOX </w:instrText>
              </w:r>
              <w:r w:rsidR="0075573E" w:rsidRPr="00E70EBE">
                <w:fldChar w:fldCharType="separate"/>
              </w:r>
              <w:r w:rsidR="0075573E" w:rsidRPr="00E70EBE">
                <w:fldChar w:fldCharType="end"/>
              </w:r>
            </w:ins>
            <w:r w:rsidR="00DE4DAC" w:rsidRPr="003A0467">
              <w:rPr>
                <w:rPrChange w:id="649" w:author="Shao" w:date="2025-03-03T15:07:00Z" w16du:dateUtc="2025-03-03T07:07:00Z">
                  <w:rPr>
                    <w:rFonts w:ascii="宋体"/>
                  </w:rPr>
                </w:rPrChange>
              </w:rPr>
              <w:t xml:space="preserve"> </w:t>
            </w:r>
            <w:r w:rsidR="00023328">
              <w:rPr>
                <w:rFonts w:hint="eastAsia"/>
              </w:rPr>
              <w:t>是</w:t>
            </w:r>
            <w:del w:id="650" w:author="Shao" w:date="2025-03-03T15:07:00Z" w16du:dateUtc="2025-03-03T07:07:00Z">
              <w:r w:rsidRPr="000B6B5A">
                <w:rPr>
                  <w:rFonts w:ascii="宋体" w:hint="eastAsia"/>
                </w:rPr>
                <w:delText>是</w:delText>
              </w:r>
            </w:del>
            <w:ins w:id="651" w:author="Shao" w:date="2025-03-03T15:07:00Z" w16du:dateUtc="2025-03-03T07:07:00Z">
              <w:r w:rsidR="00DE4DAC" w:rsidRPr="003A0467">
                <w:rPr>
                  <w:rFonts w:hint="eastAsia"/>
                </w:rPr>
                <w:t>Yes</w:t>
              </w:r>
            </w:ins>
            <w:r w:rsidR="00DE4DAC" w:rsidRPr="003A0467">
              <w:rPr>
                <w:rPrChange w:id="652" w:author="Shao" w:date="2025-03-03T15:07:00Z" w16du:dateUtc="2025-03-03T07:07:00Z">
                  <w:rPr>
                    <w:rFonts w:ascii="宋体"/>
                  </w:rPr>
                </w:rPrChange>
              </w:rPr>
              <w:t xml:space="preserve">  </w:t>
            </w:r>
            <w:r w:rsidR="0075573E" w:rsidRPr="00E70EBE">
              <w:fldChar w:fldCharType="begin">
                <w:ffData>
                  <w:name w:val="复选框型13"/>
                  <w:enabled/>
                  <w:calcOnExit w:val="0"/>
                  <w:checkBox>
                    <w:sizeAuto/>
                    <w:default w:val="0"/>
                  </w:checkBox>
                </w:ffData>
              </w:fldChar>
            </w:r>
            <w:r w:rsidR="00DE4DAC" w:rsidRPr="00E70EBE">
              <w:instrText xml:space="preserve"> FORMCHECKBOX </w:instrText>
            </w:r>
            <w:r w:rsidR="0075573E" w:rsidRPr="00E70EBE">
              <w:fldChar w:fldCharType="separate"/>
            </w:r>
            <w:r w:rsidR="0075573E" w:rsidRPr="00E70EBE">
              <w:fldChar w:fldCharType="end"/>
            </w:r>
            <w:r w:rsidR="00DE4DAC" w:rsidRPr="003A0467">
              <w:rPr>
                <w:rPrChange w:id="653" w:author="Shao" w:date="2025-03-03T15:07:00Z" w16du:dateUtc="2025-03-03T07:07:00Z">
                  <w:rPr>
                    <w:rFonts w:ascii="宋体"/>
                  </w:rPr>
                </w:rPrChange>
              </w:rPr>
              <w:t xml:space="preserve"> </w:t>
            </w:r>
            <w:r w:rsidRPr="000B6B5A">
              <w:rPr>
                <w:rFonts w:ascii="宋体" w:hint="eastAsia"/>
              </w:rPr>
              <w:t>否</w:t>
            </w:r>
            <w:r w:rsidR="00023328">
              <w:rPr>
                <w:rFonts w:ascii="宋体" w:hint="eastAsia"/>
              </w:rPr>
              <w:t>No</w:t>
            </w:r>
            <w:r w:rsidRPr="000B6B5A">
              <w:rPr>
                <w:rFonts w:ascii="宋体" w:hint="eastAsia"/>
              </w:rPr>
              <w:t>；如是，</w:t>
            </w:r>
            <w:r>
              <w:rPr>
                <w:rFonts w:ascii="宋体" w:hint="eastAsia"/>
              </w:rPr>
              <w:t>请简要描述分包方的活动及对其的控制措施</w:t>
            </w:r>
            <w:ins w:id="654" w:author="Shao" w:date="2025-03-03T15:07:00Z" w16du:dateUtc="2025-03-03T07:07:00Z">
              <w:r w:rsidR="00DE4DAC" w:rsidRPr="003A0467">
                <w:rPr>
                  <w:rFonts w:hint="eastAsia"/>
                </w:rPr>
                <w:t>No; If yes, please briefly describe the activities of the subcontractor and the controls over them:</w:t>
              </w:r>
            </w:ins>
            <w:r w:rsidR="00DE4DAC" w:rsidRPr="003A0467">
              <w:rPr>
                <w:rPrChange w:id="655" w:author="Shao" w:date="2025-03-03T15:07:00Z" w16du:dateUtc="2025-03-03T07:07:00Z">
                  <w:rPr>
                    <w:rFonts w:ascii="宋体"/>
                    <w:u w:val="single"/>
                  </w:rPr>
                </w:rPrChange>
              </w:rPr>
              <w:t xml:space="preserve"> </w:t>
            </w:r>
            <w:r w:rsidR="00DE4DAC" w:rsidRPr="003A0467">
              <w:rPr>
                <w:u w:val="single"/>
                <w:rPrChange w:id="656" w:author="Shao" w:date="2025-03-03T15:07:00Z" w16du:dateUtc="2025-03-03T07:07:00Z">
                  <w:rPr>
                    <w:rFonts w:ascii="宋体"/>
                    <w:u w:val="single"/>
                  </w:rPr>
                </w:rPrChange>
              </w:rPr>
              <w:t xml:space="preserve">   </w:t>
            </w:r>
            <w:r w:rsidR="003A0467">
              <w:rPr>
                <w:u w:val="single"/>
                <w:rPrChange w:id="657" w:author="Shao" w:date="2025-03-03T15:07:00Z" w16du:dateUtc="2025-03-03T07:07:00Z">
                  <w:rPr>
                    <w:rFonts w:ascii="宋体"/>
                    <w:u w:val="single"/>
                  </w:rPr>
                </w:rPrChange>
              </w:rPr>
              <w:t xml:space="preserve">               </w:t>
            </w:r>
            <w:r w:rsidR="00DE4DAC" w:rsidRPr="003A0467">
              <w:rPr>
                <w:u w:val="single"/>
                <w:rPrChange w:id="658" w:author="Shao" w:date="2025-03-03T15:07:00Z" w16du:dateUtc="2025-03-03T07:07:00Z">
                  <w:rPr>
                    <w:rFonts w:ascii="宋体"/>
                    <w:u w:val="single"/>
                  </w:rPr>
                </w:rPrChange>
              </w:rPr>
              <w:t xml:space="preserve"> </w:t>
            </w:r>
          </w:p>
        </w:tc>
      </w:tr>
      <w:tr w:rsidR="0098293A" w:rsidRPr="000B6B5A" w14:paraId="6EA5E6F7" w14:textId="77777777" w:rsidTr="002D13CD">
        <w:trPr>
          <w:jc w:val="center"/>
          <w:trPrChange w:id="659" w:author="Shao" w:date="2025-03-03T15:07:00Z" w16du:dateUtc="2025-03-03T07:07:00Z">
            <w:trPr>
              <w:gridAfter w:val="0"/>
              <w:jc w:val="center"/>
            </w:trPr>
          </w:trPrChange>
        </w:trPr>
        <w:tc>
          <w:tcPr>
            <w:tcW w:w="10726" w:type="dxa"/>
            <w:gridSpan w:val="18"/>
            <w:shd w:val="clear" w:color="auto" w:fill="F2F2F2"/>
            <w:tcPrChange w:id="660" w:author="Shao" w:date="2025-03-03T15:07:00Z" w16du:dateUtc="2025-03-03T07:07:00Z">
              <w:tcPr>
                <w:tcW w:w="10404" w:type="dxa"/>
                <w:gridSpan w:val="29"/>
                <w:shd w:val="clear" w:color="auto" w:fill="F2F2F2"/>
              </w:tcPr>
            </w:tcPrChange>
          </w:tcPr>
          <w:p w14:paraId="08D64BB3" w14:textId="77777777" w:rsidR="00B63DE6" w:rsidRPr="00D20746" w:rsidRDefault="00B63DE6" w:rsidP="00B63DE6">
            <w:pPr>
              <w:spacing w:line="360" w:lineRule="exact"/>
              <w:rPr>
                <w:b/>
              </w:rPr>
            </w:pPr>
            <w:r w:rsidRPr="00D20746">
              <w:rPr>
                <w:rFonts w:hint="eastAsia"/>
                <w:b/>
              </w:rPr>
              <w:t>仅限检查员填写：</w:t>
            </w:r>
            <w:ins w:id="661" w:author="Shao" w:date="2025-03-03T15:07:00Z" w16du:dateUtc="2025-03-03T07:07:00Z">
              <w:r>
                <w:rPr>
                  <w:rFonts w:hint="eastAsia"/>
                  <w:b/>
                </w:rPr>
                <w:t>Inspectors only</w:t>
              </w:r>
              <w:r w:rsidRPr="00D20746">
                <w:rPr>
                  <w:rFonts w:hint="eastAsia"/>
                  <w:b/>
                </w:rPr>
                <w:t>:</w:t>
              </w:r>
            </w:ins>
          </w:p>
          <w:p w14:paraId="2022CD26" w14:textId="77777777" w:rsidR="00B63DE6" w:rsidRDefault="00B63DE6" w:rsidP="00B63DE6">
            <w:pPr>
              <w:spacing w:line="360" w:lineRule="exact"/>
              <w:rPr>
                <w:b/>
              </w:rPr>
            </w:pPr>
            <w:r w:rsidRPr="00D20746">
              <w:rPr>
                <w:rFonts w:hint="eastAsia"/>
                <w:b/>
              </w:rPr>
              <w:t>现场检查是否与以上描述的情况一致？</w:t>
            </w:r>
            <w:ins w:id="662" w:author="Shao" w:date="2025-03-03T15:07:00Z" w16du:dateUtc="2025-03-03T07:07:00Z">
              <w:r>
                <w:rPr>
                  <w:rFonts w:hint="eastAsia"/>
                  <w:b/>
                </w:rPr>
                <w:t>Is the on-site inspection consistent</w:t>
              </w:r>
              <w:r w:rsidRPr="00D20746">
                <w:rPr>
                  <w:rFonts w:hint="eastAsia"/>
                  <w:b/>
                </w:rPr>
                <w:t xml:space="preserve"> with the above description? </w:t>
              </w:r>
            </w:ins>
          </w:p>
          <w:p w14:paraId="7224EA57" w14:textId="77777777" w:rsidR="00B63DE6" w:rsidRDefault="00B63DE6" w:rsidP="00B63DE6">
            <w:pPr>
              <w:spacing w:line="360" w:lineRule="exact"/>
              <w:rPr>
                <w:b/>
              </w:rPr>
            </w:pPr>
            <w:r w:rsidRPr="00D20746">
              <w:rPr>
                <w:b/>
                <w:bCs/>
              </w:rPr>
              <w:fldChar w:fldCharType="begin">
                <w:ffData>
                  <w:name w:val="复选框型6"/>
                  <w:enabled/>
                  <w:calcOnExit w:val="0"/>
                  <w:checkBox>
                    <w:sizeAuto/>
                    <w:default w:val="0"/>
                  </w:checkBox>
                </w:ffData>
              </w:fldChar>
            </w:r>
            <w:r w:rsidRPr="00D20746">
              <w:rPr>
                <w:b/>
                <w:bCs/>
              </w:rPr>
              <w:instrText xml:space="preserve"> FORMCHECKBOX </w:instrText>
            </w:r>
            <w:r w:rsidRPr="00D20746">
              <w:rPr>
                <w:b/>
                <w:bCs/>
              </w:rPr>
            </w:r>
            <w:r w:rsidRPr="00D20746">
              <w:rPr>
                <w:b/>
                <w:bCs/>
              </w:rPr>
              <w:fldChar w:fldCharType="separate"/>
            </w:r>
            <w:r w:rsidRPr="00D20746">
              <w:rPr>
                <w:b/>
              </w:rPr>
              <w:fldChar w:fldCharType="end"/>
            </w:r>
            <w:r w:rsidRPr="00D20746">
              <w:rPr>
                <w:rFonts w:hint="eastAsia"/>
                <w:b/>
              </w:rPr>
              <w:t>是</w:t>
            </w:r>
            <w:ins w:id="663" w:author="Shao" w:date="2025-03-03T15:07:00Z" w16du:dateUtc="2025-03-03T07:07:00Z">
              <w:r w:rsidRPr="00D20746">
                <w:rPr>
                  <w:rFonts w:hint="eastAsia"/>
                  <w:b/>
                </w:rPr>
                <w:t>Yes</w:t>
              </w:r>
            </w:ins>
            <w:r>
              <w:rPr>
                <w:rFonts w:hint="eastAsia"/>
                <w:b/>
              </w:rPr>
              <w:t xml:space="preserve"> </w:t>
            </w:r>
            <w:r w:rsidRPr="00D20746">
              <w:rPr>
                <w:b/>
                <w:bCs/>
              </w:rPr>
              <w:fldChar w:fldCharType="begin">
                <w:ffData>
                  <w:name w:val="复选框型6"/>
                  <w:enabled/>
                  <w:calcOnExit w:val="0"/>
                  <w:checkBox>
                    <w:sizeAuto/>
                    <w:default w:val="0"/>
                  </w:checkBox>
                </w:ffData>
              </w:fldChar>
            </w:r>
            <w:r w:rsidRPr="00D20746">
              <w:rPr>
                <w:b/>
                <w:bCs/>
              </w:rPr>
              <w:instrText xml:space="preserve"> FORMCHECKBOX </w:instrText>
            </w:r>
            <w:r w:rsidRPr="00D20746">
              <w:rPr>
                <w:b/>
                <w:bCs/>
              </w:rPr>
            </w:r>
            <w:r w:rsidRPr="00D20746">
              <w:rPr>
                <w:b/>
                <w:bCs/>
              </w:rPr>
              <w:fldChar w:fldCharType="separate"/>
            </w:r>
            <w:r w:rsidRPr="00D20746">
              <w:rPr>
                <w:b/>
              </w:rPr>
              <w:fldChar w:fldCharType="end"/>
            </w:r>
            <w:r w:rsidRPr="00D20746">
              <w:rPr>
                <w:rFonts w:hint="eastAsia"/>
                <w:b/>
              </w:rPr>
              <w:t>否</w:t>
            </w:r>
            <w:ins w:id="664" w:author="Shao" w:date="2025-03-03T15:07:00Z" w16du:dateUtc="2025-03-03T07:07:00Z">
              <w:r w:rsidRPr="00D20746">
                <w:rPr>
                  <w:rFonts w:hint="eastAsia"/>
                  <w:b/>
                </w:rPr>
                <w:t>No</w:t>
              </w:r>
            </w:ins>
            <w:r>
              <w:rPr>
                <w:rFonts w:hint="eastAsia"/>
                <w:b/>
              </w:rPr>
              <w:t xml:space="preserve"> </w:t>
            </w:r>
            <w:r w:rsidRPr="00D20746">
              <w:rPr>
                <w:b/>
                <w:bCs/>
              </w:rPr>
              <w:fldChar w:fldCharType="begin">
                <w:ffData>
                  <w:name w:val="复选框型6"/>
                  <w:enabled/>
                  <w:calcOnExit w:val="0"/>
                  <w:checkBox>
                    <w:sizeAuto/>
                    <w:default w:val="0"/>
                  </w:checkBox>
                </w:ffData>
              </w:fldChar>
            </w:r>
            <w:r w:rsidRPr="00D20746">
              <w:rPr>
                <w:b/>
                <w:bCs/>
              </w:rPr>
              <w:instrText xml:space="preserve"> FORMCHECKBOX </w:instrText>
            </w:r>
            <w:r w:rsidRPr="00D20746">
              <w:rPr>
                <w:b/>
                <w:bCs/>
              </w:rPr>
            </w:r>
            <w:r w:rsidRPr="00D20746">
              <w:rPr>
                <w:b/>
                <w:bCs/>
              </w:rPr>
              <w:fldChar w:fldCharType="separate"/>
            </w:r>
            <w:r w:rsidRPr="00D20746">
              <w:rPr>
                <w:b/>
              </w:rPr>
              <w:fldChar w:fldCharType="end"/>
            </w:r>
            <w:r w:rsidRPr="00D20746">
              <w:rPr>
                <w:b/>
              </w:rPr>
              <w:t>无关</w:t>
            </w:r>
            <w:ins w:id="665" w:author="Shao" w:date="2025-03-03T15:07:00Z" w16du:dateUtc="2025-03-03T07:07:00Z">
              <w:r>
                <w:rPr>
                  <w:rFonts w:hint="eastAsia"/>
                  <w:b/>
                </w:rPr>
                <w:t>N/A</w:t>
              </w:r>
              <w:r w:rsidRPr="00D20746">
                <w:rPr>
                  <w:rFonts w:hint="eastAsia"/>
                  <w:b/>
                </w:rPr>
                <w:t>.</w:t>
              </w:r>
            </w:ins>
          </w:p>
          <w:p w14:paraId="0D3F0D03" w14:textId="77777777" w:rsidR="00B63DE6" w:rsidRDefault="00B63DE6" w:rsidP="00B63DE6">
            <w:pPr>
              <w:spacing w:line="360" w:lineRule="exact"/>
              <w:rPr>
                <w:ins w:id="666" w:author="Shao" w:date="2025-03-03T15:07:00Z" w16du:dateUtc="2025-03-03T07:07:00Z"/>
                <w:b/>
              </w:rPr>
            </w:pPr>
            <w:r w:rsidRPr="00D20746">
              <w:rPr>
                <w:rFonts w:hint="eastAsia"/>
                <w:b/>
              </w:rPr>
              <w:lastRenderedPageBreak/>
              <w:t>检查记录：</w:t>
            </w:r>
            <w:ins w:id="667" w:author="Shao" w:date="2025-03-03T15:07:00Z" w16du:dateUtc="2025-03-03T07:07:00Z">
              <w:r w:rsidRPr="00D20746">
                <w:rPr>
                  <w:rFonts w:hint="eastAsia"/>
                  <w:b/>
                </w:rPr>
                <w:t>Inspection records:</w:t>
              </w:r>
            </w:ins>
          </w:p>
          <w:p w14:paraId="4F89A5AE" w14:textId="77777777" w:rsidR="0098293A" w:rsidRPr="000B6B5A" w:rsidRDefault="0098293A" w:rsidP="00554909">
            <w:pPr>
              <w:spacing w:line="360" w:lineRule="exact"/>
              <w:rPr>
                <w:b/>
              </w:rPr>
            </w:pPr>
          </w:p>
        </w:tc>
      </w:tr>
      <w:tr w:rsidR="0011424B" w:rsidRPr="0011424B" w14:paraId="31ACC6B9" w14:textId="77777777" w:rsidTr="002D13CD">
        <w:trPr>
          <w:trHeight w:val="133"/>
          <w:jc w:val="center"/>
          <w:trPrChange w:id="668" w:author="Shao" w:date="2025-03-03T15:07:00Z" w16du:dateUtc="2025-03-03T07:07:00Z">
            <w:trPr>
              <w:gridAfter w:val="0"/>
              <w:trHeight w:val="133"/>
              <w:jc w:val="center"/>
            </w:trPr>
          </w:trPrChange>
        </w:trPr>
        <w:tc>
          <w:tcPr>
            <w:tcW w:w="10726" w:type="dxa"/>
            <w:gridSpan w:val="18"/>
            <w:tcPrChange w:id="669" w:author="Shao" w:date="2025-03-03T15:07:00Z" w16du:dateUtc="2025-03-03T07:07:00Z">
              <w:tcPr>
                <w:tcW w:w="10404" w:type="dxa"/>
                <w:gridSpan w:val="29"/>
              </w:tcPr>
            </w:tcPrChange>
          </w:tcPr>
          <w:p w14:paraId="6D9A7B01" w14:textId="59E9060F" w:rsidR="008B3AD2" w:rsidRDefault="00DE4DAC">
            <w:pPr>
              <w:spacing w:line="360" w:lineRule="exact"/>
              <w:rPr>
                <w:b/>
              </w:rPr>
            </w:pPr>
            <w:r w:rsidRPr="000B6B5A">
              <w:rPr>
                <w:rFonts w:hint="eastAsia"/>
                <w:b/>
              </w:rPr>
              <w:lastRenderedPageBreak/>
              <w:t>3.</w:t>
            </w:r>
            <w:del w:id="670" w:author="Shao" w:date="2025-03-03T15:07:00Z" w16du:dateUtc="2025-03-03T07:07:00Z">
              <w:r w:rsidR="0011424B" w:rsidRPr="000B6B5A">
                <w:rPr>
                  <w:rFonts w:hint="eastAsia"/>
                  <w:b/>
                </w:rPr>
                <w:delText xml:space="preserve"> </w:delText>
              </w:r>
            </w:del>
            <w:r w:rsidR="0011424B" w:rsidRPr="000B6B5A">
              <w:rPr>
                <w:rFonts w:hint="eastAsia"/>
                <w:b/>
              </w:rPr>
              <w:t>8</w:t>
            </w:r>
            <w:ins w:id="671" w:author="Shao" w:date="2025-03-03T15:07:00Z" w16du:dateUtc="2025-03-03T07:07:00Z">
              <w:r w:rsidR="0011424B" w:rsidRPr="000B6B5A">
                <w:rPr>
                  <w:rFonts w:hint="eastAsia"/>
                  <w:b/>
                </w:rPr>
                <w:t>污染控制</w:t>
              </w:r>
            </w:ins>
            <w:r w:rsidR="0011424B" w:rsidRPr="000B6B5A">
              <w:rPr>
                <w:rFonts w:hint="eastAsia"/>
                <w:b/>
              </w:rPr>
              <w:t xml:space="preserve"> Pollution Control</w:t>
            </w:r>
          </w:p>
          <w:p w14:paraId="77DB15F9" w14:textId="77777777" w:rsidR="00023328" w:rsidRDefault="00DE4DAC">
            <w:pPr>
              <w:spacing w:line="360" w:lineRule="exact"/>
            </w:pPr>
            <w:r>
              <w:rPr>
                <w:rFonts w:hint="eastAsia"/>
              </w:rPr>
              <w:t>3.</w:t>
            </w:r>
            <w:ins w:id="672" w:author="Shao" w:date="2025-03-03T15:07:00Z" w16du:dateUtc="2025-03-03T07:07:00Z">
              <w:r w:rsidR="00D36225">
                <w:rPr>
                  <w:rFonts w:hint="eastAsia"/>
                </w:rPr>
                <w:t>8</w:t>
              </w:r>
              <w:r w:rsidR="0011424B">
                <w:rPr>
                  <w:rFonts w:hint="eastAsia"/>
                </w:rPr>
                <w:t>.1</w:t>
              </w:r>
              <w:r w:rsidR="0011424B" w:rsidRPr="0011424B">
                <w:rPr>
                  <w:rFonts w:hint="eastAsia"/>
                </w:rPr>
                <w:t>是否采取措施防止常规农田的水渗入</w:t>
              </w:r>
              <w:r w:rsidR="00F66240">
                <w:rPr>
                  <w:rFonts w:hint="eastAsia"/>
                </w:rPr>
                <w:t>或漫入</w:t>
              </w:r>
              <w:r w:rsidR="0011424B" w:rsidRPr="0011424B">
                <w:rPr>
                  <w:rFonts w:hint="eastAsia"/>
                </w:rPr>
                <w:t>地块？</w:t>
              </w:r>
              <w:r w:rsidR="0011424B" w:rsidRPr="0011424B">
                <w:rPr>
                  <w:rFonts w:hint="eastAsia"/>
                </w:rPr>
                <w:t xml:space="preserve">Are measures taken to prevent water from conventional farmland from infiltrating </w:t>
              </w:r>
              <w:r w:rsidR="00F66240">
                <w:rPr>
                  <w:rFonts w:hint="eastAsia"/>
                </w:rPr>
                <w:t xml:space="preserve">or spreading into the </w:t>
              </w:r>
              <w:r w:rsidR="0011424B" w:rsidRPr="0011424B">
                <w:rPr>
                  <w:rFonts w:hint="eastAsia"/>
                </w:rPr>
                <w:t>plots?</w:t>
              </w:r>
            </w:ins>
          </w:p>
          <w:p w14:paraId="3E17E1EE" w14:textId="035601CB" w:rsidR="008B3AD2" w:rsidRDefault="0075573E">
            <w:pPr>
              <w:spacing w:line="360" w:lineRule="exact"/>
            </w:pPr>
            <w:ins w:id="673" w:author="Shao" w:date="2025-03-03T15:07:00Z" w16du:dateUtc="2025-03-03T07:07:00Z">
              <w:r w:rsidRPr="0011424B">
                <w:fldChar w:fldCharType="begin">
                  <w:ffData>
                    <w:name w:val="复选框型13"/>
                    <w:enabled/>
                    <w:calcOnExit w:val="0"/>
                    <w:checkBox>
                      <w:sizeAuto/>
                      <w:default w:val="0"/>
                    </w:checkBox>
                  </w:ffData>
                </w:fldChar>
              </w:r>
              <w:r w:rsidR="0011424B" w:rsidRPr="0011424B">
                <w:instrText xml:space="preserve"> FORMCHECKBOX </w:instrText>
              </w:r>
              <w:r w:rsidRPr="0011424B">
                <w:fldChar w:fldCharType="separate"/>
              </w:r>
              <w:r w:rsidRPr="0011424B">
                <w:fldChar w:fldCharType="end"/>
              </w:r>
            </w:ins>
            <w:r w:rsidR="0011424B" w:rsidRPr="0011424B">
              <w:rPr>
                <w:rFonts w:hint="eastAsia"/>
              </w:rPr>
              <w:t xml:space="preserve"> </w:t>
            </w:r>
            <w:r w:rsidR="0011424B" w:rsidRPr="0011424B">
              <w:rPr>
                <w:rFonts w:hint="eastAsia"/>
              </w:rPr>
              <w:t>是</w:t>
            </w:r>
            <w:r w:rsidR="0011424B" w:rsidRPr="0011424B">
              <w:rPr>
                <w:rFonts w:hint="eastAsia"/>
              </w:rPr>
              <w:t xml:space="preserve"> </w:t>
            </w:r>
            <w:ins w:id="674" w:author="Shao" w:date="2025-03-03T15:07:00Z" w16du:dateUtc="2025-03-03T07:07:00Z">
              <w:r w:rsidR="0011424B" w:rsidRPr="0011424B">
                <w:rPr>
                  <w:rFonts w:hint="eastAsia"/>
                </w:rPr>
                <w:t>Yes</w:t>
              </w:r>
            </w:ins>
            <w:r w:rsidR="0011424B" w:rsidRPr="0011424B">
              <w:rPr>
                <w:rFonts w:hint="eastAsia"/>
              </w:rPr>
              <w:t xml:space="preserve">   </w:t>
            </w:r>
            <w:r w:rsidRPr="0011424B">
              <w:fldChar w:fldCharType="begin">
                <w:ffData>
                  <w:name w:val="复选框型13"/>
                  <w:enabled/>
                  <w:calcOnExit w:val="0"/>
                  <w:checkBox>
                    <w:sizeAuto/>
                    <w:default w:val="0"/>
                  </w:checkBox>
                </w:ffData>
              </w:fldChar>
            </w:r>
            <w:r w:rsidR="0011424B" w:rsidRPr="0011424B">
              <w:instrText xml:space="preserve"> FORMCHECKBOX </w:instrText>
            </w:r>
            <w:r w:rsidRPr="0011424B">
              <w:fldChar w:fldCharType="separate"/>
            </w:r>
            <w:r w:rsidRPr="0011424B">
              <w:fldChar w:fldCharType="end"/>
            </w:r>
            <w:r w:rsidR="0011424B" w:rsidRPr="0011424B">
              <w:rPr>
                <w:rFonts w:hint="eastAsia"/>
              </w:rPr>
              <w:t xml:space="preserve"> </w:t>
            </w:r>
            <w:r w:rsidR="0011424B" w:rsidRPr="0011424B">
              <w:rPr>
                <w:rFonts w:hint="eastAsia"/>
              </w:rPr>
              <w:t>否</w:t>
            </w:r>
            <w:r w:rsidR="0011424B" w:rsidRPr="0011424B">
              <w:rPr>
                <w:rFonts w:hint="eastAsia"/>
              </w:rPr>
              <w:t xml:space="preserve"> </w:t>
            </w:r>
            <w:ins w:id="675" w:author="Shao" w:date="2025-03-03T15:07:00Z" w16du:dateUtc="2025-03-03T07:07:00Z">
              <w:r w:rsidR="0011424B" w:rsidRPr="0011424B">
                <w:rPr>
                  <w:rFonts w:hint="eastAsia"/>
                </w:rPr>
                <w:t>No</w:t>
              </w:r>
            </w:ins>
            <w:r w:rsidR="00023328">
              <w:rPr>
                <w:rFonts w:hint="eastAsia"/>
              </w:rPr>
              <w:t>；</w:t>
            </w:r>
            <w:r w:rsidR="00FD416A">
              <w:rPr>
                <w:rFonts w:hint="eastAsia"/>
              </w:rPr>
              <w:t>如</w:t>
            </w:r>
            <w:r w:rsidR="0011424B" w:rsidRPr="0011424B">
              <w:rPr>
                <w:rFonts w:hint="eastAsia"/>
              </w:rPr>
              <w:t>是，请说明采取的措施</w:t>
            </w:r>
            <w:ins w:id="676" w:author="Shao" w:date="2025-03-03T15:07:00Z" w16du:dateUtc="2025-03-03T07:07:00Z">
              <w:r w:rsidR="00DE4DAC">
                <w:rPr>
                  <w:rFonts w:hint="eastAsia"/>
                </w:rPr>
                <w:t xml:space="preserve">If </w:t>
              </w:r>
              <w:r w:rsidR="0011424B" w:rsidRPr="0011424B">
                <w:rPr>
                  <w:rFonts w:hint="eastAsia"/>
                </w:rPr>
                <w:t>yes, please describe the measures taken</w:t>
              </w:r>
              <w:r w:rsidR="00F66240">
                <w:rPr>
                  <w:rFonts w:hint="eastAsia"/>
                  <w:u w:val="single"/>
                </w:rPr>
                <w:t>:</w:t>
              </w:r>
            </w:ins>
            <w:r w:rsidR="00F66240">
              <w:rPr>
                <w:rFonts w:hint="eastAsia"/>
                <w:u w:val="single"/>
              </w:rPr>
              <w:t xml:space="preserve">    </w:t>
            </w:r>
            <w:r w:rsidR="00023328">
              <w:rPr>
                <w:rFonts w:hint="eastAsia"/>
                <w:u w:val="single"/>
              </w:rPr>
              <w:t xml:space="preserve">                                    </w:t>
            </w:r>
            <w:r w:rsidR="00F66240">
              <w:rPr>
                <w:rFonts w:hint="eastAsia"/>
                <w:u w:val="single"/>
              </w:rPr>
              <w:t xml:space="preserve">  </w:t>
            </w:r>
          </w:p>
          <w:p w14:paraId="354338FC" w14:textId="77777777" w:rsidR="00FD416A" w:rsidRPr="0011424B" w:rsidRDefault="00FD416A" w:rsidP="000B6B5A">
            <w:pPr>
              <w:spacing w:line="360" w:lineRule="exact"/>
            </w:pPr>
          </w:p>
          <w:p w14:paraId="04105D4C" w14:textId="77777777" w:rsidR="00023328" w:rsidRDefault="00DE4DAC" w:rsidP="000B6B5A">
            <w:pPr>
              <w:spacing w:line="360" w:lineRule="exact"/>
            </w:pPr>
            <w:r>
              <w:rPr>
                <w:rFonts w:hint="eastAsia"/>
              </w:rPr>
              <w:t>3.</w:t>
            </w:r>
            <w:ins w:id="677" w:author="Shao" w:date="2025-03-03T15:07:00Z" w16du:dateUtc="2025-03-03T07:07:00Z">
              <w:r w:rsidR="00D36225">
                <w:rPr>
                  <w:rFonts w:hint="eastAsia"/>
                </w:rPr>
                <w:t>8</w:t>
              </w:r>
              <w:r w:rsidR="00303C54">
                <w:rPr>
                  <w:rFonts w:hint="eastAsia"/>
                </w:rPr>
                <w:t>.2</w:t>
              </w:r>
              <w:r w:rsidR="00FD416A">
                <w:rPr>
                  <w:rFonts w:hint="eastAsia"/>
                </w:rPr>
                <w:t>常规农业系统的设备是否用</w:t>
              </w:r>
              <w:r w:rsidR="0011424B" w:rsidRPr="0011424B">
                <w:rPr>
                  <w:rFonts w:hint="eastAsia"/>
                </w:rPr>
                <w:t>于有机生产？</w:t>
              </w:r>
              <w:r w:rsidR="00303C54">
                <w:rPr>
                  <w:rFonts w:hint="eastAsia"/>
                </w:rPr>
                <w:t xml:space="preserve"> </w:t>
              </w:r>
              <w:r w:rsidR="00FD416A">
                <w:rPr>
                  <w:rFonts w:hint="eastAsia"/>
                </w:rPr>
                <w:t xml:space="preserve">Is the equipment of conventional agricultural systems </w:t>
              </w:r>
              <w:r w:rsidR="0011424B" w:rsidRPr="0011424B">
                <w:rPr>
                  <w:rFonts w:hint="eastAsia"/>
                </w:rPr>
                <w:t>used for organic production?</w:t>
              </w:r>
            </w:ins>
          </w:p>
          <w:p w14:paraId="6BE1E3BF" w14:textId="3E203EC1" w:rsidR="008B3AD2" w:rsidRDefault="0075573E">
            <w:pPr>
              <w:spacing w:line="360" w:lineRule="exact"/>
            </w:pPr>
            <w:ins w:id="678" w:author="Shao" w:date="2025-03-03T15:07:00Z" w16du:dateUtc="2025-03-03T07:07:00Z">
              <w:r w:rsidRPr="0011424B">
                <w:fldChar w:fldCharType="begin">
                  <w:ffData>
                    <w:name w:val="复选框型13"/>
                    <w:enabled/>
                    <w:calcOnExit w:val="0"/>
                    <w:checkBox>
                      <w:sizeAuto/>
                      <w:default w:val="0"/>
                    </w:checkBox>
                  </w:ffData>
                </w:fldChar>
              </w:r>
              <w:r w:rsidR="0011424B" w:rsidRPr="0011424B">
                <w:instrText xml:space="preserve"> FORMCHECKBOX </w:instrText>
              </w:r>
              <w:r w:rsidRPr="0011424B">
                <w:fldChar w:fldCharType="separate"/>
              </w:r>
              <w:r w:rsidRPr="0011424B">
                <w:fldChar w:fldCharType="end"/>
              </w:r>
            </w:ins>
            <w:r w:rsidR="0011424B" w:rsidRPr="0011424B">
              <w:rPr>
                <w:rFonts w:hint="eastAsia"/>
              </w:rPr>
              <w:t xml:space="preserve"> </w:t>
            </w:r>
            <w:r w:rsidR="0011424B" w:rsidRPr="0011424B">
              <w:rPr>
                <w:rFonts w:hint="eastAsia"/>
              </w:rPr>
              <w:t>是</w:t>
            </w:r>
            <w:ins w:id="679" w:author="Shao" w:date="2025-03-03T15:07:00Z" w16du:dateUtc="2025-03-03T07:07:00Z">
              <w:r w:rsidR="0011424B" w:rsidRPr="0011424B">
                <w:rPr>
                  <w:rFonts w:hint="eastAsia"/>
                </w:rPr>
                <w:t>Yes</w:t>
              </w:r>
            </w:ins>
            <w:r w:rsidR="0011424B" w:rsidRPr="0011424B">
              <w:rPr>
                <w:rFonts w:hint="eastAsia"/>
              </w:rPr>
              <w:t xml:space="preserve">   </w:t>
            </w:r>
            <w:r w:rsidRPr="0011424B">
              <w:fldChar w:fldCharType="begin">
                <w:ffData>
                  <w:name w:val="复选框型13"/>
                  <w:enabled/>
                  <w:calcOnExit w:val="0"/>
                  <w:checkBox>
                    <w:sizeAuto/>
                    <w:default w:val="0"/>
                  </w:checkBox>
                </w:ffData>
              </w:fldChar>
            </w:r>
            <w:r w:rsidR="0011424B" w:rsidRPr="0011424B">
              <w:instrText xml:space="preserve"> FORMCHECKBOX </w:instrText>
            </w:r>
            <w:r w:rsidRPr="0011424B">
              <w:fldChar w:fldCharType="separate"/>
            </w:r>
            <w:r w:rsidRPr="0011424B">
              <w:fldChar w:fldCharType="end"/>
            </w:r>
            <w:r w:rsidR="0011424B" w:rsidRPr="0011424B">
              <w:rPr>
                <w:rFonts w:hint="eastAsia"/>
              </w:rPr>
              <w:t xml:space="preserve"> </w:t>
            </w:r>
            <w:r w:rsidR="0011424B" w:rsidRPr="0011424B">
              <w:rPr>
                <w:rFonts w:hint="eastAsia"/>
              </w:rPr>
              <w:t>否</w:t>
            </w:r>
            <w:r w:rsidR="0011424B" w:rsidRPr="0011424B">
              <w:rPr>
                <w:rFonts w:hint="eastAsia"/>
              </w:rPr>
              <w:t xml:space="preserve">  </w:t>
            </w:r>
            <w:ins w:id="680" w:author="Shao" w:date="2025-03-03T15:07:00Z" w16du:dateUtc="2025-03-03T07:07:00Z">
              <w:r w:rsidR="0011424B" w:rsidRPr="0011424B">
                <w:rPr>
                  <w:rFonts w:hint="eastAsia"/>
                </w:rPr>
                <w:t>No</w:t>
              </w:r>
            </w:ins>
            <w:r w:rsidR="00023328">
              <w:rPr>
                <w:rFonts w:hint="eastAsia"/>
              </w:rPr>
              <w:t>；</w:t>
            </w:r>
            <w:r w:rsidR="00FD416A">
              <w:rPr>
                <w:rFonts w:hint="eastAsia"/>
              </w:rPr>
              <w:t>如是，常规农业系统的设备在用于有机生产前是否进行清洁，以避免常规产品和禁用物质污染？</w:t>
            </w:r>
            <w:ins w:id="681" w:author="Shao" w:date="2025-03-03T15:07:00Z" w16du:dateUtc="2025-03-03T07:07:00Z">
              <w:r w:rsidR="00DE4DAC">
                <w:rPr>
                  <w:rFonts w:hint="eastAsia"/>
                </w:rPr>
                <w:t>If yes, is the equipment of conventional agricultural systems cleaned before use in organic production to avoid contamination with conventional products and banned substances?</w:t>
              </w:r>
            </w:ins>
            <w:r w:rsidR="00023328">
              <w:rPr>
                <w:rFonts w:hint="eastAsia"/>
              </w:rPr>
              <w:t xml:space="preserve"> </w:t>
            </w:r>
            <w:r w:rsidRPr="0011424B">
              <w:fldChar w:fldCharType="begin">
                <w:ffData>
                  <w:name w:val="复选框型13"/>
                  <w:enabled/>
                  <w:calcOnExit w:val="0"/>
                  <w:checkBox>
                    <w:sizeAuto/>
                    <w:default w:val="0"/>
                  </w:checkBox>
                </w:ffData>
              </w:fldChar>
            </w:r>
            <w:r w:rsidR="00DE4DAC" w:rsidRPr="0011424B">
              <w:instrText xml:space="preserve"> FORMCHECKBOX </w:instrText>
            </w:r>
            <w:r w:rsidRPr="0011424B">
              <w:fldChar w:fldCharType="separate"/>
            </w:r>
            <w:r w:rsidRPr="0011424B">
              <w:fldChar w:fldCharType="end"/>
            </w:r>
            <w:r w:rsidR="00DE4DAC" w:rsidRPr="0011424B">
              <w:rPr>
                <w:rFonts w:hint="eastAsia"/>
              </w:rPr>
              <w:t xml:space="preserve"> </w:t>
            </w:r>
            <w:r w:rsidR="00FD416A" w:rsidRPr="0011424B">
              <w:rPr>
                <w:rFonts w:hint="eastAsia"/>
              </w:rPr>
              <w:t>是</w:t>
            </w:r>
            <w:ins w:id="682" w:author="Shao" w:date="2025-03-03T15:07:00Z" w16du:dateUtc="2025-03-03T07:07:00Z">
              <w:r w:rsidR="00DE4DAC" w:rsidRPr="0011424B">
                <w:rPr>
                  <w:rFonts w:hint="eastAsia"/>
                </w:rPr>
                <w:t>Yes</w:t>
              </w:r>
            </w:ins>
            <w:r w:rsidR="00DE4DAC" w:rsidRPr="0011424B">
              <w:rPr>
                <w:rFonts w:hint="eastAsia"/>
              </w:rPr>
              <w:t xml:space="preserve">   </w:t>
            </w:r>
            <w:r w:rsidRPr="0011424B">
              <w:fldChar w:fldCharType="begin">
                <w:ffData>
                  <w:name w:val="复选框型13"/>
                  <w:enabled/>
                  <w:calcOnExit w:val="0"/>
                  <w:checkBox>
                    <w:sizeAuto/>
                    <w:default w:val="0"/>
                  </w:checkBox>
                </w:ffData>
              </w:fldChar>
            </w:r>
            <w:r w:rsidR="00DE4DAC" w:rsidRPr="0011424B">
              <w:instrText xml:space="preserve"> FORMCHECKBOX </w:instrText>
            </w:r>
            <w:r w:rsidRPr="0011424B">
              <w:fldChar w:fldCharType="separate"/>
            </w:r>
            <w:r w:rsidRPr="0011424B">
              <w:fldChar w:fldCharType="end"/>
            </w:r>
            <w:r w:rsidR="00DE4DAC">
              <w:rPr>
                <w:rFonts w:hint="eastAsia"/>
              </w:rPr>
              <w:t xml:space="preserve"> </w:t>
            </w:r>
            <w:r w:rsidR="00FD416A" w:rsidRPr="0011424B">
              <w:rPr>
                <w:rFonts w:hint="eastAsia"/>
              </w:rPr>
              <w:t>否</w:t>
            </w:r>
            <w:r w:rsidR="00FD416A">
              <w:rPr>
                <w:rFonts w:hint="eastAsia"/>
              </w:rPr>
              <w:t xml:space="preserve"> </w:t>
            </w:r>
            <w:ins w:id="683" w:author="Shao" w:date="2025-03-03T15:07:00Z" w16du:dateUtc="2025-03-03T07:07:00Z">
              <w:r w:rsidR="00DE4DAC">
                <w:rPr>
                  <w:rFonts w:hint="eastAsia"/>
                </w:rPr>
                <w:t>No</w:t>
              </w:r>
            </w:ins>
            <w:r w:rsidR="00DE4DAC">
              <w:rPr>
                <w:rFonts w:hint="eastAsia"/>
              </w:rPr>
              <w:t xml:space="preserve">  </w:t>
            </w:r>
            <w:r w:rsidRPr="0011424B">
              <w:fldChar w:fldCharType="begin">
                <w:ffData>
                  <w:name w:val="复选框型13"/>
                  <w:enabled/>
                  <w:calcOnExit w:val="0"/>
                  <w:checkBox>
                    <w:sizeAuto/>
                    <w:default w:val="0"/>
                  </w:checkBox>
                </w:ffData>
              </w:fldChar>
            </w:r>
            <w:r w:rsidR="00DE4DAC" w:rsidRPr="0011424B">
              <w:instrText xml:space="preserve"> FORMCHECKBOX </w:instrText>
            </w:r>
            <w:r w:rsidRPr="0011424B">
              <w:fldChar w:fldCharType="separate"/>
            </w:r>
            <w:r w:rsidRPr="0011424B">
              <w:fldChar w:fldCharType="end"/>
            </w:r>
            <w:r w:rsidR="00DE4DAC">
              <w:rPr>
                <w:rFonts w:hint="eastAsia"/>
              </w:rPr>
              <w:t xml:space="preserve"> </w:t>
            </w:r>
            <w:r w:rsidR="00FD416A">
              <w:rPr>
                <w:rFonts w:hint="eastAsia"/>
              </w:rPr>
              <w:t>无关</w:t>
            </w:r>
            <w:ins w:id="684" w:author="Shao" w:date="2025-03-03T15:07:00Z" w16du:dateUtc="2025-03-03T07:07:00Z">
              <w:r w:rsidR="003A0467">
                <w:rPr>
                  <w:rFonts w:hint="eastAsia"/>
                </w:rPr>
                <w:t>N/A</w:t>
              </w:r>
            </w:ins>
          </w:p>
          <w:p w14:paraId="53EAF758" w14:textId="77777777" w:rsidR="00FD3890" w:rsidRDefault="00FD3890" w:rsidP="000B6B5A">
            <w:pPr>
              <w:spacing w:line="360" w:lineRule="exact"/>
            </w:pPr>
          </w:p>
          <w:p w14:paraId="781FC69A" w14:textId="48F36105" w:rsidR="008B3AD2" w:rsidRDefault="00DE4DAC">
            <w:pPr>
              <w:pStyle w:val="a5"/>
              <w:spacing w:line="400" w:lineRule="exact"/>
            </w:pPr>
            <w:r>
              <w:rPr>
                <w:rFonts w:hint="eastAsia"/>
              </w:rPr>
              <w:t>3.</w:t>
            </w:r>
            <w:del w:id="685" w:author="Shao" w:date="2025-03-03T15:07:00Z" w16du:dateUtc="2025-03-03T07:07:00Z">
              <w:r w:rsidR="00303C54">
                <w:rPr>
                  <w:rFonts w:hint="eastAsia"/>
                </w:rPr>
                <w:delText xml:space="preserve"> </w:delText>
              </w:r>
            </w:del>
            <w:r w:rsidR="00303C54">
              <w:rPr>
                <w:rFonts w:hint="eastAsia"/>
              </w:rPr>
              <w:t>8.3</w:t>
            </w:r>
            <w:ins w:id="686" w:author="Shao" w:date="2025-03-03T15:07:00Z" w16du:dateUtc="2025-03-03T07:07:00Z">
              <w:r w:rsidR="00E47021">
                <w:rPr>
                  <w:rFonts w:hint="eastAsia"/>
                </w:rPr>
                <w:t>生产单元是否</w:t>
              </w:r>
              <w:r w:rsidR="008C2B1C" w:rsidRPr="00024C7C">
                <w:rPr>
                  <w:rFonts w:hint="eastAsia"/>
                </w:rPr>
                <w:t>使用</w:t>
              </w:r>
              <w:r w:rsidR="008C2B1C">
                <w:rPr>
                  <w:rFonts w:hint="eastAsia"/>
                </w:rPr>
                <w:t>保护性</w:t>
              </w:r>
              <w:r w:rsidR="008C2B1C" w:rsidRPr="00024C7C">
                <w:rPr>
                  <w:rFonts w:hint="eastAsia"/>
                </w:rPr>
                <w:t>覆盖物</w:t>
              </w:r>
              <w:r w:rsidR="008C2B1C">
                <w:rPr>
                  <w:rFonts w:hint="eastAsia"/>
                </w:rPr>
                <w:t>、</w:t>
              </w:r>
              <w:r w:rsidR="008C2B1C" w:rsidRPr="0011424B">
                <w:rPr>
                  <w:rFonts w:hint="eastAsia"/>
                </w:rPr>
                <w:t>塑料薄膜、防虫网</w:t>
              </w:r>
              <w:r w:rsidR="004529C7">
                <w:rPr>
                  <w:rFonts w:hint="eastAsia"/>
                </w:rPr>
                <w:t>、水果保护性套袋</w:t>
              </w:r>
              <w:r w:rsidR="008C2B1C" w:rsidRPr="0011424B">
                <w:rPr>
                  <w:rFonts w:hint="eastAsia"/>
                </w:rPr>
                <w:t>等</w:t>
              </w:r>
              <w:r w:rsidR="00EE0AC3">
                <w:rPr>
                  <w:rFonts w:hint="eastAsia"/>
                </w:rPr>
                <w:t>？</w:t>
              </w:r>
              <w:r w:rsidR="00303C54">
                <w:rPr>
                  <w:rFonts w:hint="eastAsia"/>
                </w:rPr>
                <w:t xml:space="preserve"> </w:t>
              </w:r>
              <w:r w:rsidR="00E47021">
                <w:rPr>
                  <w:rFonts w:hint="eastAsia"/>
                </w:rPr>
                <w:t xml:space="preserve">Does the production unit </w:t>
              </w:r>
              <w:r w:rsidR="008C2B1C" w:rsidRPr="00024C7C">
                <w:rPr>
                  <w:rFonts w:hint="eastAsia"/>
                </w:rPr>
                <w:t xml:space="preserve">use </w:t>
              </w:r>
              <w:r w:rsidR="008C2B1C">
                <w:rPr>
                  <w:rFonts w:hint="eastAsia"/>
                </w:rPr>
                <w:t xml:space="preserve">protective </w:t>
              </w:r>
              <w:r w:rsidR="008C2B1C" w:rsidRPr="00024C7C">
                <w:rPr>
                  <w:rFonts w:hint="eastAsia"/>
                </w:rPr>
                <w:t>mulch</w:t>
              </w:r>
              <w:r w:rsidR="008C2B1C">
                <w:rPr>
                  <w:rFonts w:hint="eastAsia"/>
                </w:rPr>
                <w:t xml:space="preserve">, </w:t>
              </w:r>
              <w:r w:rsidR="008C2B1C" w:rsidRPr="0011424B">
                <w:rPr>
                  <w:rFonts w:hint="eastAsia"/>
                </w:rPr>
                <w:t>plastic film, insect-proof nets</w:t>
              </w:r>
              <w:r w:rsidR="004529C7">
                <w:rPr>
                  <w:rFonts w:hint="eastAsia"/>
                </w:rPr>
                <w:t>, protective sleeve bags for fruits</w:t>
              </w:r>
              <w:r w:rsidR="008C2B1C" w:rsidRPr="0011424B">
                <w:rPr>
                  <w:rFonts w:hint="eastAsia"/>
                </w:rPr>
                <w:t>, etc.</w:t>
              </w:r>
              <w:r w:rsidR="00EE0AC3">
                <w:rPr>
                  <w:rFonts w:hint="eastAsia"/>
                </w:rPr>
                <w:t>?</w:t>
              </w:r>
            </w:ins>
            <w:r w:rsidR="00023328">
              <w:rPr>
                <w:rFonts w:hint="eastAsia"/>
              </w:rPr>
              <w:t xml:space="preserve">      </w:t>
            </w:r>
            <w:ins w:id="687" w:author="Shao" w:date="2025-03-03T15:07:00Z" w16du:dateUtc="2025-03-03T07:07:00Z">
              <w:r w:rsidR="0075573E" w:rsidRPr="00EA7180">
                <w:fldChar w:fldCharType="begin">
                  <w:ffData>
                    <w:name w:val="复选框型13"/>
                    <w:enabled/>
                    <w:calcOnExit w:val="0"/>
                    <w:checkBox>
                      <w:sizeAuto/>
                      <w:default w:val="0"/>
                    </w:checkBox>
                  </w:ffData>
                </w:fldChar>
              </w:r>
              <w:r w:rsidR="00EE0AC3" w:rsidRPr="00EA7180">
                <w:instrText xml:space="preserve"> FORMCHECKBOX </w:instrText>
              </w:r>
              <w:r w:rsidR="0075573E" w:rsidRPr="00EA7180">
                <w:fldChar w:fldCharType="separate"/>
              </w:r>
              <w:r w:rsidR="0075573E" w:rsidRPr="00EA7180">
                <w:fldChar w:fldCharType="end"/>
              </w:r>
            </w:ins>
            <w:r w:rsidR="00EE0AC3">
              <w:rPr>
                <w:rFonts w:hint="eastAsia"/>
              </w:rPr>
              <w:t xml:space="preserve"> </w:t>
            </w:r>
            <w:ins w:id="688" w:author="Shao" w:date="2025-03-03T15:07:00Z" w16du:dateUtc="2025-03-03T07:07:00Z">
              <w:r w:rsidR="00EE0AC3" w:rsidRPr="0011424B">
                <w:rPr>
                  <w:rFonts w:hint="eastAsia"/>
                </w:rPr>
                <w:t>是</w:t>
              </w:r>
              <w:r w:rsidR="00EE0AC3" w:rsidRPr="0011424B">
                <w:rPr>
                  <w:rFonts w:hint="eastAsia"/>
                </w:rPr>
                <w:t xml:space="preserve"> </w:t>
              </w:r>
            </w:ins>
            <w:r w:rsidR="00EE0AC3">
              <w:rPr>
                <w:rFonts w:hint="eastAsia"/>
              </w:rPr>
              <w:t xml:space="preserve">Yes   </w:t>
            </w:r>
            <w:r w:rsidR="0075573E" w:rsidRPr="00EA7180">
              <w:fldChar w:fldCharType="begin">
                <w:ffData>
                  <w:name w:val="复选框型13"/>
                  <w:enabled/>
                  <w:calcOnExit w:val="0"/>
                  <w:checkBox>
                    <w:sizeAuto/>
                    <w:default w:val="0"/>
                  </w:checkBox>
                </w:ffData>
              </w:fldChar>
            </w:r>
            <w:r w:rsidR="00EE0AC3" w:rsidRPr="00EA7180">
              <w:instrText xml:space="preserve"> FORMCHECKBOX </w:instrText>
            </w:r>
            <w:r w:rsidR="0075573E" w:rsidRPr="00EA7180">
              <w:fldChar w:fldCharType="separate"/>
            </w:r>
            <w:r w:rsidR="0075573E" w:rsidRPr="00EA7180">
              <w:fldChar w:fldCharType="end"/>
            </w:r>
            <w:r w:rsidR="00EE0AC3" w:rsidRPr="0011424B">
              <w:rPr>
                <w:rFonts w:hint="eastAsia"/>
              </w:rPr>
              <w:t xml:space="preserve"> </w:t>
            </w:r>
            <w:ins w:id="689" w:author="Shao" w:date="2025-03-03T15:07:00Z" w16du:dateUtc="2025-03-03T07:07:00Z">
              <w:r w:rsidR="00EE0AC3" w:rsidRPr="0011424B">
                <w:rPr>
                  <w:rFonts w:hint="eastAsia"/>
                </w:rPr>
                <w:t>否</w:t>
              </w:r>
            </w:ins>
            <w:r w:rsidR="00EE0AC3" w:rsidRPr="0011424B">
              <w:rPr>
                <w:rFonts w:hint="eastAsia"/>
              </w:rPr>
              <w:t>No</w:t>
            </w:r>
          </w:p>
          <w:p w14:paraId="63389365" w14:textId="52E02C9A" w:rsidR="00EE0AC3" w:rsidRDefault="00EE0AC3" w:rsidP="000B6B5A">
            <w:pPr>
              <w:pStyle w:val="a5"/>
              <w:spacing w:line="400" w:lineRule="exact"/>
              <w:rPr>
                <w:ins w:id="690" w:author="Shao" w:date="2025-03-03T15:07:00Z" w16du:dateUtc="2025-03-03T07:07:00Z"/>
              </w:rPr>
            </w:pPr>
            <w:ins w:id="691" w:author="Shao" w:date="2025-03-03T15:07:00Z" w16du:dateUtc="2025-03-03T07:07:00Z">
              <w:r>
                <w:rPr>
                  <w:rFonts w:hint="eastAsia"/>
                </w:rPr>
                <w:t>如是，</w:t>
              </w:r>
              <w:r w:rsidRPr="000B6B5A">
                <w:rPr>
                  <w:rFonts w:hint="eastAsia"/>
                  <w:color w:val="000000"/>
                </w:rPr>
                <w:t>请列出使用物的材质</w:t>
              </w:r>
              <w:r w:rsidR="00023328">
                <w:rPr>
                  <w:rFonts w:hint="eastAsia"/>
                </w:rPr>
                <w:t xml:space="preserve">If yes, </w:t>
              </w:r>
              <w:r w:rsidR="00023328" w:rsidRPr="000B6B5A">
                <w:rPr>
                  <w:rFonts w:hint="eastAsia"/>
                  <w:color w:val="000000"/>
                </w:rPr>
                <w:t>please list material of use</w:t>
              </w:r>
              <w:r w:rsidR="003E5512" w:rsidRPr="000B6B5A">
                <w:rPr>
                  <w:rFonts w:hint="eastAsia"/>
                  <w:color w:val="000000"/>
                </w:rPr>
                <w:t>：</w:t>
              </w:r>
              <w:r w:rsidR="003E5512" w:rsidRPr="000B6B5A">
                <w:rPr>
                  <w:rFonts w:hint="eastAsia"/>
                  <w:color w:val="000000"/>
                  <w:u w:val="single"/>
                </w:rPr>
                <w:t xml:space="preserve">                                            </w:t>
              </w:r>
              <w:r w:rsidR="003E5512" w:rsidRPr="000B6B5A">
                <w:rPr>
                  <w:rFonts w:hint="eastAsia"/>
                  <w:color w:val="000000"/>
                </w:rPr>
                <w:t xml:space="preserve">  </w:t>
              </w:r>
            </w:ins>
          </w:p>
          <w:p w14:paraId="0C7B7DE9" w14:textId="26D1518D" w:rsidR="00EE0AC3" w:rsidRDefault="00EE0AC3" w:rsidP="000B6B5A">
            <w:pPr>
              <w:pStyle w:val="a5"/>
              <w:spacing w:line="400" w:lineRule="exact"/>
              <w:rPr>
                <w:ins w:id="692" w:author="Shao" w:date="2025-03-03T15:07:00Z" w16du:dateUtc="2025-03-03T07:07:00Z"/>
                <w:iCs/>
              </w:rPr>
            </w:pPr>
            <w:ins w:id="693" w:author="Shao" w:date="2025-03-03T15:07:00Z" w16du:dateUtc="2025-03-03T07:07:00Z">
              <w:r w:rsidRPr="00303C54">
                <w:rPr>
                  <w:rFonts w:hint="eastAsia"/>
                  <w:iCs/>
                </w:rPr>
                <w:t>请提供这些物质的产品标签</w:t>
              </w:r>
              <w:r w:rsidR="00023328" w:rsidRPr="00303C54">
                <w:rPr>
                  <w:rFonts w:hint="eastAsia"/>
                  <w:iCs/>
                </w:rPr>
                <w:t>Please provide the product labels for these substances</w:t>
              </w:r>
              <w:r w:rsidRPr="00303C54">
                <w:rPr>
                  <w:rFonts w:hint="eastAsia"/>
                  <w:iCs/>
                </w:rPr>
                <w:t>。</w:t>
              </w:r>
            </w:ins>
          </w:p>
          <w:p w14:paraId="7899FC8D" w14:textId="77777777" w:rsidR="00303C54" w:rsidRPr="00303C54" w:rsidRDefault="00303C54" w:rsidP="000B6B5A">
            <w:pPr>
              <w:pStyle w:val="a5"/>
              <w:spacing w:line="400" w:lineRule="exact"/>
              <w:rPr>
                <w:ins w:id="694" w:author="Shao" w:date="2025-03-03T15:07:00Z" w16du:dateUtc="2025-03-03T07:07:00Z"/>
                <w:iCs/>
              </w:rPr>
            </w:pPr>
          </w:p>
          <w:p w14:paraId="1C2054F3" w14:textId="77777777" w:rsidR="00023328" w:rsidRDefault="00015B3C">
            <w:pPr>
              <w:pStyle w:val="a5"/>
              <w:spacing w:line="400" w:lineRule="exact"/>
            </w:pPr>
            <w:ins w:id="695" w:author="Shao" w:date="2025-03-03T15:07:00Z" w16du:dateUtc="2025-03-03T07:07:00Z">
              <w:r>
                <w:rPr>
                  <w:rFonts w:hint="eastAsia"/>
                </w:rPr>
                <w:t>3.</w:t>
              </w:r>
              <w:r w:rsidR="00D36225">
                <w:rPr>
                  <w:rFonts w:hint="eastAsia"/>
                </w:rPr>
                <w:t>8</w:t>
              </w:r>
              <w:r>
                <w:rPr>
                  <w:rFonts w:hint="eastAsia"/>
                </w:rPr>
                <w:t>.4</w:t>
              </w:r>
              <w:r w:rsidR="00EE0AC3" w:rsidRPr="00EE0AC3">
                <w:rPr>
                  <w:rFonts w:hint="eastAsia"/>
                </w:rPr>
                <w:t>上述物质</w:t>
              </w:r>
              <w:r w:rsidR="00EE0AC3">
                <w:rPr>
                  <w:rFonts w:hint="eastAsia"/>
                </w:rPr>
                <w:t>保护性覆盖物等</w:t>
              </w:r>
              <w:r w:rsidR="00EE0AC3" w:rsidRPr="00EE0AC3">
                <w:rPr>
                  <w:rFonts w:hint="eastAsia"/>
                </w:rPr>
                <w:t>使用完后，是否从土壤中清除</w:t>
              </w:r>
              <w:r w:rsidR="00023328" w:rsidRPr="00EE0AC3">
                <w:rPr>
                  <w:rFonts w:hint="eastAsia"/>
                </w:rPr>
                <w:t xml:space="preserve">Is the above material </w:t>
              </w:r>
              <w:r w:rsidR="00023328">
                <w:rPr>
                  <w:rFonts w:hint="eastAsia"/>
                </w:rPr>
                <w:t xml:space="preserve">protective mulch, etc. </w:t>
              </w:r>
              <w:r w:rsidR="00023328" w:rsidRPr="00EE0AC3">
                <w:rPr>
                  <w:rFonts w:hint="eastAsia"/>
                </w:rPr>
                <w:t>removed from the soil after use</w:t>
              </w:r>
              <w:r w:rsidR="00EE0AC3" w:rsidRPr="00EE0AC3">
                <w:rPr>
                  <w:rFonts w:hint="eastAsia"/>
                </w:rPr>
                <w:t>？</w:t>
              </w:r>
              <w:r w:rsidR="00EE0AC3" w:rsidRPr="00EE0AC3">
                <w:t xml:space="preserve">  </w:t>
              </w:r>
            </w:ins>
          </w:p>
          <w:p w14:paraId="79747CB0" w14:textId="50CDF723" w:rsidR="008B3AD2" w:rsidRDefault="0075573E">
            <w:pPr>
              <w:pStyle w:val="a5"/>
              <w:spacing w:line="400" w:lineRule="exact"/>
            </w:pPr>
            <w:ins w:id="696" w:author="Shao" w:date="2025-03-03T15:07:00Z" w16du:dateUtc="2025-03-03T07:07:00Z">
              <w:r w:rsidRPr="0011424B">
                <w:fldChar w:fldCharType="begin">
                  <w:ffData>
                    <w:name w:val="复选框型13"/>
                    <w:enabled/>
                    <w:calcOnExit w:val="0"/>
                    <w:checkBox>
                      <w:sizeAuto/>
                      <w:default w:val="0"/>
                    </w:checkBox>
                  </w:ffData>
                </w:fldChar>
              </w:r>
              <w:r w:rsidR="00EE0AC3" w:rsidRPr="0011424B">
                <w:instrText xml:space="preserve"> FORMCHECKBOX </w:instrText>
              </w:r>
              <w:r w:rsidRPr="0011424B">
                <w:fldChar w:fldCharType="separate"/>
              </w:r>
              <w:r w:rsidRPr="0011424B">
                <w:fldChar w:fldCharType="end"/>
              </w:r>
            </w:ins>
            <w:r w:rsidR="00EE0AC3" w:rsidRPr="00EE0AC3">
              <w:t xml:space="preserve"> </w:t>
            </w:r>
            <w:r w:rsidR="00EE0AC3" w:rsidRPr="00EE0AC3">
              <w:rPr>
                <w:rFonts w:hint="eastAsia"/>
              </w:rPr>
              <w:t>清除</w:t>
            </w:r>
            <w:ins w:id="697" w:author="Shao" w:date="2025-03-03T15:07:00Z" w16du:dateUtc="2025-03-03T07:07:00Z">
              <w:r w:rsidR="00EE0AC3" w:rsidRPr="00EE0AC3">
                <w:t>Remov</w:t>
              </w:r>
              <w:r w:rsidR="003A0467">
                <w:rPr>
                  <w:rFonts w:hint="eastAsia"/>
                </w:rPr>
                <w:t>e</w:t>
              </w:r>
            </w:ins>
            <w:r w:rsidR="00EE0AC3" w:rsidRPr="00EE0AC3">
              <w:t xml:space="preserve">   </w:t>
            </w:r>
            <w:r w:rsidRPr="0011424B">
              <w:fldChar w:fldCharType="begin">
                <w:ffData>
                  <w:name w:val="复选框型13"/>
                  <w:enabled/>
                  <w:calcOnExit w:val="0"/>
                  <w:checkBox>
                    <w:sizeAuto/>
                    <w:default w:val="0"/>
                  </w:checkBox>
                </w:ffData>
              </w:fldChar>
            </w:r>
            <w:r w:rsidR="00EE0AC3" w:rsidRPr="0011424B">
              <w:instrText xml:space="preserve"> FORMCHECKBOX </w:instrText>
            </w:r>
            <w:r w:rsidRPr="0011424B">
              <w:fldChar w:fldCharType="separate"/>
            </w:r>
            <w:r w:rsidRPr="0011424B">
              <w:fldChar w:fldCharType="end"/>
            </w:r>
            <w:r w:rsidR="00EE0AC3" w:rsidRPr="00EE0AC3">
              <w:rPr>
                <w:rFonts w:hint="eastAsia"/>
              </w:rPr>
              <w:t xml:space="preserve"> </w:t>
            </w:r>
            <w:r w:rsidR="00EE0AC3" w:rsidRPr="00EE0AC3">
              <w:rPr>
                <w:rFonts w:hint="eastAsia"/>
              </w:rPr>
              <w:t>不清除</w:t>
            </w:r>
            <w:r w:rsidR="00EE0AC3" w:rsidRPr="00EE0AC3">
              <w:t xml:space="preserve"> </w:t>
            </w:r>
            <w:ins w:id="698" w:author="Shao" w:date="2025-03-03T15:07:00Z" w16du:dateUtc="2025-03-03T07:07:00Z">
              <w:r w:rsidR="00EE0AC3" w:rsidRPr="00EE0AC3">
                <w:rPr>
                  <w:rFonts w:hint="eastAsia"/>
                </w:rPr>
                <w:t>No</w:t>
              </w:r>
            </w:ins>
            <w:r w:rsidR="00023328">
              <w:rPr>
                <w:rFonts w:hint="eastAsia"/>
              </w:rPr>
              <w:t>；</w:t>
            </w:r>
            <w:r w:rsidR="00EE0AC3" w:rsidRPr="00EE0AC3">
              <w:rPr>
                <w:rFonts w:hint="eastAsia"/>
              </w:rPr>
              <w:t>如清除，处理方法</w:t>
            </w:r>
            <w:ins w:id="699" w:author="Shao" w:date="2025-03-03T15:07:00Z" w16du:dateUtc="2025-03-03T07:07:00Z">
              <w:r w:rsidR="00DE4DAC" w:rsidRPr="00EE0AC3">
                <w:rPr>
                  <w:rFonts w:hint="eastAsia"/>
                </w:rPr>
                <w:t>If removed, disposal method</w:t>
              </w:r>
              <w:r w:rsidR="00DE4DAC" w:rsidRPr="00EE0AC3">
                <w:t>:</w:t>
              </w:r>
            </w:ins>
            <w:r w:rsidR="00DE4DAC" w:rsidRPr="00EE0AC3">
              <w:t xml:space="preserve"> </w:t>
            </w:r>
            <w:r w:rsidRPr="0011424B">
              <w:fldChar w:fldCharType="begin">
                <w:ffData>
                  <w:name w:val="复选框型13"/>
                  <w:enabled/>
                  <w:calcOnExit w:val="0"/>
                  <w:checkBox>
                    <w:sizeAuto/>
                    <w:default w:val="0"/>
                  </w:checkBox>
                </w:ffData>
              </w:fldChar>
            </w:r>
            <w:r w:rsidR="00DE4DAC" w:rsidRPr="0011424B">
              <w:instrText xml:space="preserve"> FORMCHECKBOX </w:instrText>
            </w:r>
            <w:r w:rsidRPr="0011424B">
              <w:fldChar w:fldCharType="separate"/>
            </w:r>
            <w:r w:rsidRPr="0011424B">
              <w:fldChar w:fldCharType="end"/>
            </w:r>
            <w:r w:rsidR="00DE4DAC" w:rsidRPr="00EE0AC3">
              <w:t xml:space="preserve"> </w:t>
            </w:r>
            <w:r w:rsidR="00EE0AC3" w:rsidRPr="00EE0AC3">
              <w:rPr>
                <w:rFonts w:hint="eastAsia"/>
              </w:rPr>
              <w:t>焚烧</w:t>
            </w:r>
            <w:ins w:id="700" w:author="Shao" w:date="2025-03-03T15:07:00Z" w16du:dateUtc="2025-03-03T07:07:00Z">
              <w:r w:rsidR="00DE4DAC" w:rsidRPr="00EE0AC3">
                <w:t>Incineration</w:t>
              </w:r>
            </w:ins>
            <w:r w:rsidR="00DE4DAC" w:rsidRPr="00EE0AC3">
              <w:t xml:space="preserve">   </w:t>
            </w:r>
            <w:r w:rsidRPr="0011424B">
              <w:fldChar w:fldCharType="begin">
                <w:ffData>
                  <w:name w:val="复选框型13"/>
                  <w:enabled/>
                  <w:calcOnExit w:val="0"/>
                  <w:checkBox>
                    <w:sizeAuto/>
                    <w:default w:val="0"/>
                  </w:checkBox>
                </w:ffData>
              </w:fldChar>
            </w:r>
            <w:r w:rsidR="00DE4DAC" w:rsidRPr="0011424B">
              <w:instrText xml:space="preserve"> FORMCHECKBOX </w:instrText>
            </w:r>
            <w:r w:rsidRPr="0011424B">
              <w:fldChar w:fldCharType="separate"/>
            </w:r>
            <w:r w:rsidRPr="0011424B">
              <w:fldChar w:fldCharType="end"/>
            </w:r>
            <w:r w:rsidR="00DE4DAC" w:rsidRPr="00EE0AC3">
              <w:rPr>
                <w:rFonts w:hint="eastAsia"/>
              </w:rPr>
              <w:t xml:space="preserve"> </w:t>
            </w:r>
            <w:r w:rsidR="00EE0AC3" w:rsidRPr="00EE0AC3">
              <w:rPr>
                <w:rFonts w:hint="eastAsia"/>
              </w:rPr>
              <w:t>收拾集中处理</w:t>
            </w:r>
            <w:ins w:id="701" w:author="Shao" w:date="2025-03-03T15:07:00Z" w16du:dateUtc="2025-03-03T07:07:00Z">
              <w:r w:rsidR="00DE4DAC" w:rsidRPr="00EE0AC3">
                <w:rPr>
                  <w:rFonts w:hint="eastAsia"/>
                </w:rPr>
                <w:t>Collect and centralize</w:t>
              </w:r>
            </w:ins>
          </w:p>
          <w:p w14:paraId="04E0731D" w14:textId="77777777" w:rsidR="0011424B" w:rsidRPr="0011424B" w:rsidRDefault="0011424B" w:rsidP="000B6B5A">
            <w:pPr>
              <w:pStyle w:val="a5"/>
              <w:spacing w:line="400" w:lineRule="exact"/>
            </w:pPr>
          </w:p>
        </w:tc>
      </w:tr>
      <w:tr w:rsidR="0098293A" w:rsidRPr="000B6B5A" w14:paraId="12D8A621" w14:textId="77777777" w:rsidTr="002D13CD">
        <w:trPr>
          <w:jc w:val="center"/>
          <w:trPrChange w:id="702" w:author="Shao" w:date="2025-03-03T15:07:00Z" w16du:dateUtc="2025-03-03T07:07:00Z">
            <w:trPr>
              <w:gridAfter w:val="0"/>
              <w:jc w:val="center"/>
            </w:trPr>
          </w:trPrChange>
        </w:trPr>
        <w:tc>
          <w:tcPr>
            <w:tcW w:w="10726" w:type="dxa"/>
            <w:gridSpan w:val="18"/>
            <w:shd w:val="clear" w:color="auto" w:fill="F2F2F2"/>
            <w:tcPrChange w:id="703" w:author="Shao" w:date="2025-03-03T15:07:00Z" w16du:dateUtc="2025-03-03T07:07:00Z">
              <w:tcPr>
                <w:tcW w:w="10404" w:type="dxa"/>
                <w:gridSpan w:val="29"/>
                <w:shd w:val="clear" w:color="auto" w:fill="F2F2F2"/>
              </w:tcPr>
            </w:tcPrChange>
          </w:tcPr>
          <w:p w14:paraId="232D45E3" w14:textId="77777777" w:rsidR="00B63DE6" w:rsidRPr="00D20746" w:rsidRDefault="00B63DE6" w:rsidP="00B63DE6">
            <w:pPr>
              <w:spacing w:line="360" w:lineRule="exact"/>
              <w:rPr>
                <w:b/>
              </w:rPr>
            </w:pPr>
            <w:r w:rsidRPr="00D20746">
              <w:rPr>
                <w:rFonts w:hint="eastAsia"/>
                <w:b/>
              </w:rPr>
              <w:t>仅限检查员填写：</w:t>
            </w:r>
            <w:ins w:id="704" w:author="Shao" w:date="2025-03-03T15:07:00Z" w16du:dateUtc="2025-03-03T07:07:00Z">
              <w:r>
                <w:rPr>
                  <w:rFonts w:hint="eastAsia"/>
                  <w:b/>
                </w:rPr>
                <w:t>Inspectors only</w:t>
              </w:r>
              <w:r w:rsidRPr="00D20746">
                <w:rPr>
                  <w:rFonts w:hint="eastAsia"/>
                  <w:b/>
                </w:rPr>
                <w:t>:</w:t>
              </w:r>
            </w:ins>
          </w:p>
          <w:p w14:paraId="1ADED35C" w14:textId="77777777" w:rsidR="00B63DE6" w:rsidRDefault="00B63DE6" w:rsidP="00B63DE6">
            <w:pPr>
              <w:spacing w:line="360" w:lineRule="exact"/>
              <w:rPr>
                <w:b/>
              </w:rPr>
            </w:pPr>
            <w:r w:rsidRPr="00D20746">
              <w:rPr>
                <w:rFonts w:hint="eastAsia"/>
                <w:b/>
              </w:rPr>
              <w:t>现场检查是否与以上描述的情况一致？</w:t>
            </w:r>
            <w:ins w:id="705" w:author="Shao" w:date="2025-03-03T15:07:00Z" w16du:dateUtc="2025-03-03T07:07:00Z">
              <w:r>
                <w:rPr>
                  <w:rFonts w:hint="eastAsia"/>
                  <w:b/>
                </w:rPr>
                <w:t>Is the on-site inspection consistent</w:t>
              </w:r>
              <w:r w:rsidRPr="00D20746">
                <w:rPr>
                  <w:rFonts w:hint="eastAsia"/>
                  <w:b/>
                </w:rPr>
                <w:t xml:space="preserve"> with the above description? </w:t>
              </w:r>
            </w:ins>
          </w:p>
          <w:p w14:paraId="715F253E" w14:textId="77777777" w:rsidR="00B63DE6" w:rsidRDefault="00B63DE6" w:rsidP="00B63DE6">
            <w:pPr>
              <w:spacing w:line="360" w:lineRule="exact"/>
              <w:rPr>
                <w:b/>
              </w:rPr>
            </w:pPr>
            <w:r w:rsidRPr="00D20746">
              <w:rPr>
                <w:b/>
                <w:bCs/>
              </w:rPr>
              <w:fldChar w:fldCharType="begin">
                <w:ffData>
                  <w:name w:val="复选框型6"/>
                  <w:enabled/>
                  <w:calcOnExit w:val="0"/>
                  <w:checkBox>
                    <w:sizeAuto/>
                    <w:default w:val="0"/>
                  </w:checkBox>
                </w:ffData>
              </w:fldChar>
            </w:r>
            <w:r w:rsidRPr="00D20746">
              <w:rPr>
                <w:b/>
                <w:bCs/>
              </w:rPr>
              <w:instrText xml:space="preserve"> FORMCHECKBOX </w:instrText>
            </w:r>
            <w:r w:rsidRPr="00D20746">
              <w:rPr>
                <w:b/>
                <w:bCs/>
              </w:rPr>
            </w:r>
            <w:r w:rsidRPr="00D20746">
              <w:rPr>
                <w:b/>
                <w:bCs/>
              </w:rPr>
              <w:fldChar w:fldCharType="separate"/>
            </w:r>
            <w:r w:rsidRPr="00D20746">
              <w:rPr>
                <w:b/>
              </w:rPr>
              <w:fldChar w:fldCharType="end"/>
            </w:r>
            <w:r w:rsidRPr="00D20746">
              <w:rPr>
                <w:rFonts w:hint="eastAsia"/>
                <w:b/>
              </w:rPr>
              <w:t>是</w:t>
            </w:r>
            <w:ins w:id="706" w:author="Shao" w:date="2025-03-03T15:07:00Z" w16du:dateUtc="2025-03-03T07:07:00Z">
              <w:r w:rsidRPr="00D20746">
                <w:rPr>
                  <w:rFonts w:hint="eastAsia"/>
                  <w:b/>
                </w:rPr>
                <w:t>Yes</w:t>
              </w:r>
            </w:ins>
            <w:r>
              <w:rPr>
                <w:rFonts w:hint="eastAsia"/>
                <w:b/>
              </w:rPr>
              <w:t xml:space="preserve"> </w:t>
            </w:r>
            <w:r w:rsidRPr="00D20746">
              <w:rPr>
                <w:b/>
                <w:bCs/>
              </w:rPr>
              <w:fldChar w:fldCharType="begin">
                <w:ffData>
                  <w:name w:val="复选框型6"/>
                  <w:enabled/>
                  <w:calcOnExit w:val="0"/>
                  <w:checkBox>
                    <w:sizeAuto/>
                    <w:default w:val="0"/>
                  </w:checkBox>
                </w:ffData>
              </w:fldChar>
            </w:r>
            <w:r w:rsidRPr="00D20746">
              <w:rPr>
                <w:b/>
                <w:bCs/>
              </w:rPr>
              <w:instrText xml:space="preserve"> FORMCHECKBOX </w:instrText>
            </w:r>
            <w:r w:rsidRPr="00D20746">
              <w:rPr>
                <w:b/>
                <w:bCs/>
              </w:rPr>
            </w:r>
            <w:r w:rsidRPr="00D20746">
              <w:rPr>
                <w:b/>
                <w:bCs/>
              </w:rPr>
              <w:fldChar w:fldCharType="separate"/>
            </w:r>
            <w:r w:rsidRPr="00D20746">
              <w:rPr>
                <w:b/>
              </w:rPr>
              <w:fldChar w:fldCharType="end"/>
            </w:r>
            <w:r w:rsidRPr="00D20746">
              <w:rPr>
                <w:rFonts w:hint="eastAsia"/>
                <w:b/>
              </w:rPr>
              <w:t>否</w:t>
            </w:r>
            <w:ins w:id="707" w:author="Shao" w:date="2025-03-03T15:07:00Z" w16du:dateUtc="2025-03-03T07:07:00Z">
              <w:r w:rsidRPr="00D20746">
                <w:rPr>
                  <w:rFonts w:hint="eastAsia"/>
                  <w:b/>
                </w:rPr>
                <w:t>No</w:t>
              </w:r>
            </w:ins>
            <w:r>
              <w:rPr>
                <w:rFonts w:hint="eastAsia"/>
                <w:b/>
              </w:rPr>
              <w:t xml:space="preserve"> </w:t>
            </w:r>
            <w:r w:rsidRPr="00D20746">
              <w:rPr>
                <w:b/>
                <w:bCs/>
              </w:rPr>
              <w:fldChar w:fldCharType="begin">
                <w:ffData>
                  <w:name w:val="复选框型6"/>
                  <w:enabled/>
                  <w:calcOnExit w:val="0"/>
                  <w:checkBox>
                    <w:sizeAuto/>
                    <w:default w:val="0"/>
                  </w:checkBox>
                </w:ffData>
              </w:fldChar>
            </w:r>
            <w:r w:rsidRPr="00D20746">
              <w:rPr>
                <w:b/>
                <w:bCs/>
              </w:rPr>
              <w:instrText xml:space="preserve"> FORMCHECKBOX </w:instrText>
            </w:r>
            <w:r w:rsidRPr="00D20746">
              <w:rPr>
                <w:b/>
                <w:bCs/>
              </w:rPr>
            </w:r>
            <w:r w:rsidRPr="00D20746">
              <w:rPr>
                <w:b/>
                <w:bCs/>
              </w:rPr>
              <w:fldChar w:fldCharType="separate"/>
            </w:r>
            <w:r w:rsidRPr="00D20746">
              <w:rPr>
                <w:b/>
              </w:rPr>
              <w:fldChar w:fldCharType="end"/>
            </w:r>
            <w:r w:rsidRPr="00D20746">
              <w:rPr>
                <w:b/>
              </w:rPr>
              <w:t>无关</w:t>
            </w:r>
            <w:ins w:id="708" w:author="Shao" w:date="2025-03-03T15:07:00Z" w16du:dateUtc="2025-03-03T07:07:00Z">
              <w:r>
                <w:rPr>
                  <w:rFonts w:hint="eastAsia"/>
                  <w:b/>
                </w:rPr>
                <w:t>N/A</w:t>
              </w:r>
              <w:r w:rsidRPr="00D20746">
                <w:rPr>
                  <w:rFonts w:hint="eastAsia"/>
                  <w:b/>
                </w:rPr>
                <w:t>.</w:t>
              </w:r>
            </w:ins>
          </w:p>
          <w:p w14:paraId="6A24BDE5" w14:textId="77777777" w:rsidR="00B63DE6" w:rsidRDefault="00B63DE6" w:rsidP="00B63DE6">
            <w:pPr>
              <w:spacing w:line="360" w:lineRule="exact"/>
              <w:rPr>
                <w:ins w:id="709" w:author="Shao" w:date="2025-03-03T15:07:00Z" w16du:dateUtc="2025-03-03T07:07:00Z"/>
                <w:b/>
              </w:rPr>
            </w:pPr>
            <w:r w:rsidRPr="00D20746">
              <w:rPr>
                <w:rFonts w:hint="eastAsia"/>
                <w:b/>
              </w:rPr>
              <w:t>检查记录：</w:t>
            </w:r>
            <w:ins w:id="710" w:author="Shao" w:date="2025-03-03T15:07:00Z" w16du:dateUtc="2025-03-03T07:07:00Z">
              <w:r w:rsidRPr="00D20746">
                <w:rPr>
                  <w:rFonts w:hint="eastAsia"/>
                  <w:b/>
                </w:rPr>
                <w:t>Inspection records:</w:t>
              </w:r>
            </w:ins>
          </w:p>
          <w:p w14:paraId="2228D0A2" w14:textId="77777777" w:rsidR="0098293A" w:rsidRPr="000B6B5A" w:rsidRDefault="0098293A" w:rsidP="00554909">
            <w:pPr>
              <w:spacing w:line="360" w:lineRule="exact"/>
              <w:rPr>
                <w:b/>
              </w:rPr>
            </w:pPr>
          </w:p>
        </w:tc>
      </w:tr>
      <w:tr w:rsidR="0011424B" w:rsidRPr="0011424B" w14:paraId="28B0A244" w14:textId="77777777" w:rsidTr="002D13CD">
        <w:trPr>
          <w:trHeight w:val="456"/>
          <w:jc w:val="center"/>
          <w:trPrChange w:id="711" w:author="Shao" w:date="2025-03-03T15:07:00Z" w16du:dateUtc="2025-03-03T07:07:00Z">
            <w:trPr>
              <w:gridAfter w:val="0"/>
              <w:trHeight w:val="456"/>
              <w:jc w:val="center"/>
            </w:trPr>
          </w:trPrChange>
        </w:trPr>
        <w:tc>
          <w:tcPr>
            <w:tcW w:w="10726" w:type="dxa"/>
            <w:gridSpan w:val="18"/>
            <w:tcPrChange w:id="712" w:author="Shao" w:date="2025-03-03T15:07:00Z" w16du:dateUtc="2025-03-03T07:07:00Z">
              <w:tcPr>
                <w:tcW w:w="10404" w:type="dxa"/>
                <w:gridSpan w:val="29"/>
              </w:tcPr>
            </w:tcPrChange>
          </w:tcPr>
          <w:p w14:paraId="1C69FA36" w14:textId="3F5E4CE3" w:rsidR="008B3AD2" w:rsidRDefault="00FD3890">
            <w:pPr>
              <w:spacing w:line="360" w:lineRule="exact"/>
              <w:rPr>
                <w:b/>
                <w:bCs/>
              </w:rPr>
            </w:pPr>
            <w:r w:rsidRPr="000B6B5A">
              <w:rPr>
                <w:rFonts w:hint="eastAsia"/>
                <w:b/>
                <w:bCs/>
              </w:rPr>
              <w:t>3.</w:t>
            </w:r>
            <w:r w:rsidR="00D36225">
              <w:rPr>
                <w:rFonts w:hint="eastAsia"/>
                <w:b/>
                <w:bCs/>
              </w:rPr>
              <w:t>9</w:t>
            </w:r>
            <w:r w:rsidR="00301FA7" w:rsidRPr="000B6B5A">
              <w:rPr>
                <w:rFonts w:hint="eastAsia"/>
                <w:b/>
                <w:bCs/>
              </w:rPr>
              <w:t>水土保持和生物多样性保护</w:t>
            </w:r>
            <w:ins w:id="713" w:author="Shao" w:date="2025-03-03T15:07:00Z" w16du:dateUtc="2025-03-03T07:07:00Z">
              <w:r w:rsidR="00301FA7" w:rsidRPr="000B6B5A">
                <w:rPr>
                  <w:rFonts w:hint="eastAsia"/>
                  <w:b/>
                  <w:bCs/>
                </w:rPr>
                <w:t>Soil and Water Conservation and Biodiversity Protection</w:t>
              </w:r>
            </w:ins>
          </w:p>
        </w:tc>
      </w:tr>
      <w:tr w:rsidR="00C84724" w:rsidRPr="0011424B" w14:paraId="68E4B1C5" w14:textId="77777777" w:rsidTr="002D13CD">
        <w:trPr>
          <w:trHeight w:val="3852"/>
          <w:jc w:val="center"/>
          <w:trPrChange w:id="714" w:author="Shao" w:date="2025-03-03T15:07:00Z" w16du:dateUtc="2025-03-03T07:07:00Z">
            <w:trPr>
              <w:gridAfter w:val="0"/>
              <w:trHeight w:val="3852"/>
              <w:jc w:val="center"/>
            </w:trPr>
          </w:trPrChange>
        </w:trPr>
        <w:tc>
          <w:tcPr>
            <w:tcW w:w="10726" w:type="dxa"/>
            <w:gridSpan w:val="18"/>
            <w:tcPrChange w:id="715" w:author="Shao" w:date="2025-03-03T15:07:00Z" w16du:dateUtc="2025-03-03T07:07:00Z">
              <w:tcPr>
                <w:tcW w:w="10404" w:type="dxa"/>
                <w:gridSpan w:val="29"/>
              </w:tcPr>
            </w:tcPrChange>
          </w:tcPr>
          <w:p w14:paraId="6436793A" w14:textId="77777777" w:rsidR="00C84724" w:rsidRPr="000B6B5A" w:rsidRDefault="00015B3C" w:rsidP="000B6B5A">
            <w:pPr>
              <w:spacing w:line="300" w:lineRule="auto"/>
              <w:rPr>
                <w:del w:id="716" w:author="Shao" w:date="2025-03-03T15:07:00Z" w16du:dateUtc="2025-03-03T07:07:00Z"/>
                <w:rFonts w:hAnsi="宋体" w:hint="eastAsia"/>
              </w:rPr>
            </w:pPr>
            <w:del w:id="717" w:author="Shao" w:date="2025-03-03T15:07:00Z" w16du:dateUtc="2025-03-03T07:07:00Z">
              <w:r>
                <w:rPr>
                  <w:rFonts w:hint="eastAsia"/>
                  <w:bCs/>
                </w:rPr>
                <w:lastRenderedPageBreak/>
                <w:delText>3.</w:delText>
              </w:r>
              <w:r w:rsidR="00D36225">
                <w:rPr>
                  <w:rFonts w:hint="eastAsia"/>
                  <w:bCs/>
                </w:rPr>
                <w:delText>9</w:delText>
              </w:r>
              <w:r w:rsidR="00C84724" w:rsidRPr="00303C54">
                <w:rPr>
                  <w:rFonts w:hAnsi="宋体" w:hint="eastAsia"/>
                </w:rPr>
                <w:delText>.</w:delText>
              </w:r>
              <w:r w:rsidR="00C84724" w:rsidRPr="000B6B5A">
                <w:rPr>
                  <w:rFonts w:hAnsi="宋体" w:hint="eastAsia"/>
                </w:rPr>
                <w:delText xml:space="preserve">1 </w:delText>
              </w:r>
              <w:r w:rsidR="00C84724" w:rsidRPr="00024C7C">
                <w:rPr>
                  <w:rFonts w:hint="eastAsia"/>
                </w:rPr>
                <w:delText>使用了哪些</w:delText>
              </w:r>
              <w:r w:rsidR="00C84724">
                <w:rPr>
                  <w:rFonts w:hint="eastAsia"/>
                </w:rPr>
                <w:delText>水土</w:delText>
              </w:r>
              <w:r w:rsidR="00C84724" w:rsidRPr="00024C7C">
                <w:rPr>
                  <w:rFonts w:hint="eastAsia"/>
                </w:rPr>
                <w:delText>资源保护措施？</w:delText>
              </w:r>
              <w:r w:rsidR="00C84724" w:rsidRPr="00024C7C">
                <w:rPr>
                  <w:rFonts w:hint="eastAsia"/>
                </w:rPr>
                <w:delText xml:space="preserve"> </w:delText>
              </w:r>
            </w:del>
          </w:p>
          <w:p w14:paraId="1B4DCA78" w14:textId="23E6F731" w:rsidR="008B3AD2" w:rsidRPr="003A0467" w:rsidRDefault="00DE4DAC" w:rsidP="003A0467">
            <w:pPr>
              <w:spacing w:line="340" w:lineRule="exact"/>
              <w:rPr>
                <w:ins w:id="718" w:author="Shao" w:date="2025-03-03T15:07:00Z" w16du:dateUtc="2025-03-03T07:07:00Z"/>
              </w:rPr>
            </w:pPr>
            <w:ins w:id="719" w:author="Shao" w:date="2025-03-03T15:07:00Z" w16du:dateUtc="2025-03-03T07:07:00Z">
              <w:r w:rsidRPr="003A0467">
                <w:rPr>
                  <w:rFonts w:hint="eastAsia"/>
                </w:rPr>
                <w:t>3.</w:t>
              </w:r>
              <w:r w:rsidR="00C84724" w:rsidRPr="003A0467">
                <w:rPr>
                  <w:rFonts w:hint="eastAsia"/>
                </w:rPr>
                <w:t xml:space="preserve"> 9.1 </w:t>
              </w:r>
              <w:r w:rsidR="00C84724" w:rsidRPr="00024C7C">
                <w:rPr>
                  <w:rFonts w:hint="eastAsia"/>
                </w:rPr>
                <w:t xml:space="preserve">What </w:t>
              </w:r>
              <w:r w:rsidR="00C84724">
                <w:rPr>
                  <w:rFonts w:hint="eastAsia"/>
                </w:rPr>
                <w:t xml:space="preserve">soil and water </w:t>
              </w:r>
              <w:r w:rsidR="00C84724" w:rsidRPr="00024C7C">
                <w:rPr>
                  <w:rFonts w:hint="eastAsia"/>
                </w:rPr>
                <w:t>resource conservation measures are used?</w:t>
              </w:r>
            </w:ins>
          </w:p>
          <w:p w14:paraId="4832723E" w14:textId="36DD687E" w:rsidR="00023328" w:rsidRDefault="0075573E" w:rsidP="003A0467">
            <w:pPr>
              <w:spacing w:line="340" w:lineRule="exact"/>
            </w:pPr>
            <w:r w:rsidRPr="00EA7180">
              <w:fldChar w:fldCharType="begin">
                <w:ffData>
                  <w:name w:val="复选框型13"/>
                  <w:enabled/>
                  <w:calcOnExit w:val="0"/>
                  <w:checkBox>
                    <w:sizeAuto/>
                    <w:default w:val="0"/>
                  </w:checkBox>
                </w:ffData>
              </w:fldChar>
            </w:r>
            <w:r w:rsidR="00DE4DAC" w:rsidRPr="00EA7180">
              <w:instrText xml:space="preserve"> FORMCHECKBOX </w:instrText>
            </w:r>
            <w:r w:rsidRPr="00EA7180">
              <w:fldChar w:fldCharType="separate"/>
            </w:r>
            <w:r w:rsidRPr="00EA7180">
              <w:fldChar w:fldCharType="end"/>
            </w:r>
            <w:r w:rsidR="00DE4DAC" w:rsidRPr="003A0467">
              <w:t xml:space="preserve"> </w:t>
            </w:r>
            <w:r w:rsidR="00C84724" w:rsidRPr="000B6B5A">
              <w:rPr>
                <w:rFonts w:ascii="宋体" w:hint="eastAsia"/>
              </w:rPr>
              <w:t>梯田</w:t>
            </w:r>
            <w:ins w:id="720" w:author="Shao" w:date="2025-03-03T15:07:00Z" w16du:dateUtc="2025-03-03T07:07:00Z">
              <w:r w:rsidR="00DE4DAC" w:rsidRPr="003A0467">
                <w:t>Terracing</w:t>
              </w:r>
            </w:ins>
            <w:r w:rsidR="00DE4DAC" w:rsidRPr="003A0467">
              <w:t xml:space="preserve">   </w:t>
            </w:r>
            <w:r w:rsidR="00DE4DAC" w:rsidRPr="003A0467">
              <w:rPr>
                <w:rPrChange w:id="721" w:author="Shao" w:date="2025-03-03T15:07:00Z" w16du:dateUtc="2025-03-03T07:07:00Z">
                  <w:rPr>
                    <w:rFonts w:ascii="宋体"/>
                  </w:rPr>
                </w:rPrChange>
              </w:rPr>
              <w:t xml:space="preserve">   </w:t>
            </w:r>
            <w:r w:rsidR="00023328">
              <w:rPr>
                <w:rFonts w:hint="eastAsia"/>
              </w:rPr>
              <w:t xml:space="preserve">            </w:t>
            </w:r>
            <w:r w:rsidR="00DE4DAC" w:rsidRPr="003A0467">
              <w:rPr>
                <w:rPrChange w:id="722" w:author="Shao" w:date="2025-03-03T15:07:00Z" w16du:dateUtc="2025-03-03T07:07:00Z">
                  <w:rPr>
                    <w:rFonts w:ascii="宋体"/>
                  </w:rPr>
                </w:rPrChange>
              </w:rPr>
              <w:t xml:space="preserve">  </w:t>
            </w:r>
            <w:r w:rsidRPr="00EA7180">
              <w:fldChar w:fldCharType="begin">
                <w:ffData>
                  <w:name w:val="复选框型13"/>
                  <w:enabled/>
                  <w:calcOnExit w:val="0"/>
                  <w:checkBox>
                    <w:sizeAuto/>
                    <w:default w:val="0"/>
                  </w:checkBox>
                </w:ffData>
              </w:fldChar>
            </w:r>
            <w:r w:rsidR="00DE4DAC" w:rsidRPr="00EA7180">
              <w:instrText xml:space="preserve"> FORMCHECKBOX </w:instrText>
            </w:r>
            <w:r w:rsidRPr="00EA7180">
              <w:fldChar w:fldCharType="separate"/>
            </w:r>
            <w:r w:rsidRPr="00EA7180">
              <w:fldChar w:fldCharType="end"/>
            </w:r>
            <w:r w:rsidR="00DE4DAC" w:rsidRPr="003A0467">
              <w:rPr>
                <w:rPrChange w:id="723" w:author="Shao" w:date="2025-03-03T15:07:00Z" w16du:dateUtc="2025-03-03T07:07:00Z">
                  <w:rPr>
                    <w:rFonts w:ascii="宋体"/>
                  </w:rPr>
                </w:rPrChange>
              </w:rPr>
              <w:t xml:space="preserve"> </w:t>
            </w:r>
            <w:r w:rsidR="00C84724" w:rsidRPr="000B6B5A">
              <w:rPr>
                <w:rFonts w:ascii="宋体" w:hint="eastAsia"/>
              </w:rPr>
              <w:t>等高耕作</w:t>
            </w:r>
            <w:r w:rsidR="00C84724" w:rsidRPr="00024C7C">
              <w:rPr>
                <w:rFonts w:hint="eastAsia"/>
              </w:rPr>
              <w:t xml:space="preserve"> </w:t>
            </w:r>
            <w:ins w:id="724" w:author="Shao" w:date="2025-03-03T15:07:00Z" w16du:dateUtc="2025-03-03T07:07:00Z">
              <w:r w:rsidR="00DE4DAC" w:rsidRPr="003A0467">
                <w:rPr>
                  <w:rFonts w:hint="eastAsia"/>
                </w:rPr>
                <w:t xml:space="preserve">Contour </w:t>
              </w:r>
              <w:r w:rsidR="00DE4DAC" w:rsidRPr="00024C7C">
                <w:t>tillage</w:t>
              </w:r>
            </w:ins>
            <w:r w:rsidR="00DE4DAC" w:rsidRPr="00024C7C">
              <w:t xml:space="preserve">       </w:t>
            </w:r>
            <w:r w:rsidRPr="00EA7180">
              <w:fldChar w:fldCharType="begin">
                <w:ffData>
                  <w:name w:val="复选框型13"/>
                  <w:enabled/>
                  <w:calcOnExit w:val="0"/>
                  <w:checkBox>
                    <w:sizeAuto/>
                    <w:default w:val="0"/>
                  </w:checkBox>
                </w:ffData>
              </w:fldChar>
            </w:r>
            <w:r w:rsidR="00DE4DAC" w:rsidRPr="00EA7180">
              <w:instrText xml:space="preserve"> FORMCHECKBOX </w:instrText>
            </w:r>
            <w:r w:rsidRPr="00EA7180">
              <w:fldChar w:fldCharType="separate"/>
            </w:r>
            <w:r w:rsidRPr="00EA7180">
              <w:fldChar w:fldCharType="end"/>
            </w:r>
            <w:r w:rsidR="00DE4DAC">
              <w:rPr>
                <w:rPrChange w:id="725" w:author="Shao" w:date="2025-03-03T15:07:00Z" w16du:dateUtc="2025-03-03T07:07:00Z">
                  <w:rPr>
                    <w:rFonts w:ascii="宋体"/>
                  </w:rPr>
                </w:rPrChange>
              </w:rPr>
              <w:t xml:space="preserve"> </w:t>
            </w:r>
            <w:r w:rsidR="00C84724" w:rsidRPr="000B6B5A">
              <w:rPr>
                <w:rFonts w:ascii="宋体" w:hint="eastAsia"/>
              </w:rPr>
              <w:t>条耕</w:t>
            </w:r>
            <w:ins w:id="726" w:author="Shao" w:date="2025-03-03T15:07:00Z" w16du:dateUtc="2025-03-03T07:07:00Z">
              <w:r w:rsidR="00DE4DAC">
                <w:rPr>
                  <w:rFonts w:hint="eastAsia"/>
                </w:rPr>
                <w:t>strip-till</w:t>
              </w:r>
            </w:ins>
            <w:r w:rsidR="00DE4DAC">
              <w:rPr>
                <w:rFonts w:hint="eastAsia"/>
              </w:rPr>
              <w:t xml:space="preserve">       </w:t>
            </w:r>
          </w:p>
          <w:p w14:paraId="125D272D" w14:textId="4204F244" w:rsidR="008B3AD2" w:rsidRPr="003A0467" w:rsidRDefault="0075573E" w:rsidP="00023328">
            <w:pPr>
              <w:spacing w:line="340" w:lineRule="exact"/>
              <w:rPr>
                <w:rPrChange w:id="727" w:author="Shao" w:date="2025-03-03T15:07:00Z" w16du:dateUtc="2025-03-03T07:07:00Z">
                  <w:rPr>
                    <w:rFonts w:ascii="宋体"/>
                  </w:rPr>
                </w:rPrChange>
              </w:rPr>
            </w:pPr>
            <w:r w:rsidRPr="00EA7180">
              <w:fldChar w:fldCharType="begin">
                <w:ffData>
                  <w:name w:val="复选框型13"/>
                  <w:enabled/>
                  <w:calcOnExit w:val="0"/>
                  <w:checkBox>
                    <w:sizeAuto/>
                    <w:default w:val="0"/>
                  </w:checkBox>
                </w:ffData>
              </w:fldChar>
            </w:r>
            <w:r w:rsidR="00DE4DAC" w:rsidRPr="00EA7180">
              <w:instrText xml:space="preserve"> FORMCHECKBOX </w:instrText>
            </w:r>
            <w:r w:rsidRPr="00EA7180">
              <w:fldChar w:fldCharType="separate"/>
            </w:r>
            <w:r w:rsidRPr="00EA7180">
              <w:fldChar w:fldCharType="end"/>
            </w:r>
            <w:r w:rsidR="00DE4DAC" w:rsidRPr="00024C7C">
              <w:t xml:space="preserve"> </w:t>
            </w:r>
            <w:r w:rsidR="00C84724" w:rsidRPr="000B6B5A">
              <w:rPr>
                <w:rFonts w:ascii="宋体" w:hint="eastAsia"/>
              </w:rPr>
              <w:t>套种/间作</w:t>
            </w:r>
            <w:ins w:id="728" w:author="Shao" w:date="2025-03-03T15:07:00Z" w16du:dateUtc="2025-03-03T07:07:00Z">
              <w:r w:rsidR="00DE4DAC" w:rsidRPr="00024C7C">
                <w:t>Combination/intercropping</w:t>
              </w:r>
            </w:ins>
            <w:r w:rsidR="00DE4DAC" w:rsidRPr="00024C7C">
              <w:t xml:space="preserve">       </w:t>
            </w:r>
            <w:r w:rsidRPr="00EA7180">
              <w:fldChar w:fldCharType="begin">
                <w:ffData>
                  <w:name w:val="复选框型13"/>
                  <w:enabled/>
                  <w:calcOnExit w:val="0"/>
                  <w:checkBox>
                    <w:sizeAuto/>
                    <w:default w:val="0"/>
                  </w:checkBox>
                </w:ffData>
              </w:fldChar>
            </w:r>
            <w:r w:rsidR="00DE4DAC" w:rsidRPr="00EA7180">
              <w:instrText xml:space="preserve"> FORMCHECKBOX </w:instrText>
            </w:r>
            <w:r w:rsidRPr="00EA7180">
              <w:fldChar w:fldCharType="separate"/>
            </w:r>
            <w:r w:rsidRPr="00EA7180">
              <w:fldChar w:fldCharType="end"/>
            </w:r>
            <w:r w:rsidR="00DE4DAC" w:rsidRPr="003A0467">
              <w:rPr>
                <w:rPrChange w:id="729" w:author="Shao" w:date="2025-03-03T15:07:00Z" w16du:dateUtc="2025-03-03T07:07:00Z">
                  <w:rPr>
                    <w:rFonts w:ascii="宋体"/>
                  </w:rPr>
                </w:rPrChange>
              </w:rPr>
              <w:t xml:space="preserve"> </w:t>
            </w:r>
            <w:r w:rsidR="00C84724" w:rsidRPr="000B6B5A">
              <w:rPr>
                <w:rFonts w:ascii="宋体" w:hint="eastAsia"/>
              </w:rPr>
              <w:t>冬季覆盖作物</w:t>
            </w:r>
            <w:ins w:id="730" w:author="Shao" w:date="2025-03-03T15:07:00Z" w16du:dateUtc="2025-03-03T07:07:00Z">
              <w:r w:rsidR="00DE4DAC" w:rsidRPr="003A0467">
                <w:rPr>
                  <w:rFonts w:hint="eastAsia"/>
                </w:rPr>
                <w:t>Winter cover crops</w:t>
              </w:r>
            </w:ins>
            <w:r w:rsidR="00DE4DAC" w:rsidRPr="003A0467">
              <w:rPr>
                <w:rFonts w:hint="eastAsia"/>
              </w:rPr>
              <w:t xml:space="preserve"> </w:t>
            </w:r>
            <w:r w:rsidR="00DE4DAC" w:rsidRPr="003A0467">
              <w:rPr>
                <w:rPrChange w:id="731" w:author="Shao" w:date="2025-03-03T15:07:00Z" w16du:dateUtc="2025-03-03T07:07:00Z">
                  <w:rPr>
                    <w:rFonts w:ascii="宋体"/>
                  </w:rPr>
                </w:rPrChange>
              </w:rPr>
              <w:t xml:space="preserve"> </w:t>
            </w:r>
          </w:p>
          <w:p w14:paraId="0AD2F248" w14:textId="0DCA9E02" w:rsidR="00023328" w:rsidRDefault="0075573E" w:rsidP="003A0467">
            <w:pPr>
              <w:spacing w:line="340" w:lineRule="exact"/>
            </w:pPr>
            <w:r w:rsidRPr="00EA7180">
              <w:fldChar w:fldCharType="begin">
                <w:ffData>
                  <w:name w:val="复选框型13"/>
                  <w:enabled/>
                  <w:calcOnExit w:val="0"/>
                  <w:checkBox>
                    <w:sizeAuto/>
                    <w:default w:val="0"/>
                  </w:checkBox>
                </w:ffData>
              </w:fldChar>
            </w:r>
            <w:r w:rsidR="00DE4DAC" w:rsidRPr="00EA7180">
              <w:instrText xml:space="preserve"> FORMCHECKBOX </w:instrText>
            </w:r>
            <w:r w:rsidRPr="00EA7180">
              <w:fldChar w:fldCharType="separate"/>
            </w:r>
            <w:r w:rsidRPr="00EA7180">
              <w:fldChar w:fldCharType="end"/>
            </w:r>
            <w:r w:rsidR="00DE4DAC" w:rsidRPr="003A0467">
              <w:rPr>
                <w:rFonts w:hint="eastAsia"/>
              </w:rPr>
              <w:t xml:space="preserve"> </w:t>
            </w:r>
            <w:r w:rsidR="00C84724" w:rsidRPr="000B6B5A">
              <w:rPr>
                <w:rFonts w:ascii="宋体" w:hint="eastAsia"/>
              </w:rPr>
              <w:t>少耕/免耕</w:t>
            </w:r>
            <w:ins w:id="732" w:author="Shao" w:date="2025-03-03T15:07:00Z" w16du:dateUtc="2025-03-03T07:07:00Z">
              <w:r w:rsidR="00DE4DAC" w:rsidRPr="003A0467">
                <w:rPr>
                  <w:rFonts w:hint="eastAsia"/>
                </w:rPr>
                <w:t xml:space="preserve">Less </w:t>
              </w:r>
              <w:r w:rsidR="00DE4DAC" w:rsidRPr="00024C7C">
                <w:t>tillage/no-till</w:t>
              </w:r>
            </w:ins>
            <w:r w:rsidR="00DE4DAC" w:rsidRPr="00024C7C">
              <w:t xml:space="preserve">   </w:t>
            </w:r>
            <w:r w:rsidR="00023328">
              <w:rPr>
                <w:rFonts w:hint="eastAsia"/>
              </w:rPr>
              <w:t xml:space="preserve">           </w:t>
            </w:r>
            <w:r w:rsidRPr="00EA7180">
              <w:fldChar w:fldCharType="begin">
                <w:ffData>
                  <w:name w:val="复选框型13"/>
                  <w:enabled/>
                  <w:calcOnExit w:val="0"/>
                  <w:checkBox>
                    <w:sizeAuto/>
                    <w:default w:val="0"/>
                  </w:checkBox>
                </w:ffData>
              </w:fldChar>
            </w:r>
            <w:r w:rsidR="00DE4DAC" w:rsidRPr="00EA7180">
              <w:instrText xml:space="preserve"> FORMCHECKBOX </w:instrText>
            </w:r>
            <w:r w:rsidRPr="00EA7180">
              <w:fldChar w:fldCharType="separate"/>
            </w:r>
            <w:r w:rsidRPr="00EA7180">
              <w:fldChar w:fldCharType="end"/>
            </w:r>
            <w:r w:rsidR="00DE4DAC" w:rsidRPr="003A0467">
              <w:rPr>
                <w:rFonts w:hint="eastAsia"/>
              </w:rPr>
              <w:t xml:space="preserve"> </w:t>
            </w:r>
            <w:r w:rsidR="00C84724" w:rsidRPr="000B6B5A">
              <w:rPr>
                <w:rFonts w:ascii="宋体" w:hint="eastAsia"/>
              </w:rPr>
              <w:t>永久性排灌水渠</w:t>
            </w:r>
            <w:ins w:id="733" w:author="Shao" w:date="2025-03-03T15:07:00Z" w16du:dateUtc="2025-03-03T07:07:00Z">
              <w:r w:rsidR="00DE4DAC" w:rsidRPr="003A0467">
                <w:rPr>
                  <w:rFonts w:hint="eastAsia"/>
                </w:rPr>
                <w:t>Permanent drainage and irrigation canals</w:t>
              </w:r>
            </w:ins>
            <w:r w:rsidR="00DE4DAC" w:rsidRPr="003A0467">
              <w:rPr>
                <w:rPrChange w:id="734" w:author="Shao" w:date="2025-03-03T15:07:00Z" w16du:dateUtc="2025-03-03T07:07:00Z">
                  <w:rPr>
                    <w:rFonts w:ascii="宋体"/>
                  </w:rPr>
                </w:rPrChange>
              </w:rPr>
              <w:t xml:space="preserve"> </w:t>
            </w:r>
          </w:p>
          <w:p w14:paraId="1AB4AB10" w14:textId="14FF102B" w:rsidR="008B3AD2" w:rsidRDefault="0075573E" w:rsidP="00023328">
            <w:pPr>
              <w:spacing w:line="340" w:lineRule="exact"/>
            </w:pPr>
            <w:r w:rsidRPr="00EA7180">
              <w:fldChar w:fldCharType="begin">
                <w:ffData>
                  <w:name w:val="复选框型13"/>
                  <w:enabled/>
                  <w:calcOnExit w:val="0"/>
                  <w:checkBox>
                    <w:sizeAuto/>
                    <w:default w:val="0"/>
                  </w:checkBox>
                </w:ffData>
              </w:fldChar>
            </w:r>
            <w:r w:rsidR="00DE4DAC" w:rsidRPr="00EA7180">
              <w:instrText xml:space="preserve"> FORMCHECKBOX </w:instrText>
            </w:r>
            <w:r w:rsidRPr="00EA7180">
              <w:fldChar w:fldCharType="separate"/>
            </w:r>
            <w:r w:rsidRPr="00EA7180">
              <w:fldChar w:fldCharType="end"/>
            </w:r>
            <w:r w:rsidR="00DE4DAC" w:rsidRPr="003A0467">
              <w:rPr>
                <w:rFonts w:hint="eastAsia"/>
              </w:rPr>
              <w:t xml:space="preserve"> </w:t>
            </w:r>
            <w:r w:rsidR="00C84724" w:rsidRPr="000B6B5A">
              <w:rPr>
                <w:rFonts w:ascii="宋体" w:hint="eastAsia"/>
              </w:rPr>
              <w:t>防风设施</w:t>
            </w:r>
            <w:ins w:id="735" w:author="Shao" w:date="2025-03-03T15:07:00Z" w16du:dateUtc="2025-03-03T07:07:00Z">
              <w:r w:rsidR="00DE4DAC" w:rsidRPr="003A0467">
                <w:rPr>
                  <w:rFonts w:hint="eastAsia"/>
                </w:rPr>
                <w:t>Wind protection facilities</w:t>
              </w:r>
            </w:ins>
            <w:r w:rsidR="00DE4DAC" w:rsidRPr="003A0467">
              <w:rPr>
                <w:rPrChange w:id="736" w:author="Shao" w:date="2025-03-03T15:07:00Z" w16du:dateUtc="2025-03-03T07:07:00Z">
                  <w:rPr>
                    <w:rFonts w:ascii="宋体"/>
                  </w:rPr>
                </w:rPrChange>
              </w:rPr>
              <w:t xml:space="preserve">    </w:t>
            </w:r>
            <w:r w:rsidRPr="00EA7180">
              <w:fldChar w:fldCharType="begin">
                <w:ffData>
                  <w:name w:val="复选框型13"/>
                  <w:enabled/>
                  <w:calcOnExit w:val="0"/>
                  <w:checkBox>
                    <w:sizeAuto/>
                    <w:default w:val="0"/>
                  </w:checkBox>
                </w:ffData>
              </w:fldChar>
            </w:r>
            <w:r w:rsidR="00DE4DAC" w:rsidRPr="00EA7180">
              <w:instrText xml:space="preserve"> FORMCHECKBOX </w:instrText>
            </w:r>
            <w:r w:rsidRPr="00EA7180">
              <w:fldChar w:fldCharType="separate"/>
            </w:r>
            <w:r w:rsidRPr="00EA7180">
              <w:fldChar w:fldCharType="end"/>
            </w:r>
            <w:r w:rsidR="00DE4DAC" w:rsidRPr="003A0467">
              <w:rPr>
                <w:rFonts w:hint="eastAsia"/>
              </w:rPr>
              <w:t xml:space="preserve"> </w:t>
            </w:r>
            <w:r w:rsidR="00C84724" w:rsidRPr="000B6B5A">
              <w:rPr>
                <w:rFonts w:ascii="宋体" w:hint="eastAsia"/>
              </w:rPr>
              <w:t>防火带</w:t>
            </w:r>
            <w:ins w:id="737" w:author="Shao" w:date="2025-03-03T15:07:00Z" w16du:dateUtc="2025-03-03T07:07:00Z">
              <w:r w:rsidR="00DE4DAC" w:rsidRPr="003A0467">
                <w:rPr>
                  <w:rFonts w:hint="eastAsia"/>
                </w:rPr>
                <w:t>Firebreaks</w:t>
              </w:r>
            </w:ins>
            <w:r w:rsidR="00DE4DAC" w:rsidRPr="003A0467">
              <w:rPr>
                <w:rFonts w:hint="eastAsia"/>
              </w:rPr>
              <w:t xml:space="preserve"> </w:t>
            </w:r>
            <w:r w:rsidR="00DE4DAC" w:rsidRPr="003A0467">
              <w:rPr>
                <w:rPrChange w:id="738" w:author="Shao" w:date="2025-03-03T15:07:00Z" w16du:dateUtc="2025-03-03T07:07:00Z">
                  <w:rPr>
                    <w:rFonts w:ascii="宋体"/>
                  </w:rPr>
                </w:rPrChange>
              </w:rPr>
              <w:t xml:space="preserve">         </w:t>
            </w:r>
            <w:r w:rsidRPr="00EA7180">
              <w:fldChar w:fldCharType="begin">
                <w:ffData>
                  <w:name w:val="复选框型13"/>
                  <w:enabled/>
                  <w:calcOnExit w:val="0"/>
                  <w:checkBox>
                    <w:sizeAuto/>
                    <w:default w:val="0"/>
                  </w:checkBox>
                </w:ffData>
              </w:fldChar>
            </w:r>
            <w:r w:rsidR="00DE4DAC" w:rsidRPr="00EA7180">
              <w:instrText xml:space="preserve"> FORMCHECKBOX </w:instrText>
            </w:r>
            <w:r w:rsidRPr="00EA7180">
              <w:fldChar w:fldCharType="separate"/>
            </w:r>
            <w:r w:rsidRPr="00EA7180">
              <w:fldChar w:fldCharType="end"/>
            </w:r>
            <w:r w:rsidR="00DE4DAC" w:rsidRPr="003A0467">
              <w:rPr>
                <w:rFonts w:hint="eastAsia"/>
              </w:rPr>
              <w:t xml:space="preserve"> </w:t>
            </w:r>
            <w:r w:rsidR="00C84724" w:rsidRPr="000B6B5A">
              <w:rPr>
                <w:rFonts w:ascii="宋体" w:hint="eastAsia"/>
              </w:rPr>
              <w:t>林带</w:t>
            </w:r>
            <w:ins w:id="739" w:author="Shao" w:date="2025-03-03T15:07:00Z" w16du:dateUtc="2025-03-03T07:07:00Z">
              <w:r w:rsidR="00DE4DAC" w:rsidRPr="003A0467">
                <w:rPr>
                  <w:rFonts w:hint="eastAsia"/>
                </w:rPr>
                <w:t xml:space="preserve">Forest </w:t>
              </w:r>
              <w:r w:rsidR="00DE4DAC" w:rsidRPr="00024C7C">
                <w:rPr>
                  <w:rFonts w:hint="eastAsia"/>
                </w:rPr>
                <w:t>belt</w:t>
              </w:r>
            </w:ins>
            <w:r w:rsidR="00DE4DAC" w:rsidRPr="00024C7C">
              <w:rPr>
                <w:rFonts w:hint="eastAsia"/>
              </w:rPr>
              <w:t xml:space="preserve"> </w:t>
            </w:r>
          </w:p>
          <w:p w14:paraId="0988D8DA" w14:textId="77E72B66" w:rsidR="00023328" w:rsidRDefault="0075573E" w:rsidP="00023328">
            <w:pPr>
              <w:spacing w:line="340" w:lineRule="exact"/>
            </w:pPr>
            <w:r w:rsidRPr="00EA7180">
              <w:fldChar w:fldCharType="begin">
                <w:ffData>
                  <w:name w:val="复选框型13"/>
                  <w:enabled/>
                  <w:calcOnExit w:val="0"/>
                  <w:checkBox>
                    <w:sizeAuto/>
                    <w:default w:val="0"/>
                  </w:checkBox>
                </w:ffData>
              </w:fldChar>
            </w:r>
            <w:r w:rsidR="00DE4DAC" w:rsidRPr="00EA7180">
              <w:instrText xml:space="preserve"> FORMCHECKBOX </w:instrText>
            </w:r>
            <w:r w:rsidRPr="00EA7180">
              <w:fldChar w:fldCharType="separate"/>
            </w:r>
            <w:r w:rsidRPr="00EA7180">
              <w:fldChar w:fldCharType="end"/>
            </w:r>
            <w:r w:rsidR="00DE4DAC" w:rsidRPr="003A0467">
              <w:rPr>
                <w:rFonts w:hint="eastAsia"/>
              </w:rPr>
              <w:t xml:space="preserve"> </w:t>
            </w:r>
            <w:r w:rsidR="00C84724" w:rsidRPr="000B6B5A">
              <w:rPr>
                <w:rFonts w:ascii="宋体" w:hint="eastAsia"/>
              </w:rPr>
              <w:t>澄清池</w:t>
            </w:r>
            <w:ins w:id="740" w:author="Shao" w:date="2025-03-03T15:07:00Z" w16du:dateUtc="2025-03-03T07:07:00Z">
              <w:r w:rsidR="00DE4DAC" w:rsidRPr="003A0467">
                <w:rPr>
                  <w:rFonts w:hint="eastAsia"/>
                </w:rPr>
                <w:t>Clarifiers</w:t>
              </w:r>
            </w:ins>
            <w:r w:rsidR="00DE4DAC" w:rsidRPr="003A0467">
              <w:rPr>
                <w:rPrChange w:id="741" w:author="Shao" w:date="2025-03-03T15:07:00Z" w16du:dateUtc="2025-03-03T07:07:00Z">
                  <w:rPr>
                    <w:rFonts w:ascii="宋体"/>
                  </w:rPr>
                </w:rPrChange>
              </w:rPr>
              <w:t xml:space="preserve">     </w:t>
            </w:r>
            <w:r w:rsidR="00023328">
              <w:rPr>
                <w:rFonts w:hint="eastAsia"/>
              </w:rPr>
              <w:t xml:space="preserve">                  </w:t>
            </w:r>
            <w:r w:rsidR="00DE4DAC" w:rsidRPr="003A0467">
              <w:rPr>
                <w:rPrChange w:id="742" w:author="Shao" w:date="2025-03-03T15:07:00Z" w16du:dateUtc="2025-03-03T07:07:00Z">
                  <w:rPr>
                    <w:rFonts w:ascii="宋体"/>
                  </w:rPr>
                </w:rPrChange>
              </w:rPr>
              <w:t xml:space="preserve"> </w:t>
            </w:r>
            <w:r w:rsidRPr="00EA7180">
              <w:fldChar w:fldCharType="begin">
                <w:ffData>
                  <w:name w:val="复选框型13"/>
                  <w:enabled/>
                  <w:calcOnExit w:val="0"/>
                  <w:checkBox>
                    <w:sizeAuto/>
                    <w:default w:val="0"/>
                  </w:checkBox>
                </w:ffData>
              </w:fldChar>
            </w:r>
            <w:r w:rsidR="00DE4DAC" w:rsidRPr="00EA7180">
              <w:instrText xml:space="preserve"> FORMCHECKBOX </w:instrText>
            </w:r>
            <w:r w:rsidRPr="00EA7180">
              <w:fldChar w:fldCharType="separate"/>
            </w:r>
            <w:r w:rsidRPr="00EA7180">
              <w:fldChar w:fldCharType="end"/>
            </w:r>
            <w:r w:rsidR="00DE4DAC" w:rsidRPr="003A0467">
              <w:rPr>
                <w:rFonts w:hint="eastAsia"/>
              </w:rPr>
              <w:t xml:space="preserve"> </w:t>
            </w:r>
            <w:r w:rsidR="00C84724" w:rsidRPr="000B6B5A">
              <w:rPr>
                <w:rFonts w:ascii="宋体" w:hint="eastAsia"/>
              </w:rPr>
              <w:t>岸线管理</w:t>
            </w:r>
            <w:ins w:id="743" w:author="Shao" w:date="2025-03-03T15:07:00Z" w16du:dateUtc="2025-03-03T07:07:00Z">
              <w:r w:rsidR="00DE4DAC" w:rsidRPr="003A0467">
                <w:rPr>
                  <w:rFonts w:hint="eastAsia"/>
                </w:rPr>
                <w:t xml:space="preserve">Shoreline </w:t>
              </w:r>
              <w:r w:rsidR="00DE4DAC">
                <w:rPr>
                  <w:rFonts w:hint="eastAsia"/>
                </w:rPr>
                <w:t>Management</w:t>
              </w:r>
            </w:ins>
            <w:r w:rsidR="00DE4DAC">
              <w:rPr>
                <w:rFonts w:hint="eastAsia"/>
              </w:rPr>
              <w:t xml:space="preserve">   </w:t>
            </w:r>
          </w:p>
          <w:p w14:paraId="00469738" w14:textId="47E078D8" w:rsidR="00023328" w:rsidRDefault="0075573E" w:rsidP="00023328">
            <w:pPr>
              <w:spacing w:line="340" w:lineRule="exact"/>
            </w:pPr>
            <w:r w:rsidRPr="00EA7180">
              <w:fldChar w:fldCharType="begin">
                <w:ffData>
                  <w:name w:val="复选框型13"/>
                  <w:enabled/>
                  <w:calcOnExit w:val="0"/>
                  <w:checkBox>
                    <w:sizeAuto/>
                    <w:default w:val="0"/>
                  </w:checkBox>
                </w:ffData>
              </w:fldChar>
            </w:r>
            <w:r w:rsidR="00DE4DAC" w:rsidRPr="00EA7180">
              <w:instrText xml:space="preserve"> FORMCHECKBOX </w:instrText>
            </w:r>
            <w:r w:rsidRPr="00EA7180">
              <w:fldChar w:fldCharType="separate"/>
            </w:r>
            <w:r w:rsidRPr="00EA7180">
              <w:fldChar w:fldCharType="end"/>
            </w:r>
            <w:r w:rsidR="00DE4DAC" w:rsidRPr="003A0467">
              <w:rPr>
                <w:rFonts w:hint="eastAsia"/>
              </w:rPr>
              <w:t xml:space="preserve"> </w:t>
            </w:r>
            <w:r w:rsidR="00C84724" w:rsidRPr="000B6B5A">
              <w:rPr>
                <w:rFonts w:ascii="宋体" w:hint="eastAsia"/>
              </w:rPr>
              <w:t>保护野生动植物栖息地</w:t>
            </w:r>
            <w:r w:rsidR="00C84724" w:rsidRPr="00024C7C">
              <w:rPr>
                <w:rFonts w:hint="eastAsia"/>
              </w:rPr>
              <w:t xml:space="preserve"> </w:t>
            </w:r>
            <w:r w:rsidR="00C84724" w:rsidRPr="000B6B5A">
              <w:rPr>
                <w:rFonts w:ascii="宋体" w:hint="eastAsia"/>
              </w:rPr>
              <w:t xml:space="preserve">   </w:t>
            </w:r>
            <w:ins w:id="744" w:author="Shao" w:date="2025-03-03T15:07:00Z" w16du:dateUtc="2025-03-03T07:07:00Z">
              <w:r w:rsidR="00DE4DAC" w:rsidRPr="003A0467">
                <w:rPr>
                  <w:rFonts w:hint="eastAsia"/>
                </w:rPr>
                <w:t>Protection of wildlife habitat</w:t>
              </w:r>
            </w:ins>
            <w:r w:rsidR="00DE4DAC" w:rsidRPr="003A0467">
              <w:rPr>
                <w:rPrChange w:id="745" w:author="Shao" w:date="2025-03-03T15:07:00Z" w16du:dateUtc="2025-03-03T07:07:00Z">
                  <w:rPr>
                    <w:rFonts w:ascii="宋体"/>
                  </w:rPr>
                </w:rPrChange>
              </w:rPr>
              <w:t xml:space="preserve"> </w:t>
            </w:r>
          </w:p>
          <w:p w14:paraId="201343C1" w14:textId="6A223838" w:rsidR="008B3AD2" w:rsidRDefault="0075573E" w:rsidP="00023328">
            <w:pPr>
              <w:spacing w:line="340" w:lineRule="exact"/>
              <w:jc w:val="left"/>
            </w:pPr>
            <w:r w:rsidRPr="00EA7180">
              <w:fldChar w:fldCharType="begin">
                <w:ffData>
                  <w:name w:val="复选框型13"/>
                  <w:enabled/>
                  <w:calcOnExit w:val="0"/>
                  <w:checkBox>
                    <w:sizeAuto/>
                    <w:default w:val="0"/>
                  </w:checkBox>
                </w:ffData>
              </w:fldChar>
            </w:r>
            <w:r w:rsidR="00DE4DAC" w:rsidRPr="00EA7180">
              <w:instrText xml:space="preserve"> FORMCHECKBOX </w:instrText>
            </w:r>
            <w:r w:rsidRPr="00EA7180">
              <w:fldChar w:fldCharType="separate"/>
            </w:r>
            <w:r w:rsidRPr="00EA7180">
              <w:fldChar w:fldCharType="end"/>
            </w:r>
            <w:r w:rsidR="00DE4DAC" w:rsidRPr="003A0467">
              <w:rPr>
                <w:rFonts w:hint="eastAsia"/>
              </w:rPr>
              <w:t xml:space="preserve"> </w:t>
            </w:r>
            <w:r w:rsidR="00C84724" w:rsidRPr="000B6B5A">
              <w:rPr>
                <w:rFonts w:ascii="宋体" w:hint="eastAsia"/>
              </w:rPr>
              <w:t>其他（请说明）：</w:t>
            </w:r>
            <w:ins w:id="746" w:author="Shao" w:date="2025-03-03T15:07:00Z" w16du:dateUtc="2025-03-03T07:07:00Z">
              <w:r w:rsidR="00DE4DAC" w:rsidRPr="003A0467">
                <w:rPr>
                  <w:rFonts w:hint="eastAsia"/>
                </w:rPr>
                <w:t>Other (please specify)</w:t>
              </w:r>
              <w:r w:rsidR="00DE4DAC" w:rsidRPr="00024C7C">
                <w:rPr>
                  <w:rFonts w:hint="eastAsia"/>
                </w:rPr>
                <w:t>:</w:t>
              </w:r>
            </w:ins>
            <w:r w:rsidR="00DE4DAC" w:rsidRPr="00024C7C">
              <w:rPr>
                <w:rFonts w:hint="eastAsia"/>
              </w:rPr>
              <w:t xml:space="preserve"> </w:t>
            </w:r>
            <w:r w:rsidR="00023328">
              <w:rPr>
                <w:rFonts w:hint="eastAsia"/>
              </w:rPr>
              <w:t>_____________________________</w:t>
            </w:r>
          </w:p>
          <w:p w14:paraId="1E1B0CC5" w14:textId="77777777" w:rsidR="00C84724" w:rsidRPr="003A0467" w:rsidRDefault="00C84724" w:rsidP="003A0467">
            <w:pPr>
              <w:spacing w:line="340" w:lineRule="exact"/>
              <w:rPr>
                <w:rPrChange w:id="747" w:author="Shao" w:date="2025-03-03T15:07:00Z" w16du:dateUtc="2025-03-03T07:07:00Z">
                  <w:rPr>
                    <w:color w:val="808080"/>
                    <w:u w:val="single"/>
                    <w:shd w:val="pct15" w:color="auto" w:fill="FFFFFF"/>
                  </w:rPr>
                </w:rPrChange>
              </w:rPr>
            </w:pPr>
          </w:p>
          <w:p w14:paraId="1ADB7C31" w14:textId="77777777" w:rsidR="00023328" w:rsidRDefault="00DE4DAC" w:rsidP="00023328">
            <w:pPr>
              <w:spacing w:line="340" w:lineRule="exact"/>
              <w:jc w:val="left"/>
            </w:pPr>
            <w:r w:rsidRPr="003A0467">
              <w:rPr>
                <w:rFonts w:hint="eastAsia"/>
              </w:rPr>
              <w:t>3.</w:t>
            </w:r>
            <w:del w:id="748" w:author="Shao" w:date="2025-03-03T15:07:00Z" w16du:dateUtc="2025-03-03T07:07:00Z">
              <w:r w:rsidR="00C84724" w:rsidRPr="003A0467">
                <w:rPr>
                  <w:rFonts w:hint="eastAsia"/>
                </w:rPr>
                <w:delText xml:space="preserve"> </w:delText>
              </w:r>
            </w:del>
            <w:r w:rsidR="00C84724" w:rsidRPr="003A0467">
              <w:rPr>
                <w:rFonts w:hint="eastAsia"/>
              </w:rPr>
              <w:t>9</w:t>
            </w:r>
            <w:r w:rsidR="00C84724" w:rsidRPr="003A0467">
              <w:rPr>
                <w:rFonts w:hint="eastAsia"/>
                <w:rPrChange w:id="749" w:author="Shao" w:date="2025-03-03T15:07:00Z" w16du:dateUtc="2025-03-03T07:07:00Z">
                  <w:rPr>
                    <w:rFonts w:hAnsi="宋体" w:hint="eastAsia"/>
                  </w:rPr>
                </w:rPrChange>
              </w:rPr>
              <w:t xml:space="preserve">.2 </w:t>
            </w:r>
            <w:ins w:id="750" w:author="Shao" w:date="2025-03-03T15:07:00Z" w16du:dateUtc="2025-03-03T07:07:00Z">
              <w:r w:rsidR="00C84724" w:rsidRPr="000B6B5A">
                <w:rPr>
                  <w:rFonts w:hAnsi="宋体" w:hint="eastAsia"/>
                </w:rPr>
                <w:t xml:space="preserve"> </w:t>
              </w:r>
              <w:r w:rsidR="00C84724" w:rsidRPr="000B6B5A">
                <w:rPr>
                  <w:rFonts w:hAnsi="宋体" w:hint="eastAsia"/>
                </w:rPr>
                <w:t>是否采取了有效的措施保护天敌和栖息地？</w:t>
              </w:r>
            </w:ins>
            <w:r w:rsidR="00023328" w:rsidRPr="003A0467">
              <w:rPr>
                <w:rFonts w:hint="eastAsia"/>
              </w:rPr>
              <w:t xml:space="preserve"> </w:t>
            </w:r>
            <w:ins w:id="751" w:author="Shao" w:date="2025-03-03T15:07:00Z" w16du:dateUtc="2025-03-03T07:07:00Z">
              <w:r w:rsidR="00C84724" w:rsidRPr="003A0467">
                <w:rPr>
                  <w:rFonts w:hint="eastAsia"/>
                </w:rPr>
                <w:t>Are effective measures taken to protect natural enemies and habitats?</w:t>
              </w:r>
            </w:ins>
          </w:p>
          <w:p w14:paraId="50211411" w14:textId="5EE03347" w:rsidR="008B3AD2" w:rsidRPr="003A0467" w:rsidRDefault="0075573E" w:rsidP="00023328">
            <w:pPr>
              <w:spacing w:line="340" w:lineRule="exact"/>
              <w:jc w:val="left"/>
              <w:rPr>
                <w:rFonts w:hint="eastAsia"/>
                <w:rPrChange w:id="752" w:author="Shao" w:date="2025-03-03T15:07:00Z" w16du:dateUtc="2025-03-03T07:07:00Z">
                  <w:rPr>
                    <w:rFonts w:hAnsi="宋体" w:hint="eastAsia"/>
                  </w:rPr>
                </w:rPrChange>
              </w:rPr>
            </w:pPr>
            <w:ins w:id="753" w:author="Shao" w:date="2025-03-03T15:07:00Z" w16du:dateUtc="2025-03-03T07:07:00Z">
              <w:r w:rsidRPr="00EA7180">
                <w:fldChar w:fldCharType="begin">
                  <w:ffData>
                    <w:name w:val="复选框型13"/>
                    <w:enabled/>
                    <w:calcOnExit w:val="0"/>
                    <w:checkBox>
                      <w:sizeAuto/>
                      <w:default w:val="0"/>
                    </w:checkBox>
                  </w:ffData>
                </w:fldChar>
              </w:r>
              <w:r w:rsidR="00C84724" w:rsidRPr="00EA7180">
                <w:instrText xml:space="preserve"> FORMCHECKBOX </w:instrText>
              </w:r>
              <w:r w:rsidRPr="00EA7180">
                <w:fldChar w:fldCharType="separate"/>
              </w:r>
              <w:r w:rsidRPr="00EA7180">
                <w:fldChar w:fldCharType="end"/>
              </w:r>
            </w:ins>
            <w:r w:rsidR="00C84724" w:rsidRPr="003A0467">
              <w:rPr>
                <w:rPrChange w:id="754" w:author="Shao" w:date="2025-03-03T15:07:00Z" w16du:dateUtc="2025-03-03T07:07:00Z">
                  <w:rPr>
                    <w:rFonts w:ascii="宋体"/>
                  </w:rPr>
                </w:rPrChange>
              </w:rPr>
              <w:t xml:space="preserve"> </w:t>
            </w:r>
            <w:r w:rsidR="00C84724" w:rsidRPr="000B6B5A">
              <w:rPr>
                <w:rFonts w:ascii="宋体" w:hint="eastAsia"/>
              </w:rPr>
              <w:t>是</w:t>
            </w:r>
            <w:ins w:id="755" w:author="Shao" w:date="2025-03-03T15:07:00Z" w16du:dateUtc="2025-03-03T07:07:00Z">
              <w:r w:rsidR="00C84724" w:rsidRPr="003A0467">
                <w:rPr>
                  <w:rFonts w:hint="eastAsia"/>
                </w:rPr>
                <w:t>Yes</w:t>
              </w:r>
            </w:ins>
            <w:r w:rsidR="00C84724" w:rsidRPr="003A0467">
              <w:rPr>
                <w:rPrChange w:id="756" w:author="Shao" w:date="2025-03-03T15:07:00Z" w16du:dateUtc="2025-03-03T07:07:00Z">
                  <w:rPr>
                    <w:rFonts w:ascii="宋体"/>
                  </w:rPr>
                </w:rPrChange>
              </w:rPr>
              <w:t xml:space="preserve">   </w:t>
            </w:r>
            <w:r w:rsidRPr="00EA7180">
              <w:fldChar w:fldCharType="begin">
                <w:ffData>
                  <w:name w:val="复选框型13"/>
                  <w:enabled/>
                  <w:calcOnExit w:val="0"/>
                  <w:checkBox>
                    <w:sizeAuto/>
                    <w:default w:val="0"/>
                  </w:checkBox>
                </w:ffData>
              </w:fldChar>
            </w:r>
            <w:r w:rsidR="00C84724" w:rsidRPr="00EA7180">
              <w:instrText xml:space="preserve"> FORMCHECKBOX </w:instrText>
            </w:r>
            <w:r w:rsidRPr="00EA7180">
              <w:fldChar w:fldCharType="separate"/>
            </w:r>
            <w:r w:rsidRPr="00EA7180">
              <w:fldChar w:fldCharType="end"/>
            </w:r>
            <w:r w:rsidR="00C84724" w:rsidRPr="000B6B5A">
              <w:rPr>
                <w:rFonts w:ascii="宋体" w:hint="eastAsia"/>
              </w:rPr>
              <w:t>否</w:t>
            </w:r>
            <w:ins w:id="757" w:author="Shao" w:date="2025-03-03T15:07:00Z" w16du:dateUtc="2025-03-03T07:07:00Z">
              <w:r w:rsidR="00C84724" w:rsidRPr="003A0467">
                <w:rPr>
                  <w:rFonts w:hint="eastAsia"/>
                </w:rPr>
                <w:t>No</w:t>
              </w:r>
            </w:ins>
            <w:r w:rsidR="00023328">
              <w:rPr>
                <w:rFonts w:hint="eastAsia"/>
              </w:rPr>
              <w:t>；</w:t>
            </w:r>
            <w:r w:rsidR="00C84724" w:rsidRPr="000B6B5A">
              <w:rPr>
                <w:rFonts w:hAnsi="宋体" w:hint="eastAsia"/>
              </w:rPr>
              <w:t>如是，请说明</w:t>
            </w:r>
            <w:ins w:id="758" w:author="Shao" w:date="2025-03-03T15:07:00Z" w16du:dateUtc="2025-03-03T07:07:00Z">
              <w:r w:rsidR="00DE4DAC" w:rsidRPr="003A0467">
                <w:rPr>
                  <w:rFonts w:hint="eastAsia"/>
                </w:rPr>
                <w:t>If yes, please specify</w:t>
              </w:r>
              <w:r w:rsidR="00FD3890" w:rsidRPr="003A0467">
                <w:rPr>
                  <w:rFonts w:hint="eastAsia"/>
                </w:rPr>
                <w:t>:</w:t>
              </w:r>
            </w:ins>
            <w:r w:rsidR="00FD3890" w:rsidRPr="00023328">
              <w:rPr>
                <w:rFonts w:hint="eastAsia"/>
                <w:u w:val="single"/>
                <w:rPrChange w:id="759" w:author="Shao" w:date="2025-03-03T15:07:00Z" w16du:dateUtc="2025-03-03T07:07:00Z">
                  <w:rPr>
                    <w:rFonts w:hAnsi="宋体" w:hint="eastAsia"/>
                    <w:u w:val="single"/>
                  </w:rPr>
                </w:rPrChange>
              </w:rPr>
              <w:t xml:space="preserve">  </w:t>
            </w:r>
            <w:r w:rsidR="00023328">
              <w:rPr>
                <w:rFonts w:hint="eastAsia"/>
                <w:u w:val="single"/>
              </w:rPr>
              <w:t xml:space="preserve">                         </w:t>
            </w:r>
            <w:r w:rsidR="00FD3890" w:rsidRPr="00023328">
              <w:rPr>
                <w:rFonts w:hint="eastAsia"/>
                <w:u w:val="single"/>
                <w:rPrChange w:id="760" w:author="Shao" w:date="2025-03-03T15:07:00Z" w16du:dateUtc="2025-03-03T07:07:00Z">
                  <w:rPr>
                    <w:rFonts w:hAnsi="宋体" w:hint="eastAsia"/>
                    <w:u w:val="single"/>
                  </w:rPr>
                </w:rPrChange>
              </w:rPr>
              <w:t xml:space="preserve"> </w:t>
            </w:r>
            <w:r w:rsidR="00FD3890" w:rsidRPr="00023328">
              <w:rPr>
                <w:rFonts w:hint="eastAsia"/>
                <w:rPrChange w:id="761" w:author="Shao" w:date="2025-03-03T15:07:00Z" w16du:dateUtc="2025-03-03T07:07:00Z">
                  <w:rPr>
                    <w:rFonts w:hAnsi="宋体" w:hint="eastAsia"/>
                    <w:u w:val="single"/>
                  </w:rPr>
                </w:rPrChange>
              </w:rPr>
              <w:t xml:space="preserve">    </w:t>
            </w:r>
            <w:r w:rsidR="00FD3890" w:rsidRPr="00023328">
              <w:rPr>
                <w:rFonts w:hint="eastAsia"/>
                <w:rPrChange w:id="762" w:author="Shao" w:date="2025-03-03T15:07:00Z" w16du:dateUtc="2025-03-03T07:07:00Z">
                  <w:rPr>
                    <w:rFonts w:hAnsi="宋体" w:hint="eastAsia"/>
                  </w:rPr>
                </w:rPrChange>
              </w:rPr>
              <w:t xml:space="preserve"> </w:t>
            </w:r>
          </w:p>
          <w:p w14:paraId="200BC092" w14:textId="77777777" w:rsidR="00C84724" w:rsidRPr="003A0467" w:rsidRDefault="00C84724" w:rsidP="003A0467">
            <w:pPr>
              <w:spacing w:line="340" w:lineRule="exact"/>
              <w:rPr>
                <w:rFonts w:hint="eastAsia"/>
                <w:rPrChange w:id="763" w:author="Shao" w:date="2025-03-03T15:07:00Z" w16du:dateUtc="2025-03-03T07:07:00Z">
                  <w:rPr>
                    <w:rFonts w:hAnsi="宋体" w:hint="eastAsia"/>
                  </w:rPr>
                </w:rPrChange>
              </w:rPr>
            </w:pPr>
          </w:p>
          <w:p w14:paraId="394CE859" w14:textId="77777777" w:rsidR="00023328" w:rsidRDefault="00DE4DAC" w:rsidP="003A0467">
            <w:pPr>
              <w:spacing w:line="340" w:lineRule="exact"/>
            </w:pPr>
            <w:r w:rsidRPr="003A0467">
              <w:rPr>
                <w:rFonts w:hint="eastAsia"/>
              </w:rPr>
              <w:t>3.</w:t>
            </w:r>
            <w:del w:id="764" w:author="Shao" w:date="2025-03-03T15:07:00Z" w16du:dateUtc="2025-03-03T07:07:00Z">
              <w:r w:rsidR="00C84724" w:rsidRPr="003A0467">
                <w:rPr>
                  <w:rFonts w:hint="eastAsia"/>
                </w:rPr>
                <w:delText xml:space="preserve"> </w:delText>
              </w:r>
            </w:del>
            <w:r w:rsidR="00C84724" w:rsidRPr="003A0467">
              <w:rPr>
                <w:rFonts w:hint="eastAsia"/>
              </w:rPr>
              <w:t>9</w:t>
            </w:r>
            <w:r w:rsidR="00C84724" w:rsidRPr="003A0467">
              <w:rPr>
                <w:rFonts w:hint="eastAsia"/>
                <w:rPrChange w:id="765" w:author="Shao" w:date="2025-03-03T15:07:00Z" w16du:dateUtc="2025-03-03T07:07:00Z">
                  <w:rPr>
                    <w:rFonts w:hAnsi="宋体" w:hint="eastAsia"/>
                  </w:rPr>
                </w:rPrChange>
              </w:rPr>
              <w:t>.3</w:t>
            </w:r>
            <w:ins w:id="766" w:author="Shao" w:date="2025-03-03T15:07:00Z" w16du:dateUtc="2025-03-03T07:07:00Z">
              <w:r w:rsidR="00C84724" w:rsidRPr="00F47949">
                <w:rPr>
                  <w:rFonts w:hint="eastAsia"/>
                </w:rPr>
                <w:t>作物收获后</w:t>
              </w:r>
              <w:r w:rsidR="00C84724" w:rsidRPr="00024C7C">
                <w:rPr>
                  <w:rFonts w:hint="eastAsia"/>
                </w:rPr>
                <w:t>焚烧作物</w:t>
              </w:r>
              <w:r w:rsidR="00C84724">
                <w:rPr>
                  <w:rFonts w:hint="eastAsia"/>
                </w:rPr>
                <w:t>秸秆</w:t>
              </w:r>
              <w:r w:rsidR="00C84724" w:rsidRPr="00024C7C">
                <w:rPr>
                  <w:rFonts w:hint="eastAsia"/>
                </w:rPr>
                <w:t>吗？</w:t>
              </w:r>
              <w:r w:rsidR="00C84724" w:rsidRPr="003A0467">
                <w:rPr>
                  <w:rFonts w:hint="eastAsia"/>
                </w:rPr>
                <w:t xml:space="preserve"> Do you </w:t>
              </w:r>
              <w:r w:rsidR="00C84724" w:rsidRPr="00024C7C">
                <w:rPr>
                  <w:rFonts w:hint="eastAsia"/>
                </w:rPr>
                <w:t xml:space="preserve">burn crop </w:t>
              </w:r>
              <w:r w:rsidR="00C84724">
                <w:rPr>
                  <w:rFonts w:hint="eastAsia"/>
                </w:rPr>
                <w:t xml:space="preserve">residues </w:t>
              </w:r>
              <w:r w:rsidR="00C84724" w:rsidRPr="00F47949">
                <w:rPr>
                  <w:rFonts w:hint="eastAsia"/>
                </w:rPr>
                <w:t>after crop harvest</w:t>
              </w:r>
              <w:r w:rsidR="00C84724" w:rsidRPr="00024C7C">
                <w:rPr>
                  <w:rFonts w:hint="eastAsia"/>
                </w:rPr>
                <w:t>?</w:t>
              </w:r>
            </w:ins>
          </w:p>
          <w:p w14:paraId="31487F1B" w14:textId="4E309171" w:rsidR="008B3AD2" w:rsidRPr="003A0467" w:rsidRDefault="0075573E" w:rsidP="003A0467">
            <w:pPr>
              <w:spacing w:line="340" w:lineRule="exact"/>
              <w:rPr>
                <w:ins w:id="767" w:author="Shao" w:date="2025-03-03T15:07:00Z" w16du:dateUtc="2025-03-03T07:07:00Z"/>
                <w:u w:val="single"/>
              </w:rPr>
            </w:pPr>
            <w:ins w:id="768" w:author="Shao" w:date="2025-03-03T15:07:00Z" w16du:dateUtc="2025-03-03T07:07:00Z">
              <w:r w:rsidRPr="00EA7180">
                <w:fldChar w:fldCharType="begin">
                  <w:ffData>
                    <w:name w:val="复选框型13"/>
                    <w:enabled/>
                    <w:calcOnExit w:val="0"/>
                    <w:checkBox>
                      <w:sizeAuto/>
                      <w:default w:val="0"/>
                    </w:checkBox>
                  </w:ffData>
                </w:fldChar>
              </w:r>
              <w:r w:rsidR="00C84724" w:rsidRPr="00EA7180">
                <w:instrText xml:space="preserve"> FORMCHECKBOX </w:instrText>
              </w:r>
              <w:r w:rsidRPr="00EA7180">
                <w:fldChar w:fldCharType="separate"/>
              </w:r>
              <w:r w:rsidRPr="00EA7180">
                <w:fldChar w:fldCharType="end"/>
              </w:r>
            </w:ins>
            <w:r w:rsidR="00C84724" w:rsidRPr="003A0467">
              <w:rPr>
                <w:rPrChange w:id="769" w:author="Shao" w:date="2025-03-03T15:07:00Z" w16du:dateUtc="2025-03-03T07:07:00Z">
                  <w:rPr>
                    <w:rFonts w:ascii="宋体"/>
                  </w:rPr>
                </w:rPrChange>
              </w:rPr>
              <w:t xml:space="preserve"> </w:t>
            </w:r>
            <w:r w:rsidR="00C84724" w:rsidRPr="000B6B5A">
              <w:rPr>
                <w:rFonts w:ascii="宋体" w:hint="eastAsia"/>
              </w:rPr>
              <w:t>是</w:t>
            </w:r>
            <w:ins w:id="770" w:author="Shao" w:date="2025-03-03T15:07:00Z" w16du:dateUtc="2025-03-03T07:07:00Z">
              <w:r w:rsidR="00C84724" w:rsidRPr="003A0467">
                <w:rPr>
                  <w:rFonts w:hint="eastAsia"/>
                </w:rPr>
                <w:t>Yes</w:t>
              </w:r>
            </w:ins>
            <w:r w:rsidR="00C84724" w:rsidRPr="003A0467">
              <w:rPr>
                <w:rPrChange w:id="771" w:author="Shao" w:date="2025-03-03T15:07:00Z" w16du:dateUtc="2025-03-03T07:07:00Z">
                  <w:rPr>
                    <w:rFonts w:ascii="宋体"/>
                  </w:rPr>
                </w:rPrChange>
              </w:rPr>
              <w:t xml:space="preserve">   </w:t>
            </w:r>
            <w:r w:rsidRPr="00EA7180">
              <w:fldChar w:fldCharType="begin">
                <w:ffData>
                  <w:name w:val="复选框型13"/>
                  <w:enabled/>
                  <w:calcOnExit w:val="0"/>
                  <w:checkBox>
                    <w:sizeAuto/>
                    <w:default w:val="0"/>
                  </w:checkBox>
                </w:ffData>
              </w:fldChar>
            </w:r>
            <w:r w:rsidR="00C84724" w:rsidRPr="00EA7180">
              <w:instrText xml:space="preserve"> FORMCHECKBOX </w:instrText>
            </w:r>
            <w:r w:rsidRPr="00EA7180">
              <w:fldChar w:fldCharType="separate"/>
            </w:r>
            <w:r w:rsidRPr="00EA7180">
              <w:fldChar w:fldCharType="end"/>
            </w:r>
            <w:ins w:id="772" w:author="Shao" w:date="2025-03-03T15:07:00Z" w16du:dateUtc="2025-03-03T07:07:00Z">
              <w:r w:rsidR="00C84724" w:rsidRPr="000B6B5A">
                <w:rPr>
                  <w:rFonts w:ascii="宋体" w:hint="eastAsia"/>
                </w:rPr>
                <w:t>否</w:t>
              </w:r>
            </w:ins>
            <w:r w:rsidR="00C84724" w:rsidRPr="003A0467">
              <w:rPr>
                <w:rFonts w:hint="eastAsia"/>
              </w:rPr>
              <w:t>No</w:t>
            </w:r>
            <w:r w:rsidR="00023328">
              <w:rPr>
                <w:rFonts w:hint="eastAsia"/>
              </w:rPr>
              <w:t>；</w:t>
            </w:r>
            <w:r w:rsidR="00C84724" w:rsidRPr="000B6B5A">
              <w:rPr>
                <w:rFonts w:ascii="宋体" w:hint="eastAsia"/>
              </w:rPr>
              <w:t>如是，请说明焚烧作物秸秆地块号和具体原因</w:t>
            </w:r>
            <w:ins w:id="773" w:author="Shao" w:date="2025-03-03T15:07:00Z" w16du:dateUtc="2025-03-03T07:07:00Z">
              <w:r w:rsidR="00DE4DAC" w:rsidRPr="003A0467">
                <w:rPr>
                  <w:rFonts w:hint="eastAsia"/>
                </w:rPr>
                <w:t>If yes, please state the crop straw burning plot number and the specific reason:</w:t>
              </w:r>
              <w:r w:rsidR="003A0467">
                <w:rPr>
                  <w:rFonts w:hint="eastAsia"/>
                  <w:u w:val="single"/>
                </w:rPr>
                <w:t xml:space="preserve">                                    </w:t>
              </w:r>
            </w:ins>
          </w:p>
          <w:p w14:paraId="4540FADC" w14:textId="77777777" w:rsidR="00C84724" w:rsidRPr="00DE1604" w:rsidRDefault="00C84724">
            <w:pPr>
              <w:spacing w:line="340" w:lineRule="exact"/>
              <w:pPrChange w:id="774" w:author="Shao" w:date="2025-03-03T15:07:00Z" w16du:dateUtc="2025-03-03T07:07:00Z">
                <w:pPr>
                  <w:spacing w:line="360" w:lineRule="exact"/>
                </w:pPr>
              </w:pPrChange>
            </w:pPr>
          </w:p>
        </w:tc>
      </w:tr>
      <w:tr w:rsidR="0098293A" w:rsidRPr="000B6B5A" w14:paraId="1587A40A" w14:textId="77777777" w:rsidTr="002D13CD">
        <w:trPr>
          <w:jc w:val="center"/>
          <w:trPrChange w:id="775" w:author="Shao" w:date="2025-03-03T15:07:00Z" w16du:dateUtc="2025-03-03T07:07:00Z">
            <w:trPr>
              <w:gridAfter w:val="0"/>
              <w:jc w:val="center"/>
            </w:trPr>
          </w:trPrChange>
        </w:trPr>
        <w:tc>
          <w:tcPr>
            <w:tcW w:w="10726" w:type="dxa"/>
            <w:gridSpan w:val="18"/>
            <w:shd w:val="clear" w:color="auto" w:fill="F2F2F2"/>
            <w:tcPrChange w:id="776" w:author="Shao" w:date="2025-03-03T15:07:00Z" w16du:dateUtc="2025-03-03T07:07:00Z">
              <w:tcPr>
                <w:tcW w:w="10404" w:type="dxa"/>
                <w:gridSpan w:val="29"/>
                <w:shd w:val="clear" w:color="auto" w:fill="F2F2F2"/>
              </w:tcPr>
            </w:tcPrChange>
          </w:tcPr>
          <w:p w14:paraId="705F0EDD" w14:textId="77777777" w:rsidR="00B63DE6" w:rsidRPr="00D20746" w:rsidRDefault="00B63DE6" w:rsidP="00B63DE6">
            <w:pPr>
              <w:spacing w:line="360" w:lineRule="exact"/>
              <w:rPr>
                <w:b/>
              </w:rPr>
            </w:pPr>
            <w:r w:rsidRPr="00D20746">
              <w:rPr>
                <w:rFonts w:hint="eastAsia"/>
                <w:b/>
              </w:rPr>
              <w:t>仅限检查员填写：</w:t>
            </w:r>
            <w:ins w:id="777" w:author="Shao" w:date="2025-03-03T15:07:00Z" w16du:dateUtc="2025-03-03T07:07:00Z">
              <w:r>
                <w:rPr>
                  <w:rFonts w:hint="eastAsia"/>
                  <w:b/>
                </w:rPr>
                <w:t>Inspectors only</w:t>
              </w:r>
              <w:r w:rsidRPr="00D20746">
                <w:rPr>
                  <w:rFonts w:hint="eastAsia"/>
                  <w:b/>
                </w:rPr>
                <w:t>:</w:t>
              </w:r>
            </w:ins>
          </w:p>
          <w:p w14:paraId="09CA1C11" w14:textId="77777777" w:rsidR="00B63DE6" w:rsidRDefault="00B63DE6" w:rsidP="00B63DE6">
            <w:pPr>
              <w:spacing w:line="360" w:lineRule="exact"/>
              <w:rPr>
                <w:b/>
              </w:rPr>
            </w:pPr>
            <w:r w:rsidRPr="00D20746">
              <w:rPr>
                <w:rFonts w:hint="eastAsia"/>
                <w:b/>
              </w:rPr>
              <w:t>现场检查是否与以上描述的情况一致？</w:t>
            </w:r>
            <w:ins w:id="778" w:author="Shao" w:date="2025-03-03T15:07:00Z" w16du:dateUtc="2025-03-03T07:07:00Z">
              <w:r>
                <w:rPr>
                  <w:rFonts w:hint="eastAsia"/>
                  <w:b/>
                </w:rPr>
                <w:t>Is the on-site inspection consistent</w:t>
              </w:r>
              <w:r w:rsidRPr="00D20746">
                <w:rPr>
                  <w:rFonts w:hint="eastAsia"/>
                  <w:b/>
                </w:rPr>
                <w:t xml:space="preserve"> with the above description? </w:t>
              </w:r>
            </w:ins>
          </w:p>
          <w:p w14:paraId="29A35B52" w14:textId="77777777" w:rsidR="00B63DE6" w:rsidRDefault="00B63DE6" w:rsidP="00B63DE6">
            <w:pPr>
              <w:spacing w:line="360" w:lineRule="exact"/>
              <w:rPr>
                <w:b/>
              </w:rPr>
            </w:pPr>
            <w:r w:rsidRPr="00D20746">
              <w:rPr>
                <w:b/>
                <w:bCs/>
              </w:rPr>
              <w:fldChar w:fldCharType="begin">
                <w:ffData>
                  <w:name w:val="复选框型6"/>
                  <w:enabled/>
                  <w:calcOnExit w:val="0"/>
                  <w:checkBox>
                    <w:sizeAuto/>
                    <w:default w:val="0"/>
                  </w:checkBox>
                </w:ffData>
              </w:fldChar>
            </w:r>
            <w:r w:rsidRPr="00D20746">
              <w:rPr>
                <w:b/>
                <w:bCs/>
              </w:rPr>
              <w:instrText xml:space="preserve"> FORMCHECKBOX </w:instrText>
            </w:r>
            <w:r w:rsidRPr="00D20746">
              <w:rPr>
                <w:b/>
                <w:bCs/>
              </w:rPr>
            </w:r>
            <w:r w:rsidRPr="00D20746">
              <w:rPr>
                <w:b/>
                <w:bCs/>
              </w:rPr>
              <w:fldChar w:fldCharType="separate"/>
            </w:r>
            <w:r w:rsidRPr="00D20746">
              <w:rPr>
                <w:b/>
              </w:rPr>
              <w:fldChar w:fldCharType="end"/>
            </w:r>
            <w:r w:rsidRPr="00D20746">
              <w:rPr>
                <w:rFonts w:hint="eastAsia"/>
                <w:b/>
              </w:rPr>
              <w:t>是</w:t>
            </w:r>
            <w:ins w:id="779" w:author="Shao" w:date="2025-03-03T15:07:00Z" w16du:dateUtc="2025-03-03T07:07:00Z">
              <w:r w:rsidRPr="00D20746">
                <w:rPr>
                  <w:rFonts w:hint="eastAsia"/>
                  <w:b/>
                </w:rPr>
                <w:t>Yes</w:t>
              </w:r>
            </w:ins>
            <w:r>
              <w:rPr>
                <w:rFonts w:hint="eastAsia"/>
                <w:b/>
              </w:rPr>
              <w:t xml:space="preserve"> </w:t>
            </w:r>
            <w:r w:rsidRPr="00D20746">
              <w:rPr>
                <w:b/>
                <w:bCs/>
              </w:rPr>
              <w:fldChar w:fldCharType="begin">
                <w:ffData>
                  <w:name w:val="复选框型6"/>
                  <w:enabled/>
                  <w:calcOnExit w:val="0"/>
                  <w:checkBox>
                    <w:sizeAuto/>
                    <w:default w:val="0"/>
                  </w:checkBox>
                </w:ffData>
              </w:fldChar>
            </w:r>
            <w:r w:rsidRPr="00D20746">
              <w:rPr>
                <w:b/>
                <w:bCs/>
              </w:rPr>
              <w:instrText xml:space="preserve"> FORMCHECKBOX </w:instrText>
            </w:r>
            <w:r w:rsidRPr="00D20746">
              <w:rPr>
                <w:b/>
                <w:bCs/>
              </w:rPr>
            </w:r>
            <w:r w:rsidRPr="00D20746">
              <w:rPr>
                <w:b/>
                <w:bCs/>
              </w:rPr>
              <w:fldChar w:fldCharType="separate"/>
            </w:r>
            <w:r w:rsidRPr="00D20746">
              <w:rPr>
                <w:b/>
              </w:rPr>
              <w:fldChar w:fldCharType="end"/>
            </w:r>
            <w:r w:rsidRPr="00D20746">
              <w:rPr>
                <w:rFonts w:hint="eastAsia"/>
                <w:b/>
              </w:rPr>
              <w:t>否</w:t>
            </w:r>
            <w:ins w:id="780" w:author="Shao" w:date="2025-03-03T15:07:00Z" w16du:dateUtc="2025-03-03T07:07:00Z">
              <w:r w:rsidRPr="00D20746">
                <w:rPr>
                  <w:rFonts w:hint="eastAsia"/>
                  <w:b/>
                </w:rPr>
                <w:t>No</w:t>
              </w:r>
            </w:ins>
            <w:r>
              <w:rPr>
                <w:rFonts w:hint="eastAsia"/>
                <w:b/>
              </w:rPr>
              <w:t xml:space="preserve"> </w:t>
            </w:r>
            <w:r w:rsidRPr="00D20746">
              <w:rPr>
                <w:b/>
                <w:bCs/>
              </w:rPr>
              <w:fldChar w:fldCharType="begin">
                <w:ffData>
                  <w:name w:val="复选框型6"/>
                  <w:enabled/>
                  <w:calcOnExit w:val="0"/>
                  <w:checkBox>
                    <w:sizeAuto/>
                    <w:default w:val="0"/>
                  </w:checkBox>
                </w:ffData>
              </w:fldChar>
            </w:r>
            <w:r w:rsidRPr="00D20746">
              <w:rPr>
                <w:b/>
                <w:bCs/>
              </w:rPr>
              <w:instrText xml:space="preserve"> FORMCHECKBOX </w:instrText>
            </w:r>
            <w:r w:rsidRPr="00D20746">
              <w:rPr>
                <w:b/>
                <w:bCs/>
              </w:rPr>
            </w:r>
            <w:r w:rsidRPr="00D20746">
              <w:rPr>
                <w:b/>
                <w:bCs/>
              </w:rPr>
              <w:fldChar w:fldCharType="separate"/>
            </w:r>
            <w:r w:rsidRPr="00D20746">
              <w:rPr>
                <w:b/>
              </w:rPr>
              <w:fldChar w:fldCharType="end"/>
            </w:r>
            <w:r w:rsidRPr="00D20746">
              <w:rPr>
                <w:b/>
              </w:rPr>
              <w:t>无关</w:t>
            </w:r>
            <w:ins w:id="781" w:author="Shao" w:date="2025-03-03T15:07:00Z" w16du:dateUtc="2025-03-03T07:07:00Z">
              <w:r>
                <w:rPr>
                  <w:rFonts w:hint="eastAsia"/>
                  <w:b/>
                </w:rPr>
                <w:t>N/A</w:t>
              </w:r>
              <w:r w:rsidRPr="00D20746">
                <w:rPr>
                  <w:rFonts w:hint="eastAsia"/>
                  <w:b/>
                </w:rPr>
                <w:t>.</w:t>
              </w:r>
            </w:ins>
          </w:p>
          <w:p w14:paraId="7AF31388" w14:textId="77777777" w:rsidR="00B63DE6" w:rsidRDefault="00B63DE6" w:rsidP="00B63DE6">
            <w:pPr>
              <w:spacing w:line="360" w:lineRule="exact"/>
              <w:rPr>
                <w:ins w:id="782" w:author="Shao" w:date="2025-03-03T15:07:00Z" w16du:dateUtc="2025-03-03T07:07:00Z"/>
                <w:b/>
              </w:rPr>
            </w:pPr>
            <w:r w:rsidRPr="00D20746">
              <w:rPr>
                <w:rFonts w:hint="eastAsia"/>
                <w:b/>
              </w:rPr>
              <w:t>检查记录：</w:t>
            </w:r>
            <w:ins w:id="783" w:author="Shao" w:date="2025-03-03T15:07:00Z" w16du:dateUtc="2025-03-03T07:07:00Z">
              <w:r w:rsidRPr="00D20746">
                <w:rPr>
                  <w:rFonts w:hint="eastAsia"/>
                  <w:b/>
                </w:rPr>
                <w:t>Inspection records:</w:t>
              </w:r>
            </w:ins>
          </w:p>
          <w:p w14:paraId="3A3EC7E6" w14:textId="77777777" w:rsidR="0098293A" w:rsidRPr="000B6B5A" w:rsidRDefault="0098293A" w:rsidP="00554909">
            <w:pPr>
              <w:spacing w:line="360" w:lineRule="exact"/>
              <w:rPr>
                <w:b/>
              </w:rPr>
            </w:pPr>
          </w:p>
        </w:tc>
      </w:tr>
      <w:tr w:rsidR="006A0FEF" w:rsidRPr="0011424B" w14:paraId="742E1A05" w14:textId="77777777" w:rsidTr="00273155">
        <w:tblPrEx>
          <w:tblPrExChange w:id="784" w:author="Shao" w:date="2025-03-03T15:07:00Z" w16du:dateUtc="2025-03-03T07:07:00Z">
            <w:tblPrEx>
              <w:tblW w:w="10726" w:type="dxa"/>
            </w:tblPrEx>
          </w:tblPrExChange>
        </w:tblPrEx>
        <w:trPr>
          <w:trHeight w:val="416"/>
          <w:jc w:val="center"/>
          <w:trPrChange w:id="785" w:author="Shao" w:date="2025-03-03T15:07:00Z" w16du:dateUtc="2025-03-03T07:07:00Z">
            <w:trPr>
              <w:trHeight w:val="416"/>
              <w:jc w:val="center"/>
            </w:trPr>
          </w:trPrChange>
        </w:trPr>
        <w:tc>
          <w:tcPr>
            <w:tcW w:w="10726" w:type="dxa"/>
            <w:gridSpan w:val="18"/>
            <w:tcPrChange w:id="786" w:author="Shao" w:date="2025-03-03T15:07:00Z" w16du:dateUtc="2025-03-03T07:07:00Z">
              <w:tcPr>
                <w:tcW w:w="10726" w:type="dxa"/>
                <w:gridSpan w:val="30"/>
              </w:tcPr>
            </w:tcPrChange>
          </w:tcPr>
          <w:p w14:paraId="0FACD32D" w14:textId="688C41CC" w:rsidR="008B3AD2" w:rsidRPr="00A11A52" w:rsidRDefault="00DE4DAC" w:rsidP="00023328">
            <w:pPr>
              <w:spacing w:line="300" w:lineRule="auto"/>
              <w:jc w:val="left"/>
              <w:rPr>
                <w:b/>
                <w:bCs/>
              </w:rPr>
            </w:pPr>
            <w:r>
              <w:rPr>
                <w:rFonts w:hint="eastAsia"/>
                <w:b/>
                <w:bCs/>
              </w:rPr>
              <w:t>3.</w:t>
            </w:r>
            <w:r w:rsidR="00D36225">
              <w:rPr>
                <w:rFonts w:hint="eastAsia"/>
                <w:b/>
                <w:bCs/>
              </w:rPr>
              <w:t>10</w:t>
            </w:r>
            <w:r w:rsidR="006A0FEF" w:rsidRPr="008C0BED">
              <w:rPr>
                <w:rFonts w:hint="eastAsia"/>
                <w:b/>
                <w:bCs/>
              </w:rPr>
              <w:t>芽菜</w:t>
            </w:r>
            <w:ins w:id="787" w:author="Shao" w:date="2025-03-03T15:07:00Z" w16du:dateUtc="2025-03-03T07:07:00Z">
              <w:r w:rsidRPr="008C0BED">
                <w:rPr>
                  <w:rFonts w:hint="eastAsia"/>
                  <w:b/>
                  <w:bCs/>
                </w:rPr>
                <w:t>Sprouts</w:t>
              </w:r>
            </w:ins>
            <w:r w:rsidR="00023328">
              <w:rPr>
                <w:rFonts w:hint="eastAsia"/>
                <w:b/>
                <w:bCs/>
              </w:rPr>
              <w:t xml:space="preserve">                                                              </w:t>
            </w:r>
            <w:r w:rsidR="0075573E" w:rsidRPr="008C0BED">
              <w:rPr>
                <w:bCs/>
              </w:rPr>
              <w:fldChar w:fldCharType="begin">
                <w:ffData>
                  <w:name w:val=""/>
                  <w:enabled/>
                  <w:calcOnExit w:val="0"/>
                  <w:checkBox>
                    <w:sizeAuto/>
                    <w:default w:val="0"/>
                  </w:checkBox>
                </w:ffData>
              </w:fldChar>
            </w:r>
            <w:r w:rsidRPr="008C0BED">
              <w:rPr>
                <w:bCs/>
              </w:rPr>
              <w:instrText xml:space="preserve"> FORMCHECKBOX </w:instrText>
            </w:r>
            <w:r w:rsidR="0075573E" w:rsidRPr="008C0BED">
              <w:rPr>
                <w:bCs/>
              </w:rPr>
            </w:r>
            <w:r w:rsidR="0075573E" w:rsidRPr="008C0BED">
              <w:rPr>
                <w:bCs/>
              </w:rPr>
              <w:fldChar w:fldCharType="separate"/>
            </w:r>
            <w:r w:rsidR="0075573E" w:rsidRPr="008C0BED">
              <w:rPr>
                <w:bCs/>
              </w:rPr>
              <w:fldChar w:fldCharType="end"/>
            </w:r>
            <w:r>
              <w:rPr>
                <w:rFonts w:hint="eastAsia"/>
                <w:bCs/>
              </w:rPr>
              <w:t xml:space="preserve"> </w:t>
            </w:r>
            <w:r w:rsidR="006A0FEF">
              <w:rPr>
                <w:rFonts w:hint="eastAsia"/>
                <w:bCs/>
              </w:rPr>
              <w:t>无关</w:t>
            </w:r>
            <w:r w:rsidR="00023328">
              <w:rPr>
                <w:rFonts w:hint="eastAsia"/>
                <w:bCs/>
              </w:rPr>
              <w:t>N/A</w:t>
            </w:r>
          </w:p>
        </w:tc>
      </w:tr>
      <w:tr w:rsidR="006A0FEF" w:rsidRPr="0011424B" w14:paraId="32C3760C" w14:textId="77777777" w:rsidTr="00273155">
        <w:tblPrEx>
          <w:tblPrExChange w:id="788" w:author="Shao" w:date="2025-03-03T15:07:00Z" w16du:dateUtc="2025-03-03T07:07:00Z">
            <w:tblPrEx>
              <w:tblW w:w="10726" w:type="dxa"/>
            </w:tblPrEx>
          </w:tblPrExChange>
        </w:tblPrEx>
        <w:trPr>
          <w:trHeight w:val="6786"/>
          <w:jc w:val="center"/>
          <w:trPrChange w:id="789" w:author="Shao" w:date="2025-03-03T15:07:00Z" w16du:dateUtc="2025-03-03T07:07:00Z">
            <w:trPr>
              <w:trHeight w:val="6786"/>
              <w:jc w:val="center"/>
            </w:trPr>
          </w:trPrChange>
        </w:trPr>
        <w:tc>
          <w:tcPr>
            <w:tcW w:w="10726" w:type="dxa"/>
            <w:gridSpan w:val="18"/>
            <w:tcPrChange w:id="790" w:author="Shao" w:date="2025-03-03T15:07:00Z" w16du:dateUtc="2025-03-03T07:07:00Z">
              <w:tcPr>
                <w:tcW w:w="10726" w:type="dxa"/>
                <w:gridSpan w:val="30"/>
              </w:tcPr>
            </w:tcPrChange>
          </w:tcPr>
          <w:p w14:paraId="68C3C9F7" w14:textId="77777777" w:rsidR="00023328" w:rsidRDefault="00DE4DAC">
            <w:pPr>
              <w:spacing w:line="300" w:lineRule="auto"/>
              <w:rPr>
                <w:bCs/>
              </w:rPr>
            </w:pPr>
            <w:r>
              <w:rPr>
                <w:rFonts w:hint="eastAsia"/>
                <w:bCs/>
              </w:rPr>
              <w:lastRenderedPageBreak/>
              <w:t>3.</w:t>
            </w:r>
            <w:r w:rsidR="00D36225">
              <w:rPr>
                <w:rFonts w:hint="eastAsia"/>
                <w:bCs/>
              </w:rPr>
              <w:t>10</w:t>
            </w:r>
            <w:ins w:id="791" w:author="Shao" w:date="2025-03-03T15:07:00Z" w16du:dateUtc="2025-03-03T07:07:00Z">
              <w:r w:rsidR="006A0FEF">
                <w:rPr>
                  <w:rFonts w:hint="eastAsia"/>
                  <w:bCs/>
                </w:rPr>
                <w:t>.</w:t>
              </w:r>
              <w:r w:rsidR="006A0FEF" w:rsidRPr="008C0BED">
                <w:rPr>
                  <w:bCs/>
                </w:rPr>
                <w:t>1</w:t>
              </w:r>
              <w:r w:rsidR="006A0FEF">
                <w:rPr>
                  <w:rFonts w:hint="eastAsia"/>
                  <w:bCs/>
                </w:rPr>
                <w:t>是否使用有机生产的种子生产芽</w:t>
              </w:r>
              <w:r w:rsidR="006A0FEF" w:rsidRPr="008C0BED">
                <w:rPr>
                  <w:rFonts w:hint="eastAsia"/>
                  <w:bCs/>
                </w:rPr>
                <w:t>菜？</w:t>
              </w:r>
              <w:r w:rsidRPr="008C0BED">
                <w:rPr>
                  <w:bCs/>
                </w:rPr>
                <w:t xml:space="preserve"> </w:t>
              </w:r>
              <w:r>
                <w:rPr>
                  <w:rFonts w:hint="eastAsia"/>
                  <w:bCs/>
                </w:rPr>
                <w:t>Are sprouts produced using organically produced seeds</w:t>
              </w:r>
              <w:r w:rsidRPr="008C0BED">
                <w:rPr>
                  <w:rFonts w:hint="eastAsia"/>
                  <w:bCs/>
                </w:rPr>
                <w:t>?</w:t>
              </w:r>
            </w:ins>
          </w:p>
          <w:p w14:paraId="1F2D6FF2" w14:textId="395FBA1A" w:rsidR="008B3AD2" w:rsidRDefault="0075573E">
            <w:pPr>
              <w:spacing w:line="300" w:lineRule="auto"/>
              <w:rPr>
                <w:ins w:id="792" w:author="Shao" w:date="2025-03-03T15:07:00Z" w16du:dateUtc="2025-03-03T07:07:00Z"/>
                <w:bCs/>
              </w:rPr>
            </w:pPr>
            <w:ins w:id="793" w:author="Shao" w:date="2025-03-03T15:07:00Z" w16du:dateUtc="2025-03-03T07:07:00Z">
              <w:r w:rsidRPr="008C0BED">
                <w:rPr>
                  <w:bCs/>
                </w:rPr>
                <w:fldChar w:fldCharType="begin">
                  <w:ffData>
                    <w:name w:val=""/>
                    <w:enabled/>
                    <w:calcOnExit w:val="0"/>
                    <w:checkBox>
                      <w:sizeAuto/>
                      <w:default w:val="0"/>
                    </w:checkBox>
                  </w:ffData>
                </w:fldChar>
              </w:r>
              <w:r w:rsidR="00DE4DAC" w:rsidRPr="008C0BED">
                <w:rPr>
                  <w:bCs/>
                </w:rPr>
                <w:instrText xml:space="preserve"> FORMCHECKBOX </w:instrText>
              </w:r>
              <w:r w:rsidRPr="008C0BED">
                <w:rPr>
                  <w:bCs/>
                </w:rPr>
              </w:r>
              <w:r w:rsidRPr="008C0BED">
                <w:rPr>
                  <w:bCs/>
                </w:rPr>
                <w:fldChar w:fldCharType="separate"/>
              </w:r>
              <w:r w:rsidRPr="008C0BED">
                <w:rPr>
                  <w:bCs/>
                </w:rPr>
                <w:fldChar w:fldCharType="end"/>
              </w:r>
            </w:ins>
            <w:r w:rsidR="00DE4DAC" w:rsidRPr="008C0BED">
              <w:rPr>
                <w:rFonts w:hint="eastAsia"/>
                <w:bCs/>
              </w:rPr>
              <w:t xml:space="preserve"> </w:t>
            </w:r>
            <w:r w:rsidR="006A0FEF" w:rsidRPr="008C0BED">
              <w:rPr>
                <w:rFonts w:hint="eastAsia"/>
                <w:bCs/>
              </w:rPr>
              <w:t>是</w:t>
            </w:r>
            <w:ins w:id="794" w:author="Shao" w:date="2025-03-03T15:07:00Z" w16du:dateUtc="2025-03-03T07:07:00Z">
              <w:r w:rsidR="00DE4DAC" w:rsidRPr="008C0BED">
                <w:rPr>
                  <w:rFonts w:hint="eastAsia"/>
                  <w:bCs/>
                </w:rPr>
                <w:t>Yes</w:t>
              </w:r>
            </w:ins>
            <w:r w:rsidRPr="008C0BED">
              <w:rPr>
                <w:bCs/>
              </w:rPr>
              <w:fldChar w:fldCharType="begin">
                <w:ffData>
                  <w:name w:val=""/>
                  <w:enabled/>
                  <w:calcOnExit w:val="0"/>
                  <w:checkBox>
                    <w:sizeAuto/>
                    <w:default w:val="0"/>
                  </w:checkBox>
                </w:ffData>
              </w:fldChar>
            </w:r>
            <w:r w:rsidR="00DE4DAC" w:rsidRPr="008C0BED">
              <w:rPr>
                <w:bCs/>
              </w:rPr>
              <w:instrText xml:space="preserve"> FORMCHECKBOX </w:instrText>
            </w:r>
            <w:r w:rsidRPr="008C0BED">
              <w:rPr>
                <w:bCs/>
              </w:rPr>
            </w:r>
            <w:r w:rsidRPr="008C0BED">
              <w:rPr>
                <w:bCs/>
              </w:rPr>
              <w:fldChar w:fldCharType="separate"/>
            </w:r>
            <w:r w:rsidRPr="008C0BED">
              <w:rPr>
                <w:bCs/>
              </w:rPr>
              <w:fldChar w:fldCharType="end"/>
            </w:r>
            <w:r w:rsidR="00DE4DAC" w:rsidRPr="008C0BED">
              <w:rPr>
                <w:bCs/>
              </w:rPr>
              <w:t xml:space="preserve"> </w:t>
            </w:r>
            <w:del w:id="795" w:author="Shao" w:date="2025-03-03T15:07:00Z" w16du:dateUtc="2025-03-03T07:07:00Z">
              <w:r w:rsidR="006A0FEF" w:rsidRPr="008C0BED">
                <w:rPr>
                  <w:rFonts w:hint="eastAsia"/>
                  <w:bCs/>
                </w:rPr>
                <w:delText>否</w:delText>
              </w:r>
            </w:del>
            <w:ins w:id="796" w:author="Shao" w:date="2025-03-03T15:07:00Z" w16du:dateUtc="2025-03-03T07:07:00Z">
              <w:r w:rsidR="00DE4DAC" w:rsidRPr="008C0BED">
                <w:rPr>
                  <w:bCs/>
                </w:rPr>
                <w:t>No</w:t>
              </w:r>
            </w:ins>
            <w:r w:rsidR="00023328">
              <w:rPr>
                <w:rFonts w:hint="eastAsia"/>
                <w:bCs/>
              </w:rPr>
              <w:t>；</w:t>
            </w:r>
            <w:r w:rsidR="006A0FEF" w:rsidRPr="008C0BED">
              <w:rPr>
                <w:rFonts w:hint="eastAsia"/>
                <w:bCs/>
              </w:rPr>
              <w:t>如是，请提供有机种子来源的相关证明材料。</w:t>
            </w:r>
            <w:ins w:id="797" w:author="Shao" w:date="2025-03-03T15:07:00Z" w16du:dateUtc="2025-03-03T07:07:00Z">
              <w:r w:rsidR="00DE4DAC" w:rsidRPr="008C0BED">
                <w:rPr>
                  <w:rFonts w:hint="eastAsia"/>
                  <w:bCs/>
                </w:rPr>
                <w:t>If yes, please provide relevant supporting documents for the source of organic seeds.</w:t>
              </w:r>
            </w:ins>
          </w:p>
          <w:p w14:paraId="2D2C52B5" w14:textId="77777777" w:rsidR="006A0FEF" w:rsidRPr="008C0BED" w:rsidRDefault="006A0FEF" w:rsidP="00311EF2">
            <w:pPr>
              <w:spacing w:line="300" w:lineRule="auto"/>
              <w:rPr>
                <w:ins w:id="798" w:author="Shao" w:date="2025-03-03T15:07:00Z" w16du:dateUtc="2025-03-03T07:07:00Z"/>
                <w:bCs/>
                <w:u w:val="single"/>
              </w:rPr>
            </w:pPr>
          </w:p>
          <w:p w14:paraId="3B678110" w14:textId="77777777" w:rsidR="00023328" w:rsidRDefault="00DE4DAC">
            <w:pPr>
              <w:spacing w:line="300" w:lineRule="auto"/>
              <w:rPr>
                <w:bCs/>
              </w:rPr>
            </w:pPr>
            <w:r>
              <w:rPr>
                <w:rFonts w:hint="eastAsia"/>
                <w:bCs/>
              </w:rPr>
              <w:t>3.</w:t>
            </w:r>
            <w:r w:rsidR="00D36225">
              <w:rPr>
                <w:rFonts w:hint="eastAsia"/>
                <w:bCs/>
              </w:rPr>
              <w:t>10</w:t>
            </w:r>
            <w:ins w:id="799" w:author="Shao" w:date="2025-03-03T15:07:00Z" w16du:dateUtc="2025-03-03T07:07:00Z">
              <w:r w:rsidR="006A0FEF" w:rsidRPr="008C0BED">
                <w:rPr>
                  <w:bCs/>
                </w:rPr>
                <w:t>.2</w:t>
              </w:r>
              <w:r w:rsidR="006A0FEF" w:rsidRPr="008C0BED">
                <w:rPr>
                  <w:rFonts w:hint="eastAsia"/>
                  <w:bCs/>
                </w:rPr>
                <w:t>生产用水的</w:t>
              </w:r>
              <w:r w:rsidR="006A0FEF">
                <w:rPr>
                  <w:rFonts w:hint="eastAsia"/>
                  <w:bCs/>
                </w:rPr>
                <w:t>是否为清水</w:t>
              </w:r>
              <w:r w:rsidR="006A0FEF" w:rsidRPr="008C0BED">
                <w:rPr>
                  <w:rFonts w:hint="eastAsia"/>
                  <w:bCs/>
                </w:rPr>
                <w:t>？</w:t>
              </w:r>
              <w:r w:rsidRPr="008C0BED">
                <w:rPr>
                  <w:bCs/>
                </w:rPr>
                <w:t xml:space="preserve"> </w:t>
              </w:r>
              <w:r>
                <w:rPr>
                  <w:rFonts w:hint="eastAsia"/>
                  <w:bCs/>
                </w:rPr>
                <w:t xml:space="preserve">Is the </w:t>
              </w:r>
              <w:r w:rsidRPr="008C0BED">
                <w:rPr>
                  <w:rFonts w:hint="eastAsia"/>
                  <w:bCs/>
                </w:rPr>
                <w:t xml:space="preserve">water used for production </w:t>
              </w:r>
              <w:r>
                <w:rPr>
                  <w:rFonts w:hint="eastAsia"/>
                  <w:bCs/>
                </w:rPr>
                <w:t>clear</w:t>
              </w:r>
              <w:r w:rsidRPr="008C0BED">
                <w:rPr>
                  <w:rFonts w:hint="eastAsia"/>
                  <w:bCs/>
                </w:rPr>
                <w:t>?</w:t>
              </w:r>
            </w:ins>
          </w:p>
          <w:p w14:paraId="1649A46D" w14:textId="65FD17DA" w:rsidR="00023328" w:rsidRDefault="0075573E" w:rsidP="00023328">
            <w:pPr>
              <w:spacing w:line="300" w:lineRule="auto"/>
              <w:rPr>
                <w:ins w:id="800" w:author="Shao" w:date="2025-03-03T15:07:00Z" w16du:dateUtc="2025-03-03T07:07:00Z"/>
                <w:bCs/>
              </w:rPr>
            </w:pPr>
            <w:ins w:id="801" w:author="Shao" w:date="2025-03-03T15:07:00Z" w16du:dateUtc="2025-03-03T07:07:00Z">
              <w:r w:rsidRPr="008C0BED">
                <w:rPr>
                  <w:bCs/>
                </w:rPr>
                <w:fldChar w:fldCharType="begin">
                  <w:ffData>
                    <w:name w:val=""/>
                    <w:enabled/>
                    <w:calcOnExit w:val="0"/>
                    <w:checkBox>
                      <w:sizeAuto/>
                      <w:default w:val="0"/>
                    </w:checkBox>
                  </w:ffData>
                </w:fldChar>
              </w:r>
              <w:r w:rsidR="00DE4DAC" w:rsidRPr="008C0BED">
                <w:rPr>
                  <w:bCs/>
                </w:rPr>
                <w:instrText xml:space="preserve"> FORMCHECKBOX </w:instrText>
              </w:r>
              <w:r w:rsidRPr="008C0BED">
                <w:rPr>
                  <w:bCs/>
                </w:rPr>
              </w:r>
              <w:r w:rsidRPr="008C0BED">
                <w:rPr>
                  <w:bCs/>
                </w:rPr>
                <w:fldChar w:fldCharType="separate"/>
              </w:r>
              <w:r w:rsidRPr="008C0BED">
                <w:rPr>
                  <w:bCs/>
                </w:rPr>
                <w:fldChar w:fldCharType="end"/>
              </w:r>
            </w:ins>
            <w:r w:rsidR="00DE4DAC" w:rsidRPr="008C0BED">
              <w:rPr>
                <w:rFonts w:hint="eastAsia"/>
                <w:bCs/>
              </w:rPr>
              <w:t xml:space="preserve"> </w:t>
            </w:r>
            <w:r w:rsidR="006A0FEF" w:rsidRPr="008C0BED">
              <w:rPr>
                <w:rFonts w:hint="eastAsia"/>
                <w:bCs/>
              </w:rPr>
              <w:t>是</w:t>
            </w:r>
            <w:ins w:id="802" w:author="Shao" w:date="2025-03-03T15:07:00Z" w16du:dateUtc="2025-03-03T07:07:00Z">
              <w:r w:rsidR="00DE4DAC" w:rsidRPr="008C0BED">
                <w:rPr>
                  <w:rFonts w:hint="eastAsia"/>
                  <w:bCs/>
                </w:rPr>
                <w:t>Yes</w:t>
              </w:r>
            </w:ins>
            <w:r w:rsidRPr="008C0BED">
              <w:rPr>
                <w:bCs/>
              </w:rPr>
              <w:fldChar w:fldCharType="begin">
                <w:ffData>
                  <w:name w:val=""/>
                  <w:enabled/>
                  <w:calcOnExit w:val="0"/>
                  <w:checkBox>
                    <w:sizeAuto/>
                    <w:default w:val="0"/>
                  </w:checkBox>
                </w:ffData>
              </w:fldChar>
            </w:r>
            <w:r w:rsidR="00DE4DAC" w:rsidRPr="008C0BED">
              <w:rPr>
                <w:bCs/>
              </w:rPr>
              <w:instrText xml:space="preserve"> FORMCHECKBOX </w:instrText>
            </w:r>
            <w:r w:rsidRPr="008C0BED">
              <w:rPr>
                <w:bCs/>
              </w:rPr>
            </w:r>
            <w:r w:rsidRPr="008C0BED">
              <w:rPr>
                <w:bCs/>
              </w:rPr>
              <w:fldChar w:fldCharType="separate"/>
            </w:r>
            <w:r w:rsidRPr="008C0BED">
              <w:rPr>
                <w:bCs/>
              </w:rPr>
              <w:fldChar w:fldCharType="end"/>
            </w:r>
            <w:r w:rsidR="00DE4DAC" w:rsidRPr="008C0BED">
              <w:rPr>
                <w:rFonts w:hint="eastAsia"/>
                <w:bCs/>
              </w:rPr>
              <w:t xml:space="preserve"> </w:t>
            </w:r>
            <w:r w:rsidR="006A0FEF" w:rsidRPr="008C0BED">
              <w:rPr>
                <w:rFonts w:hint="eastAsia"/>
                <w:bCs/>
              </w:rPr>
              <w:t>否</w:t>
            </w:r>
            <w:ins w:id="803" w:author="Shao" w:date="2025-03-03T15:07:00Z" w16du:dateUtc="2025-03-03T07:07:00Z">
              <w:r w:rsidR="00DE4DAC" w:rsidRPr="008C0BED">
                <w:rPr>
                  <w:rFonts w:hint="eastAsia"/>
                  <w:bCs/>
                </w:rPr>
                <w:t>No</w:t>
              </w:r>
            </w:ins>
            <w:r w:rsidR="00023328">
              <w:rPr>
                <w:rFonts w:hint="eastAsia"/>
                <w:bCs/>
              </w:rPr>
              <w:t>；</w:t>
            </w:r>
            <w:r w:rsidR="006A0FEF" w:rsidRPr="008C0BED">
              <w:rPr>
                <w:rFonts w:hint="eastAsia"/>
                <w:bCs/>
              </w:rPr>
              <w:t>请提供水质检测报告。</w:t>
            </w:r>
            <w:ins w:id="804" w:author="Shao" w:date="2025-03-03T15:07:00Z" w16du:dateUtc="2025-03-03T07:07:00Z">
              <w:r w:rsidR="00023328" w:rsidRPr="008C0BED">
                <w:rPr>
                  <w:rFonts w:hint="eastAsia"/>
                  <w:bCs/>
                </w:rPr>
                <w:t>Please provide a water quality test report.</w:t>
              </w:r>
            </w:ins>
          </w:p>
          <w:p w14:paraId="40AB9610" w14:textId="77777777" w:rsidR="006A0FEF" w:rsidRDefault="006A0FEF" w:rsidP="00311EF2">
            <w:pPr>
              <w:spacing w:line="300" w:lineRule="auto"/>
              <w:rPr>
                <w:ins w:id="805" w:author="Shao" w:date="2025-03-03T15:07:00Z" w16du:dateUtc="2025-03-03T07:07:00Z"/>
                <w:bCs/>
              </w:rPr>
            </w:pPr>
          </w:p>
          <w:p w14:paraId="194277C6" w14:textId="77777777" w:rsidR="00023328" w:rsidRDefault="00DE4DAC">
            <w:pPr>
              <w:spacing w:line="300" w:lineRule="auto"/>
              <w:rPr>
                <w:bCs/>
              </w:rPr>
            </w:pPr>
            <w:r>
              <w:rPr>
                <w:rFonts w:hint="eastAsia"/>
                <w:bCs/>
              </w:rPr>
              <w:t>3.</w:t>
            </w:r>
            <w:r w:rsidR="00D36225">
              <w:rPr>
                <w:rFonts w:hint="eastAsia"/>
                <w:bCs/>
              </w:rPr>
              <w:t>10</w:t>
            </w:r>
            <w:ins w:id="806" w:author="Shao" w:date="2025-03-03T15:07:00Z" w16du:dateUtc="2025-03-03T07:07:00Z">
              <w:r>
                <w:rPr>
                  <w:rFonts w:hint="eastAsia"/>
                  <w:bCs/>
                </w:rPr>
                <w:t xml:space="preserve"> </w:t>
              </w:r>
            </w:ins>
            <w:r>
              <w:rPr>
                <w:rFonts w:hint="eastAsia"/>
                <w:bCs/>
              </w:rPr>
              <w:t xml:space="preserve">.3 </w:t>
            </w:r>
            <w:ins w:id="807" w:author="Shao" w:date="2025-03-03T15:07:00Z" w16du:dateUtc="2025-03-03T07:07:00Z">
              <w:r w:rsidR="006A0FEF">
                <w:rPr>
                  <w:rFonts w:hint="eastAsia"/>
                  <w:bCs/>
                </w:rPr>
                <w:t>是否使用生长介质？</w:t>
              </w:r>
            </w:ins>
            <w:r w:rsidR="00023328">
              <w:rPr>
                <w:rFonts w:hint="eastAsia"/>
                <w:bCs/>
              </w:rPr>
              <w:t xml:space="preserve"> </w:t>
            </w:r>
            <w:ins w:id="808" w:author="Shao" w:date="2025-03-03T15:07:00Z" w16du:dateUtc="2025-03-03T07:07:00Z">
              <w:r>
                <w:rPr>
                  <w:rFonts w:hint="eastAsia"/>
                  <w:bCs/>
                </w:rPr>
                <w:t>Is growth media used?</w:t>
              </w:r>
            </w:ins>
          </w:p>
          <w:p w14:paraId="11A8A84D" w14:textId="5C361ED7" w:rsidR="008B3AD2" w:rsidRDefault="0075573E">
            <w:pPr>
              <w:spacing w:line="300" w:lineRule="auto"/>
              <w:rPr>
                <w:bCs/>
              </w:rPr>
            </w:pPr>
            <w:ins w:id="809" w:author="Shao" w:date="2025-03-03T15:07:00Z" w16du:dateUtc="2025-03-03T07:07:00Z">
              <w:r w:rsidRPr="008C0BED">
                <w:rPr>
                  <w:bCs/>
                </w:rPr>
                <w:fldChar w:fldCharType="begin">
                  <w:ffData>
                    <w:name w:val=""/>
                    <w:enabled/>
                    <w:calcOnExit w:val="0"/>
                    <w:checkBox>
                      <w:sizeAuto/>
                      <w:default w:val="0"/>
                    </w:checkBox>
                  </w:ffData>
                </w:fldChar>
              </w:r>
              <w:r w:rsidR="00DE4DAC" w:rsidRPr="008C0BED">
                <w:rPr>
                  <w:bCs/>
                </w:rPr>
                <w:instrText xml:space="preserve"> FORMCHECKBOX </w:instrText>
              </w:r>
              <w:r w:rsidRPr="008C0BED">
                <w:rPr>
                  <w:bCs/>
                </w:rPr>
              </w:r>
              <w:r w:rsidRPr="008C0BED">
                <w:rPr>
                  <w:bCs/>
                </w:rPr>
                <w:fldChar w:fldCharType="separate"/>
              </w:r>
              <w:r w:rsidRPr="008C0BED">
                <w:rPr>
                  <w:bCs/>
                </w:rPr>
                <w:fldChar w:fldCharType="end"/>
              </w:r>
            </w:ins>
            <w:r w:rsidR="00DE4DAC" w:rsidRPr="008C0BED">
              <w:rPr>
                <w:rFonts w:hint="eastAsia"/>
                <w:bCs/>
              </w:rPr>
              <w:t xml:space="preserve"> </w:t>
            </w:r>
            <w:r w:rsidR="006A0FEF" w:rsidRPr="008C0BED">
              <w:rPr>
                <w:rFonts w:hint="eastAsia"/>
                <w:bCs/>
              </w:rPr>
              <w:t>是</w:t>
            </w:r>
            <w:ins w:id="810" w:author="Shao" w:date="2025-03-03T15:07:00Z" w16du:dateUtc="2025-03-03T07:07:00Z">
              <w:r w:rsidR="00DE4DAC" w:rsidRPr="008C0BED">
                <w:rPr>
                  <w:rFonts w:hint="eastAsia"/>
                  <w:bCs/>
                </w:rPr>
                <w:t>Yes</w:t>
              </w:r>
            </w:ins>
            <w:r w:rsidR="00023328">
              <w:rPr>
                <w:rFonts w:hint="eastAsia"/>
                <w:bCs/>
              </w:rPr>
              <w:t xml:space="preserve"> </w:t>
            </w:r>
            <w:r w:rsidRPr="008C0BED">
              <w:rPr>
                <w:bCs/>
              </w:rPr>
              <w:fldChar w:fldCharType="begin">
                <w:ffData>
                  <w:name w:val=""/>
                  <w:enabled/>
                  <w:calcOnExit w:val="0"/>
                  <w:checkBox>
                    <w:sizeAuto/>
                    <w:default w:val="0"/>
                  </w:checkBox>
                </w:ffData>
              </w:fldChar>
            </w:r>
            <w:r w:rsidR="00DE4DAC" w:rsidRPr="008C0BED">
              <w:rPr>
                <w:bCs/>
              </w:rPr>
              <w:instrText xml:space="preserve"> FORMCHECKBOX </w:instrText>
            </w:r>
            <w:r w:rsidRPr="008C0BED">
              <w:rPr>
                <w:bCs/>
              </w:rPr>
            </w:r>
            <w:r w:rsidRPr="008C0BED">
              <w:rPr>
                <w:bCs/>
              </w:rPr>
              <w:fldChar w:fldCharType="separate"/>
            </w:r>
            <w:r w:rsidRPr="008C0BED">
              <w:rPr>
                <w:bCs/>
              </w:rPr>
              <w:fldChar w:fldCharType="end"/>
            </w:r>
            <w:r w:rsidR="00DE4DAC" w:rsidRPr="008C0BED">
              <w:rPr>
                <w:rFonts w:hint="eastAsia"/>
                <w:bCs/>
              </w:rPr>
              <w:t xml:space="preserve"> </w:t>
            </w:r>
            <w:r w:rsidR="006A0FEF" w:rsidRPr="008C0BED">
              <w:rPr>
                <w:rFonts w:hint="eastAsia"/>
                <w:bCs/>
              </w:rPr>
              <w:t>否</w:t>
            </w:r>
            <w:ins w:id="811" w:author="Shao" w:date="2025-03-03T15:07:00Z" w16du:dateUtc="2025-03-03T07:07:00Z">
              <w:r w:rsidR="00023328" w:rsidRPr="008C0BED">
                <w:rPr>
                  <w:rFonts w:hint="eastAsia"/>
                  <w:bCs/>
                </w:rPr>
                <w:t>No</w:t>
              </w:r>
            </w:ins>
            <w:r w:rsidR="006A0FEF">
              <w:rPr>
                <w:rFonts w:hint="eastAsia"/>
                <w:bCs/>
              </w:rPr>
              <w:t>；如是，请描述介质成分</w:t>
            </w:r>
            <w:ins w:id="812" w:author="Shao" w:date="2025-03-03T15:07:00Z" w16du:dateUtc="2025-03-03T07:07:00Z">
              <w:r w:rsidR="00DE4DAC" w:rsidRPr="008C0BED">
                <w:rPr>
                  <w:rFonts w:hint="eastAsia"/>
                  <w:bCs/>
                </w:rPr>
                <w:t>No</w:t>
              </w:r>
              <w:r w:rsidR="00DE4DAC">
                <w:rPr>
                  <w:rFonts w:hint="eastAsia"/>
                  <w:bCs/>
                </w:rPr>
                <w:t xml:space="preserve">; if yes, please describe the media composition: </w:t>
              </w:r>
            </w:ins>
            <w:r w:rsidR="00DE4DAC">
              <w:rPr>
                <w:rFonts w:hint="eastAsia"/>
                <w:bCs/>
              </w:rPr>
              <w:t>__________________</w:t>
            </w:r>
          </w:p>
          <w:p w14:paraId="0E4D4633" w14:textId="77777777" w:rsidR="006A0FEF" w:rsidRDefault="006A0FEF" w:rsidP="00311EF2">
            <w:pPr>
              <w:spacing w:line="300" w:lineRule="auto"/>
              <w:rPr>
                <w:bCs/>
              </w:rPr>
            </w:pPr>
          </w:p>
          <w:p w14:paraId="54927770" w14:textId="36A76241" w:rsidR="00023328" w:rsidRDefault="00DE4DAC">
            <w:pPr>
              <w:spacing w:line="300" w:lineRule="auto"/>
              <w:rPr>
                <w:bCs/>
              </w:rPr>
            </w:pPr>
            <w:r>
              <w:rPr>
                <w:rFonts w:hint="eastAsia"/>
                <w:bCs/>
              </w:rPr>
              <w:t>3.</w:t>
            </w:r>
            <w:r w:rsidR="00D36225">
              <w:rPr>
                <w:rFonts w:hint="eastAsia"/>
                <w:bCs/>
              </w:rPr>
              <w:t>10</w:t>
            </w:r>
            <w:ins w:id="813" w:author="Shao" w:date="2025-03-03T15:07:00Z" w16du:dateUtc="2025-03-03T07:07:00Z">
              <w:r>
                <w:rPr>
                  <w:rFonts w:hint="eastAsia"/>
                  <w:bCs/>
                </w:rPr>
                <w:t xml:space="preserve"> </w:t>
              </w:r>
            </w:ins>
            <w:r>
              <w:rPr>
                <w:rFonts w:hint="eastAsia"/>
                <w:bCs/>
              </w:rPr>
              <w:t xml:space="preserve">.4 </w:t>
            </w:r>
            <w:ins w:id="814" w:author="Shao" w:date="2025-03-03T15:07:00Z" w16du:dateUtc="2025-03-03T07:07:00Z">
              <w:r w:rsidR="006A0FEF">
                <w:rPr>
                  <w:rFonts w:hint="eastAsia"/>
                  <w:bCs/>
                </w:rPr>
                <w:t>是否使用惰性介质？</w:t>
              </w:r>
            </w:ins>
            <w:r w:rsidR="00023328">
              <w:rPr>
                <w:rFonts w:hint="eastAsia"/>
                <w:bCs/>
              </w:rPr>
              <w:t xml:space="preserve"> </w:t>
            </w:r>
            <w:ins w:id="815" w:author="Shao" w:date="2025-03-03T15:07:00Z" w16du:dateUtc="2025-03-03T07:07:00Z">
              <w:r>
                <w:rPr>
                  <w:rFonts w:hint="eastAsia"/>
                  <w:bCs/>
                </w:rPr>
                <w:t>Is an inert medium used?</w:t>
              </w:r>
            </w:ins>
          </w:p>
          <w:p w14:paraId="458ADD28" w14:textId="067F2B81" w:rsidR="008B3AD2" w:rsidRDefault="0075573E">
            <w:pPr>
              <w:spacing w:line="300" w:lineRule="auto"/>
              <w:rPr>
                <w:bCs/>
              </w:rPr>
            </w:pPr>
            <w:ins w:id="816" w:author="Shao" w:date="2025-03-03T15:07:00Z" w16du:dateUtc="2025-03-03T07:07:00Z">
              <w:r w:rsidRPr="008C0BED">
                <w:rPr>
                  <w:bCs/>
                </w:rPr>
                <w:fldChar w:fldCharType="begin">
                  <w:ffData>
                    <w:name w:val=""/>
                    <w:enabled/>
                    <w:calcOnExit w:val="0"/>
                    <w:checkBox>
                      <w:sizeAuto/>
                      <w:default w:val="0"/>
                    </w:checkBox>
                  </w:ffData>
                </w:fldChar>
              </w:r>
              <w:r w:rsidR="00DE4DAC" w:rsidRPr="008C0BED">
                <w:rPr>
                  <w:bCs/>
                </w:rPr>
                <w:instrText xml:space="preserve"> FORMCHECKBOX </w:instrText>
              </w:r>
              <w:r w:rsidRPr="008C0BED">
                <w:rPr>
                  <w:bCs/>
                </w:rPr>
              </w:r>
              <w:r w:rsidRPr="008C0BED">
                <w:rPr>
                  <w:bCs/>
                </w:rPr>
                <w:fldChar w:fldCharType="separate"/>
              </w:r>
              <w:r w:rsidRPr="008C0BED">
                <w:rPr>
                  <w:bCs/>
                </w:rPr>
                <w:fldChar w:fldCharType="end"/>
              </w:r>
            </w:ins>
            <w:r w:rsidR="00DE4DAC" w:rsidRPr="008C0BED">
              <w:rPr>
                <w:rFonts w:hint="eastAsia"/>
                <w:bCs/>
              </w:rPr>
              <w:t xml:space="preserve"> </w:t>
            </w:r>
            <w:r w:rsidR="006A0FEF" w:rsidRPr="008C0BED">
              <w:rPr>
                <w:rFonts w:hint="eastAsia"/>
                <w:bCs/>
              </w:rPr>
              <w:t>是</w:t>
            </w:r>
            <w:ins w:id="817" w:author="Shao" w:date="2025-03-03T15:07:00Z" w16du:dateUtc="2025-03-03T07:07:00Z">
              <w:r w:rsidR="00DE4DAC" w:rsidRPr="008C0BED">
                <w:rPr>
                  <w:rFonts w:hint="eastAsia"/>
                  <w:bCs/>
                </w:rPr>
                <w:t>Yes</w:t>
              </w:r>
            </w:ins>
            <w:r w:rsidRPr="008C0BED">
              <w:rPr>
                <w:bCs/>
              </w:rPr>
              <w:fldChar w:fldCharType="begin">
                <w:ffData>
                  <w:name w:val=""/>
                  <w:enabled/>
                  <w:calcOnExit w:val="0"/>
                  <w:checkBox>
                    <w:sizeAuto/>
                    <w:default w:val="0"/>
                  </w:checkBox>
                </w:ffData>
              </w:fldChar>
            </w:r>
            <w:r w:rsidR="00DE4DAC" w:rsidRPr="008C0BED">
              <w:rPr>
                <w:bCs/>
              </w:rPr>
              <w:instrText xml:space="preserve"> FORMCHECKBOX </w:instrText>
            </w:r>
            <w:r w:rsidRPr="008C0BED">
              <w:rPr>
                <w:bCs/>
              </w:rPr>
            </w:r>
            <w:r w:rsidRPr="008C0BED">
              <w:rPr>
                <w:bCs/>
              </w:rPr>
              <w:fldChar w:fldCharType="separate"/>
            </w:r>
            <w:r w:rsidRPr="008C0BED">
              <w:rPr>
                <w:bCs/>
              </w:rPr>
              <w:fldChar w:fldCharType="end"/>
            </w:r>
            <w:r w:rsidR="00DE4DAC" w:rsidRPr="008C0BED">
              <w:rPr>
                <w:rFonts w:hint="eastAsia"/>
                <w:bCs/>
              </w:rPr>
              <w:t xml:space="preserve"> </w:t>
            </w:r>
            <w:r w:rsidR="006A0FEF" w:rsidRPr="008C0BED">
              <w:rPr>
                <w:rFonts w:hint="eastAsia"/>
                <w:bCs/>
              </w:rPr>
              <w:t>否</w:t>
            </w:r>
            <w:ins w:id="818" w:author="Shao" w:date="2025-03-03T15:07:00Z" w16du:dateUtc="2025-03-03T07:07:00Z">
              <w:r w:rsidR="00023328" w:rsidRPr="008C0BED">
                <w:rPr>
                  <w:rFonts w:hint="eastAsia"/>
                  <w:bCs/>
                </w:rPr>
                <w:t>No</w:t>
              </w:r>
            </w:ins>
            <w:r w:rsidR="006A0FEF">
              <w:rPr>
                <w:rFonts w:hint="eastAsia"/>
                <w:bCs/>
              </w:rPr>
              <w:t>；如是，请描述介质成分及作用：</w:t>
            </w:r>
            <w:ins w:id="819" w:author="Shao" w:date="2025-03-03T15:07:00Z" w16du:dateUtc="2025-03-03T07:07:00Z">
              <w:r w:rsidR="00DE4DAC" w:rsidRPr="008C0BED">
                <w:rPr>
                  <w:rFonts w:hint="eastAsia"/>
                  <w:bCs/>
                </w:rPr>
                <w:t>No</w:t>
              </w:r>
              <w:r w:rsidR="00DE4DAC">
                <w:rPr>
                  <w:rFonts w:hint="eastAsia"/>
                  <w:bCs/>
                </w:rPr>
                <w:t xml:space="preserve">; if yes, please describe the media composition and role: </w:t>
              </w:r>
            </w:ins>
            <w:r w:rsidR="00DE4DAC">
              <w:rPr>
                <w:rFonts w:hint="eastAsia"/>
                <w:bCs/>
              </w:rPr>
              <w:t>__________________</w:t>
            </w:r>
          </w:p>
          <w:p w14:paraId="7B531E12" w14:textId="77777777" w:rsidR="006A0FEF" w:rsidRPr="008C0BED" w:rsidRDefault="006A0FEF" w:rsidP="00311EF2">
            <w:pPr>
              <w:spacing w:line="300" w:lineRule="auto"/>
              <w:rPr>
                <w:bCs/>
              </w:rPr>
            </w:pPr>
          </w:p>
          <w:p w14:paraId="268A201C" w14:textId="7202BABA" w:rsidR="006A0FEF" w:rsidRPr="008C0BED" w:rsidRDefault="006A0FEF" w:rsidP="00311EF2">
            <w:pPr>
              <w:spacing w:line="300" w:lineRule="auto"/>
              <w:rPr>
                <w:ins w:id="820" w:author="Shao" w:date="2025-03-03T15:07:00Z" w16du:dateUtc="2025-03-03T07:07:00Z"/>
                <w:bCs/>
              </w:rPr>
            </w:pPr>
            <w:ins w:id="821" w:author="Shao" w:date="2025-03-03T15:07:00Z" w16du:dateUtc="2025-03-03T07:07:00Z">
              <w:r>
                <w:rPr>
                  <w:rFonts w:hint="eastAsia"/>
                  <w:bCs/>
                </w:rPr>
                <w:t>3.</w:t>
              </w:r>
              <w:r w:rsidR="00D36225">
                <w:rPr>
                  <w:rFonts w:hint="eastAsia"/>
                  <w:bCs/>
                </w:rPr>
                <w:t>10</w:t>
              </w:r>
              <w:r w:rsidRPr="008C0BED">
                <w:rPr>
                  <w:bCs/>
                </w:rPr>
                <w:t>.</w:t>
              </w:r>
              <w:r>
                <w:rPr>
                  <w:rFonts w:hint="eastAsia"/>
                  <w:bCs/>
                </w:rPr>
                <w:t>5</w:t>
              </w:r>
              <w:r w:rsidRPr="008C0BED">
                <w:rPr>
                  <w:rFonts w:hint="eastAsia"/>
                  <w:bCs/>
                </w:rPr>
                <w:t>采取何种措施和物质控制病虫害？</w:t>
              </w:r>
              <w:r w:rsidR="00023328" w:rsidRPr="008C0BED">
                <w:rPr>
                  <w:rFonts w:hint="eastAsia"/>
                  <w:bCs/>
                </w:rPr>
                <w:t>What measures and substances are used to control pests and diseases?</w:t>
              </w:r>
              <w:r w:rsidRPr="008C0BED">
                <w:rPr>
                  <w:bCs/>
                  <w:u w:val="single"/>
                </w:rPr>
                <w:t xml:space="preserve">             </w:t>
              </w:r>
              <w:r w:rsidRPr="008C0BED">
                <w:rPr>
                  <w:rFonts w:hint="eastAsia"/>
                  <w:bCs/>
                  <w:u w:val="single"/>
                </w:rPr>
                <w:t xml:space="preserve">                           </w:t>
              </w:r>
              <w:r w:rsidRPr="008C0BED">
                <w:rPr>
                  <w:rFonts w:hint="eastAsia"/>
                  <w:bCs/>
                  <w:u w:val="single"/>
                </w:rPr>
                <w:t xml:space="preserve">　　　　　　</w:t>
              </w:r>
            </w:ins>
          </w:p>
          <w:p w14:paraId="5D55C5D0" w14:textId="77777777" w:rsidR="00023328" w:rsidRDefault="006A0FEF">
            <w:pPr>
              <w:spacing w:line="300" w:lineRule="auto"/>
              <w:rPr>
                <w:bCs/>
              </w:rPr>
            </w:pPr>
            <w:ins w:id="822" w:author="Shao" w:date="2025-03-03T15:07:00Z" w16du:dateUtc="2025-03-03T07:07:00Z">
              <w:r w:rsidRPr="008C0BED">
                <w:rPr>
                  <w:rFonts w:hint="eastAsia"/>
                  <w:bCs/>
                </w:rPr>
                <w:t>采用何种物质对培养容器和生产场地进行清洁和</w:t>
              </w:r>
              <w:r w:rsidRPr="008C0BED">
                <w:rPr>
                  <w:bCs/>
                </w:rPr>
                <w:t>/</w:t>
              </w:r>
              <w:r w:rsidRPr="008C0BED">
                <w:rPr>
                  <w:rFonts w:hint="eastAsia"/>
                  <w:bCs/>
                </w:rPr>
                <w:t>或消毒？</w:t>
              </w:r>
              <w:r w:rsidR="00DE4DAC" w:rsidRPr="008C0BED">
                <w:rPr>
                  <w:rFonts w:hint="eastAsia"/>
                  <w:bCs/>
                </w:rPr>
                <w:t>What substances are used to clean and/or disinfect culture vessels and production sites?</w:t>
              </w:r>
            </w:ins>
          </w:p>
          <w:p w14:paraId="606F92D5" w14:textId="77777777" w:rsidR="00023328" w:rsidRDefault="0075573E">
            <w:pPr>
              <w:spacing w:line="300" w:lineRule="auto"/>
              <w:rPr>
                <w:bCs/>
              </w:rPr>
            </w:pPr>
            <w:ins w:id="823" w:author="Shao" w:date="2025-03-03T15:07:00Z" w16du:dateUtc="2025-03-03T07:07:00Z">
              <w:r w:rsidRPr="008C0BED">
                <w:rPr>
                  <w:bCs/>
                </w:rPr>
                <w:fldChar w:fldCharType="begin">
                  <w:ffData>
                    <w:name w:val=""/>
                    <w:enabled/>
                    <w:calcOnExit w:val="0"/>
                    <w:checkBox>
                      <w:sizeAuto/>
                      <w:default w:val="0"/>
                    </w:checkBox>
                  </w:ffData>
                </w:fldChar>
              </w:r>
              <w:r w:rsidR="00DE4DAC" w:rsidRPr="008C0BED">
                <w:rPr>
                  <w:bCs/>
                </w:rPr>
                <w:instrText xml:space="preserve"> FORMCHECKBOX </w:instrText>
              </w:r>
              <w:r w:rsidRPr="008C0BED">
                <w:rPr>
                  <w:bCs/>
                </w:rPr>
              </w:r>
              <w:r w:rsidRPr="008C0BED">
                <w:rPr>
                  <w:bCs/>
                </w:rPr>
                <w:fldChar w:fldCharType="separate"/>
              </w:r>
              <w:r w:rsidRPr="008C0BED">
                <w:rPr>
                  <w:bCs/>
                </w:rPr>
                <w:fldChar w:fldCharType="end"/>
              </w:r>
            </w:ins>
            <w:r w:rsidR="00DE4DAC" w:rsidRPr="008C0BED">
              <w:rPr>
                <w:rFonts w:hint="eastAsia"/>
                <w:bCs/>
              </w:rPr>
              <w:t xml:space="preserve"> </w:t>
            </w:r>
            <w:r w:rsidR="006A0FEF" w:rsidRPr="008C0BED">
              <w:rPr>
                <w:rFonts w:hint="eastAsia"/>
                <w:bCs/>
              </w:rPr>
              <w:t>蒸汽</w:t>
            </w:r>
            <w:r w:rsidR="006A0FEF" w:rsidRPr="008C0BED">
              <w:rPr>
                <w:rFonts w:hint="eastAsia"/>
                <w:bCs/>
              </w:rPr>
              <w:t xml:space="preserve">  </w:t>
            </w:r>
            <w:ins w:id="824" w:author="Shao" w:date="2025-03-03T15:07:00Z" w16du:dateUtc="2025-03-03T07:07:00Z">
              <w:r w:rsidR="00DE4DAC" w:rsidRPr="008C0BED">
                <w:rPr>
                  <w:rFonts w:hint="eastAsia"/>
                  <w:bCs/>
                </w:rPr>
                <w:t>Steam</w:t>
              </w:r>
            </w:ins>
            <w:r w:rsidRPr="008C0BED">
              <w:rPr>
                <w:bCs/>
              </w:rPr>
              <w:fldChar w:fldCharType="begin">
                <w:ffData>
                  <w:name w:val=""/>
                  <w:enabled/>
                  <w:calcOnExit w:val="0"/>
                  <w:checkBox>
                    <w:sizeAuto/>
                    <w:default w:val="0"/>
                  </w:checkBox>
                </w:ffData>
              </w:fldChar>
            </w:r>
            <w:r w:rsidR="00DE4DAC" w:rsidRPr="008C0BED">
              <w:rPr>
                <w:bCs/>
              </w:rPr>
              <w:instrText xml:space="preserve"> FORMCHECKBOX </w:instrText>
            </w:r>
            <w:r w:rsidRPr="008C0BED">
              <w:rPr>
                <w:bCs/>
              </w:rPr>
            </w:r>
            <w:r w:rsidRPr="008C0BED">
              <w:rPr>
                <w:bCs/>
              </w:rPr>
              <w:fldChar w:fldCharType="separate"/>
            </w:r>
            <w:r w:rsidRPr="008C0BED">
              <w:rPr>
                <w:bCs/>
              </w:rPr>
              <w:fldChar w:fldCharType="end"/>
            </w:r>
            <w:r w:rsidR="00DE4DAC" w:rsidRPr="008C0BED">
              <w:rPr>
                <w:rFonts w:hint="eastAsia"/>
                <w:bCs/>
              </w:rPr>
              <w:t xml:space="preserve"> </w:t>
            </w:r>
            <w:r w:rsidR="006A0FEF" w:rsidRPr="008C0BED">
              <w:rPr>
                <w:rFonts w:hint="eastAsia"/>
                <w:bCs/>
              </w:rPr>
              <w:t>清洁剂</w:t>
            </w:r>
            <w:r w:rsidR="006A0FEF" w:rsidRPr="008C0BED">
              <w:rPr>
                <w:rFonts w:hint="eastAsia"/>
                <w:bCs/>
              </w:rPr>
              <w:t xml:space="preserve">   </w:t>
            </w:r>
            <w:ins w:id="825" w:author="Shao" w:date="2025-03-03T15:07:00Z" w16du:dateUtc="2025-03-03T07:07:00Z">
              <w:r w:rsidR="00DE4DAC" w:rsidRPr="008C0BED">
                <w:rPr>
                  <w:rFonts w:hint="eastAsia"/>
                  <w:bCs/>
                </w:rPr>
                <w:t>Cleaner</w:t>
              </w:r>
            </w:ins>
            <w:r w:rsidRPr="008C0BED">
              <w:rPr>
                <w:bCs/>
              </w:rPr>
              <w:fldChar w:fldCharType="begin">
                <w:ffData>
                  <w:name w:val=""/>
                  <w:enabled/>
                  <w:calcOnExit w:val="0"/>
                  <w:checkBox>
                    <w:sizeAuto/>
                    <w:default w:val="0"/>
                  </w:checkBox>
                </w:ffData>
              </w:fldChar>
            </w:r>
            <w:r w:rsidR="00DE4DAC" w:rsidRPr="008C0BED">
              <w:rPr>
                <w:bCs/>
              </w:rPr>
              <w:instrText xml:space="preserve"> FORMCHECKBOX </w:instrText>
            </w:r>
            <w:r w:rsidRPr="008C0BED">
              <w:rPr>
                <w:bCs/>
              </w:rPr>
            </w:r>
            <w:r w:rsidRPr="008C0BED">
              <w:rPr>
                <w:bCs/>
              </w:rPr>
              <w:fldChar w:fldCharType="separate"/>
            </w:r>
            <w:r w:rsidRPr="008C0BED">
              <w:rPr>
                <w:bCs/>
              </w:rPr>
              <w:fldChar w:fldCharType="end"/>
            </w:r>
            <w:r w:rsidR="00DE4DAC" w:rsidRPr="008C0BED">
              <w:rPr>
                <w:rFonts w:hint="eastAsia"/>
                <w:bCs/>
              </w:rPr>
              <w:t xml:space="preserve"> </w:t>
            </w:r>
            <w:r w:rsidR="006A0FEF" w:rsidRPr="008C0BED">
              <w:rPr>
                <w:rFonts w:hint="eastAsia"/>
                <w:bCs/>
              </w:rPr>
              <w:t xml:space="preserve">消毒剂　</w:t>
            </w:r>
            <w:ins w:id="826" w:author="Shao" w:date="2025-03-03T15:07:00Z" w16du:dateUtc="2025-03-03T07:07:00Z">
              <w:r w:rsidR="00DE4DAC" w:rsidRPr="008C0BED">
                <w:rPr>
                  <w:rFonts w:hint="eastAsia"/>
                  <w:bCs/>
                </w:rPr>
                <w:t>Disinfectant</w:t>
              </w:r>
            </w:ins>
          </w:p>
          <w:p w14:paraId="5683B06C" w14:textId="76B9F463" w:rsidR="008B3AD2" w:rsidRDefault="0075573E" w:rsidP="00023328">
            <w:pPr>
              <w:spacing w:line="300" w:lineRule="auto"/>
              <w:jc w:val="left"/>
              <w:rPr>
                <w:bCs/>
              </w:rPr>
            </w:pPr>
            <w:r w:rsidRPr="008C0BED">
              <w:rPr>
                <w:bCs/>
              </w:rPr>
              <w:fldChar w:fldCharType="begin">
                <w:ffData>
                  <w:name w:val=""/>
                  <w:enabled/>
                  <w:calcOnExit w:val="0"/>
                  <w:checkBox>
                    <w:sizeAuto/>
                    <w:default w:val="0"/>
                  </w:checkBox>
                </w:ffData>
              </w:fldChar>
            </w:r>
            <w:r w:rsidR="00DE4DAC" w:rsidRPr="008C0BED">
              <w:rPr>
                <w:bCs/>
              </w:rPr>
              <w:instrText xml:space="preserve"> FORMCHECKBOX </w:instrText>
            </w:r>
            <w:r w:rsidRPr="008C0BED">
              <w:rPr>
                <w:bCs/>
              </w:rPr>
            </w:r>
            <w:r w:rsidRPr="008C0BED">
              <w:rPr>
                <w:bCs/>
              </w:rPr>
              <w:fldChar w:fldCharType="separate"/>
            </w:r>
            <w:r w:rsidRPr="008C0BED">
              <w:rPr>
                <w:bCs/>
              </w:rPr>
              <w:fldChar w:fldCharType="end"/>
            </w:r>
            <w:r w:rsidR="006A0FEF" w:rsidRPr="008C0BED">
              <w:rPr>
                <w:rFonts w:hint="eastAsia"/>
                <w:bCs/>
              </w:rPr>
              <w:t>其它措施（请说明）</w:t>
            </w:r>
            <w:ins w:id="827" w:author="Shao" w:date="2025-03-03T15:07:00Z" w16du:dateUtc="2025-03-03T07:07:00Z">
              <w:r w:rsidR="00023328" w:rsidRPr="008C0BED">
                <w:rPr>
                  <w:rFonts w:hint="eastAsia"/>
                  <w:bCs/>
                </w:rPr>
                <w:t>Other measures (please specify)</w:t>
              </w:r>
            </w:ins>
            <w:r w:rsidR="006A0FEF" w:rsidRPr="008C0BED">
              <w:rPr>
                <w:rFonts w:hint="eastAsia"/>
                <w:bCs/>
              </w:rPr>
              <w:t>：</w:t>
            </w:r>
            <w:r w:rsidR="006A0FEF" w:rsidRPr="008C0BED">
              <w:rPr>
                <w:bCs/>
                <w:u w:val="single"/>
              </w:rPr>
              <w:t xml:space="preserve">             </w:t>
            </w:r>
            <w:r w:rsidR="006A0FEF" w:rsidRPr="008C0BED">
              <w:rPr>
                <w:rFonts w:hint="eastAsia"/>
                <w:bCs/>
                <w:u w:val="single"/>
              </w:rPr>
              <w:t xml:space="preserve">            </w:t>
            </w:r>
            <w:r w:rsidR="006A0FEF" w:rsidRPr="008C0BED">
              <w:rPr>
                <w:rFonts w:hint="eastAsia"/>
                <w:bCs/>
                <w:u w:val="single"/>
              </w:rPr>
              <w:t xml:space="preserve">　　　　　　　　　</w:t>
            </w:r>
            <w:ins w:id="828" w:author="Shao" w:date="2025-03-03T15:07:00Z" w16du:dateUtc="2025-03-03T07:07:00Z">
              <w:r w:rsidR="00DE4DAC" w:rsidRPr="008C0BED">
                <w:rPr>
                  <w:rFonts w:hint="eastAsia"/>
                  <w:bCs/>
                  <w:u w:val="single"/>
                </w:rPr>
                <w:t>:</w:t>
              </w:r>
            </w:ins>
          </w:p>
          <w:p w14:paraId="15141147" w14:textId="5A41B115" w:rsidR="008B3AD2" w:rsidRDefault="006A0FEF">
            <w:pPr>
              <w:spacing w:line="300" w:lineRule="auto"/>
              <w:rPr>
                <w:ins w:id="829" w:author="Shao" w:date="2025-03-03T15:07:00Z" w16du:dateUtc="2025-03-03T07:07:00Z"/>
                <w:bCs/>
              </w:rPr>
            </w:pPr>
            <w:r w:rsidRPr="008C0BED">
              <w:rPr>
                <w:rFonts w:hint="eastAsia"/>
                <w:bCs/>
              </w:rPr>
              <w:t>请在下表中列出所使用的清洁剂和</w:t>
            </w:r>
            <w:r w:rsidRPr="008C0BED">
              <w:rPr>
                <w:bCs/>
              </w:rPr>
              <w:t>/</w:t>
            </w:r>
            <w:r w:rsidRPr="008C0BED">
              <w:rPr>
                <w:rFonts w:hint="eastAsia"/>
                <w:bCs/>
              </w:rPr>
              <w:t>或消毒剂。</w:t>
            </w:r>
            <w:ins w:id="830" w:author="Shao" w:date="2025-03-03T15:07:00Z" w16du:dateUtc="2025-03-03T07:07:00Z">
              <w:r w:rsidR="00DE4DAC" w:rsidRPr="008C0BED">
                <w:rPr>
                  <w:rFonts w:hint="eastAsia"/>
                  <w:bCs/>
                </w:rPr>
                <w:t>Please list the detergents and/or disinfectants used in the table below.</w:t>
              </w:r>
            </w:ins>
          </w:p>
          <w:tbl>
            <w:tblPr>
              <w:tblW w:w="10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9"/>
              <w:gridCol w:w="2023"/>
              <w:gridCol w:w="2514"/>
              <w:gridCol w:w="4062"/>
            </w:tblGrid>
            <w:tr w:rsidR="006A0FEF" w:rsidRPr="008C0BED" w14:paraId="02B6CA40" w14:textId="77777777" w:rsidTr="00311EF2">
              <w:trPr>
                <w:trHeight w:val="444"/>
              </w:trPr>
              <w:tc>
                <w:tcPr>
                  <w:tcW w:w="1579" w:type="dxa"/>
                  <w:tcBorders>
                    <w:top w:val="single" w:sz="4" w:space="0" w:color="auto"/>
                    <w:left w:val="single" w:sz="4" w:space="0" w:color="auto"/>
                    <w:bottom w:val="single" w:sz="4" w:space="0" w:color="auto"/>
                    <w:right w:val="single" w:sz="4" w:space="0" w:color="auto"/>
                  </w:tcBorders>
                  <w:vAlign w:val="center"/>
                </w:tcPr>
                <w:p w14:paraId="3DE795CD" w14:textId="45AD0EC9" w:rsidR="008B3AD2" w:rsidRDefault="006A0FEF" w:rsidP="00023328">
                  <w:pPr>
                    <w:rPr>
                      <w:bCs/>
                    </w:rPr>
                  </w:pPr>
                  <w:r w:rsidRPr="008C0BED">
                    <w:rPr>
                      <w:rFonts w:hint="eastAsia"/>
                      <w:b/>
                      <w:bCs/>
                    </w:rPr>
                    <w:t>物质名</w:t>
                  </w:r>
                  <w:ins w:id="831" w:author="Shao" w:date="2025-03-03T15:07:00Z" w16du:dateUtc="2025-03-03T07:07:00Z">
                    <w:r w:rsidR="00DE4DAC" w:rsidRPr="008C0BED">
                      <w:rPr>
                        <w:rFonts w:hint="eastAsia"/>
                        <w:b/>
                        <w:bCs/>
                      </w:rPr>
                      <w:t>Substance Name</w:t>
                    </w:r>
                  </w:ins>
                </w:p>
              </w:tc>
              <w:tc>
                <w:tcPr>
                  <w:tcW w:w="2023" w:type="dxa"/>
                  <w:tcBorders>
                    <w:top w:val="single" w:sz="4" w:space="0" w:color="auto"/>
                    <w:left w:val="single" w:sz="4" w:space="0" w:color="auto"/>
                    <w:bottom w:val="single" w:sz="4" w:space="0" w:color="auto"/>
                    <w:right w:val="single" w:sz="4" w:space="0" w:color="auto"/>
                  </w:tcBorders>
                  <w:vAlign w:val="center"/>
                </w:tcPr>
                <w:p w14:paraId="786ABE79" w14:textId="1B1D0F50" w:rsidR="008B3AD2" w:rsidRDefault="006A0FEF" w:rsidP="00023328">
                  <w:pPr>
                    <w:rPr>
                      <w:bCs/>
                    </w:rPr>
                  </w:pPr>
                  <w:r w:rsidRPr="008C0BED">
                    <w:rPr>
                      <w:rFonts w:hint="eastAsia"/>
                      <w:b/>
                      <w:bCs/>
                    </w:rPr>
                    <w:t>商品名及来源</w:t>
                  </w:r>
                  <w:ins w:id="832" w:author="Shao" w:date="2025-03-03T15:07:00Z" w16du:dateUtc="2025-03-03T07:07:00Z">
                    <w:r w:rsidR="00DE4DAC" w:rsidRPr="008C0BED">
                      <w:rPr>
                        <w:rFonts w:hint="eastAsia"/>
                        <w:b/>
                        <w:bCs/>
                      </w:rPr>
                      <w:t>Trade name and origin</w:t>
                    </w:r>
                  </w:ins>
                </w:p>
              </w:tc>
              <w:tc>
                <w:tcPr>
                  <w:tcW w:w="2514" w:type="dxa"/>
                  <w:tcBorders>
                    <w:top w:val="single" w:sz="4" w:space="0" w:color="auto"/>
                    <w:left w:val="single" w:sz="4" w:space="0" w:color="auto"/>
                    <w:bottom w:val="single" w:sz="4" w:space="0" w:color="auto"/>
                    <w:right w:val="single" w:sz="4" w:space="0" w:color="auto"/>
                  </w:tcBorders>
                  <w:vAlign w:val="center"/>
                </w:tcPr>
                <w:p w14:paraId="321A2277" w14:textId="44E11ED1" w:rsidR="008B3AD2" w:rsidRDefault="006A0FEF" w:rsidP="00023328">
                  <w:pPr>
                    <w:rPr>
                      <w:bCs/>
                    </w:rPr>
                  </w:pPr>
                  <w:r w:rsidRPr="008C0BED">
                    <w:rPr>
                      <w:rFonts w:hint="eastAsia"/>
                      <w:b/>
                      <w:bCs/>
                    </w:rPr>
                    <w:t>目标作物、设施和场所</w:t>
                  </w:r>
                  <w:ins w:id="833" w:author="Shao" w:date="2025-03-03T15:07:00Z" w16du:dateUtc="2025-03-03T07:07:00Z">
                    <w:r w:rsidR="00DE4DAC" w:rsidRPr="008C0BED">
                      <w:rPr>
                        <w:rFonts w:hint="eastAsia"/>
                        <w:b/>
                        <w:bCs/>
                      </w:rPr>
                      <w:t>Target crops, facilities and sites</w:t>
                    </w:r>
                  </w:ins>
                </w:p>
              </w:tc>
              <w:tc>
                <w:tcPr>
                  <w:tcW w:w="4062" w:type="dxa"/>
                  <w:tcBorders>
                    <w:top w:val="single" w:sz="4" w:space="0" w:color="auto"/>
                    <w:left w:val="single" w:sz="4" w:space="0" w:color="auto"/>
                    <w:bottom w:val="single" w:sz="4" w:space="0" w:color="auto"/>
                    <w:right w:val="single" w:sz="4" w:space="0" w:color="auto"/>
                  </w:tcBorders>
                  <w:vAlign w:val="center"/>
                </w:tcPr>
                <w:p w14:paraId="2FA90879" w14:textId="0B681EF5" w:rsidR="008B3AD2" w:rsidRDefault="006A0FEF" w:rsidP="00023328">
                  <w:pPr>
                    <w:rPr>
                      <w:bCs/>
                    </w:rPr>
                  </w:pPr>
                  <w:del w:id="834" w:author="Shao" w:date="2025-03-03T15:07:00Z" w16du:dateUtc="2025-03-03T07:07:00Z">
                    <w:r w:rsidRPr="008C0BED">
                      <w:rPr>
                        <w:rFonts w:hint="eastAsia"/>
                        <w:b/>
                        <w:bCs/>
                      </w:rPr>
                      <w:delText>使用原因</w:delText>
                    </w:r>
                  </w:del>
                  <w:ins w:id="835" w:author="Shao" w:date="2025-03-03T15:07:00Z" w16du:dateUtc="2025-03-03T07:07:00Z">
                    <w:r w:rsidR="00DE4DAC" w:rsidRPr="008C0BED">
                      <w:rPr>
                        <w:rFonts w:hint="eastAsia"/>
                        <w:b/>
                        <w:bCs/>
                      </w:rPr>
                      <w:t>Reasons for use</w:t>
                    </w:r>
                  </w:ins>
                </w:p>
              </w:tc>
            </w:tr>
            <w:tr w:rsidR="006A0FEF" w:rsidRPr="008C0BED" w14:paraId="1ED88634" w14:textId="77777777" w:rsidTr="00311EF2">
              <w:trPr>
                <w:trHeight w:val="441"/>
              </w:trPr>
              <w:tc>
                <w:tcPr>
                  <w:tcW w:w="1579" w:type="dxa"/>
                  <w:tcBorders>
                    <w:top w:val="single" w:sz="4" w:space="0" w:color="auto"/>
                    <w:left w:val="single" w:sz="4" w:space="0" w:color="auto"/>
                    <w:bottom w:val="single" w:sz="4" w:space="0" w:color="auto"/>
                    <w:right w:val="single" w:sz="4" w:space="0" w:color="auto"/>
                  </w:tcBorders>
                </w:tcPr>
                <w:p w14:paraId="3979A6E2" w14:textId="77777777" w:rsidR="006A0FEF" w:rsidRPr="008C0BED" w:rsidRDefault="006A0FEF" w:rsidP="00311EF2">
                  <w:pPr>
                    <w:spacing w:line="300" w:lineRule="auto"/>
                    <w:rPr>
                      <w:bCs/>
                    </w:rPr>
                  </w:pPr>
                </w:p>
              </w:tc>
              <w:tc>
                <w:tcPr>
                  <w:tcW w:w="2023" w:type="dxa"/>
                  <w:tcBorders>
                    <w:top w:val="single" w:sz="4" w:space="0" w:color="auto"/>
                    <w:left w:val="single" w:sz="4" w:space="0" w:color="auto"/>
                    <w:bottom w:val="single" w:sz="4" w:space="0" w:color="auto"/>
                    <w:right w:val="single" w:sz="4" w:space="0" w:color="auto"/>
                  </w:tcBorders>
                </w:tcPr>
                <w:p w14:paraId="0B03F756" w14:textId="77777777" w:rsidR="006A0FEF" w:rsidRPr="008C0BED" w:rsidRDefault="006A0FEF" w:rsidP="00311EF2">
                  <w:pPr>
                    <w:spacing w:line="300" w:lineRule="auto"/>
                    <w:rPr>
                      <w:bCs/>
                    </w:rPr>
                  </w:pPr>
                </w:p>
              </w:tc>
              <w:tc>
                <w:tcPr>
                  <w:tcW w:w="2514" w:type="dxa"/>
                  <w:tcBorders>
                    <w:top w:val="single" w:sz="4" w:space="0" w:color="auto"/>
                    <w:left w:val="single" w:sz="4" w:space="0" w:color="auto"/>
                    <w:bottom w:val="single" w:sz="4" w:space="0" w:color="auto"/>
                    <w:right w:val="single" w:sz="4" w:space="0" w:color="auto"/>
                  </w:tcBorders>
                </w:tcPr>
                <w:p w14:paraId="32345072" w14:textId="77777777" w:rsidR="006A0FEF" w:rsidRPr="008C0BED" w:rsidRDefault="006A0FEF" w:rsidP="00311EF2">
                  <w:pPr>
                    <w:spacing w:line="300" w:lineRule="auto"/>
                    <w:rPr>
                      <w:bCs/>
                    </w:rPr>
                  </w:pPr>
                </w:p>
              </w:tc>
              <w:tc>
                <w:tcPr>
                  <w:tcW w:w="4062" w:type="dxa"/>
                  <w:tcBorders>
                    <w:top w:val="single" w:sz="4" w:space="0" w:color="auto"/>
                    <w:left w:val="single" w:sz="4" w:space="0" w:color="auto"/>
                    <w:bottom w:val="single" w:sz="4" w:space="0" w:color="auto"/>
                    <w:right w:val="single" w:sz="4" w:space="0" w:color="auto"/>
                  </w:tcBorders>
                </w:tcPr>
                <w:p w14:paraId="1BFEF3B7" w14:textId="77777777" w:rsidR="006A0FEF" w:rsidRPr="008C0BED" w:rsidRDefault="006A0FEF" w:rsidP="00311EF2">
                  <w:pPr>
                    <w:spacing w:line="300" w:lineRule="auto"/>
                    <w:rPr>
                      <w:bCs/>
                    </w:rPr>
                  </w:pPr>
                </w:p>
              </w:tc>
            </w:tr>
            <w:tr w:rsidR="006A0FEF" w:rsidRPr="008C0BED" w14:paraId="51F50196" w14:textId="77777777" w:rsidTr="00311EF2">
              <w:trPr>
                <w:trHeight w:val="441"/>
              </w:trPr>
              <w:tc>
                <w:tcPr>
                  <w:tcW w:w="1579" w:type="dxa"/>
                  <w:tcBorders>
                    <w:top w:val="single" w:sz="4" w:space="0" w:color="auto"/>
                    <w:left w:val="single" w:sz="4" w:space="0" w:color="auto"/>
                    <w:bottom w:val="single" w:sz="4" w:space="0" w:color="auto"/>
                    <w:right w:val="single" w:sz="4" w:space="0" w:color="auto"/>
                  </w:tcBorders>
                </w:tcPr>
                <w:p w14:paraId="73A140BE" w14:textId="77777777" w:rsidR="006A0FEF" w:rsidRPr="008C0BED" w:rsidRDefault="006A0FEF" w:rsidP="00311EF2">
                  <w:pPr>
                    <w:spacing w:line="300" w:lineRule="auto"/>
                    <w:rPr>
                      <w:bCs/>
                    </w:rPr>
                  </w:pPr>
                </w:p>
              </w:tc>
              <w:tc>
                <w:tcPr>
                  <w:tcW w:w="2023" w:type="dxa"/>
                  <w:tcBorders>
                    <w:top w:val="single" w:sz="4" w:space="0" w:color="auto"/>
                    <w:left w:val="single" w:sz="4" w:space="0" w:color="auto"/>
                    <w:bottom w:val="single" w:sz="4" w:space="0" w:color="auto"/>
                    <w:right w:val="single" w:sz="4" w:space="0" w:color="auto"/>
                  </w:tcBorders>
                </w:tcPr>
                <w:p w14:paraId="0C3DC0A6" w14:textId="77777777" w:rsidR="006A0FEF" w:rsidRPr="008C0BED" w:rsidRDefault="006A0FEF" w:rsidP="00311EF2">
                  <w:pPr>
                    <w:spacing w:line="300" w:lineRule="auto"/>
                    <w:rPr>
                      <w:bCs/>
                    </w:rPr>
                  </w:pPr>
                </w:p>
              </w:tc>
              <w:tc>
                <w:tcPr>
                  <w:tcW w:w="2514" w:type="dxa"/>
                  <w:tcBorders>
                    <w:top w:val="single" w:sz="4" w:space="0" w:color="auto"/>
                    <w:left w:val="single" w:sz="4" w:space="0" w:color="auto"/>
                    <w:bottom w:val="single" w:sz="4" w:space="0" w:color="auto"/>
                    <w:right w:val="single" w:sz="4" w:space="0" w:color="auto"/>
                  </w:tcBorders>
                </w:tcPr>
                <w:p w14:paraId="38144B17" w14:textId="77777777" w:rsidR="006A0FEF" w:rsidRPr="008C0BED" w:rsidRDefault="006A0FEF" w:rsidP="00311EF2">
                  <w:pPr>
                    <w:spacing w:line="300" w:lineRule="auto"/>
                    <w:rPr>
                      <w:bCs/>
                    </w:rPr>
                  </w:pPr>
                </w:p>
              </w:tc>
              <w:tc>
                <w:tcPr>
                  <w:tcW w:w="4062" w:type="dxa"/>
                  <w:tcBorders>
                    <w:top w:val="single" w:sz="4" w:space="0" w:color="auto"/>
                    <w:left w:val="single" w:sz="4" w:space="0" w:color="auto"/>
                    <w:bottom w:val="single" w:sz="4" w:space="0" w:color="auto"/>
                    <w:right w:val="single" w:sz="4" w:space="0" w:color="auto"/>
                  </w:tcBorders>
                </w:tcPr>
                <w:p w14:paraId="7D918054" w14:textId="77777777" w:rsidR="006A0FEF" w:rsidRPr="008C0BED" w:rsidRDefault="006A0FEF" w:rsidP="00311EF2">
                  <w:pPr>
                    <w:spacing w:line="300" w:lineRule="auto"/>
                    <w:rPr>
                      <w:bCs/>
                    </w:rPr>
                  </w:pPr>
                </w:p>
              </w:tc>
            </w:tr>
          </w:tbl>
          <w:p w14:paraId="3F4AC710" w14:textId="77777777" w:rsidR="006A0FEF" w:rsidRPr="001E6EB3" w:rsidRDefault="006A0FEF" w:rsidP="000B6B5A">
            <w:pPr>
              <w:spacing w:line="300" w:lineRule="auto"/>
              <w:rPr>
                <w:b/>
                <w:bCs/>
              </w:rPr>
            </w:pPr>
          </w:p>
        </w:tc>
      </w:tr>
      <w:tr w:rsidR="0098293A" w:rsidRPr="000B6B5A" w14:paraId="54DE1657" w14:textId="77777777" w:rsidTr="002D13CD">
        <w:trPr>
          <w:jc w:val="center"/>
          <w:trPrChange w:id="836" w:author="Shao" w:date="2025-03-03T15:07:00Z" w16du:dateUtc="2025-03-03T07:07:00Z">
            <w:trPr>
              <w:gridAfter w:val="0"/>
              <w:jc w:val="center"/>
            </w:trPr>
          </w:trPrChange>
        </w:trPr>
        <w:tc>
          <w:tcPr>
            <w:tcW w:w="10726" w:type="dxa"/>
            <w:gridSpan w:val="18"/>
            <w:shd w:val="clear" w:color="auto" w:fill="F2F2F2"/>
            <w:tcPrChange w:id="837" w:author="Shao" w:date="2025-03-03T15:07:00Z" w16du:dateUtc="2025-03-03T07:07:00Z">
              <w:tcPr>
                <w:tcW w:w="10404" w:type="dxa"/>
                <w:gridSpan w:val="29"/>
                <w:shd w:val="clear" w:color="auto" w:fill="F2F2F2"/>
              </w:tcPr>
            </w:tcPrChange>
          </w:tcPr>
          <w:p w14:paraId="4F36D33F" w14:textId="77777777" w:rsidR="00B63DE6" w:rsidRPr="00D20746" w:rsidRDefault="00B63DE6" w:rsidP="00B63DE6">
            <w:pPr>
              <w:spacing w:line="360" w:lineRule="exact"/>
              <w:rPr>
                <w:b/>
              </w:rPr>
            </w:pPr>
            <w:r w:rsidRPr="00D20746">
              <w:rPr>
                <w:rFonts w:hint="eastAsia"/>
                <w:b/>
              </w:rPr>
              <w:t>仅限检查员填写：</w:t>
            </w:r>
            <w:ins w:id="838" w:author="Shao" w:date="2025-03-03T15:07:00Z" w16du:dateUtc="2025-03-03T07:07:00Z">
              <w:r>
                <w:rPr>
                  <w:rFonts w:hint="eastAsia"/>
                  <w:b/>
                </w:rPr>
                <w:t>Inspectors only</w:t>
              </w:r>
              <w:r w:rsidRPr="00D20746">
                <w:rPr>
                  <w:rFonts w:hint="eastAsia"/>
                  <w:b/>
                </w:rPr>
                <w:t>:</w:t>
              </w:r>
            </w:ins>
          </w:p>
          <w:p w14:paraId="0553074F" w14:textId="77777777" w:rsidR="00B63DE6" w:rsidRDefault="00B63DE6" w:rsidP="00B63DE6">
            <w:pPr>
              <w:spacing w:line="360" w:lineRule="exact"/>
              <w:rPr>
                <w:b/>
              </w:rPr>
            </w:pPr>
            <w:r w:rsidRPr="00D20746">
              <w:rPr>
                <w:rFonts w:hint="eastAsia"/>
                <w:b/>
              </w:rPr>
              <w:t>现场检查是否与以上描述的情况一致？</w:t>
            </w:r>
            <w:ins w:id="839" w:author="Shao" w:date="2025-03-03T15:07:00Z" w16du:dateUtc="2025-03-03T07:07:00Z">
              <w:r>
                <w:rPr>
                  <w:rFonts w:hint="eastAsia"/>
                  <w:b/>
                </w:rPr>
                <w:t>Is the on-site inspection consistent</w:t>
              </w:r>
              <w:r w:rsidRPr="00D20746">
                <w:rPr>
                  <w:rFonts w:hint="eastAsia"/>
                  <w:b/>
                </w:rPr>
                <w:t xml:space="preserve"> with the above description? </w:t>
              </w:r>
            </w:ins>
          </w:p>
          <w:p w14:paraId="5D4C18FF" w14:textId="77777777" w:rsidR="00B63DE6" w:rsidRDefault="00B63DE6" w:rsidP="00B63DE6">
            <w:pPr>
              <w:spacing w:line="360" w:lineRule="exact"/>
              <w:rPr>
                <w:b/>
              </w:rPr>
            </w:pPr>
            <w:r w:rsidRPr="00D20746">
              <w:rPr>
                <w:b/>
                <w:bCs/>
              </w:rPr>
              <w:fldChar w:fldCharType="begin">
                <w:ffData>
                  <w:name w:val="复选框型6"/>
                  <w:enabled/>
                  <w:calcOnExit w:val="0"/>
                  <w:checkBox>
                    <w:sizeAuto/>
                    <w:default w:val="0"/>
                  </w:checkBox>
                </w:ffData>
              </w:fldChar>
            </w:r>
            <w:r w:rsidRPr="00D20746">
              <w:rPr>
                <w:b/>
                <w:bCs/>
              </w:rPr>
              <w:instrText xml:space="preserve"> FORMCHECKBOX </w:instrText>
            </w:r>
            <w:r w:rsidRPr="00D20746">
              <w:rPr>
                <w:b/>
                <w:bCs/>
              </w:rPr>
            </w:r>
            <w:r w:rsidRPr="00D20746">
              <w:rPr>
                <w:b/>
                <w:bCs/>
              </w:rPr>
              <w:fldChar w:fldCharType="separate"/>
            </w:r>
            <w:r w:rsidRPr="00D20746">
              <w:rPr>
                <w:b/>
              </w:rPr>
              <w:fldChar w:fldCharType="end"/>
            </w:r>
            <w:r w:rsidRPr="00D20746">
              <w:rPr>
                <w:rFonts w:hint="eastAsia"/>
                <w:b/>
              </w:rPr>
              <w:t>是</w:t>
            </w:r>
            <w:ins w:id="840" w:author="Shao" w:date="2025-03-03T15:07:00Z" w16du:dateUtc="2025-03-03T07:07:00Z">
              <w:r w:rsidRPr="00D20746">
                <w:rPr>
                  <w:rFonts w:hint="eastAsia"/>
                  <w:b/>
                </w:rPr>
                <w:t>Yes</w:t>
              </w:r>
            </w:ins>
            <w:r>
              <w:rPr>
                <w:rFonts w:hint="eastAsia"/>
                <w:b/>
              </w:rPr>
              <w:t xml:space="preserve"> </w:t>
            </w:r>
            <w:r w:rsidRPr="00D20746">
              <w:rPr>
                <w:b/>
                <w:bCs/>
              </w:rPr>
              <w:fldChar w:fldCharType="begin">
                <w:ffData>
                  <w:name w:val="复选框型6"/>
                  <w:enabled/>
                  <w:calcOnExit w:val="0"/>
                  <w:checkBox>
                    <w:sizeAuto/>
                    <w:default w:val="0"/>
                  </w:checkBox>
                </w:ffData>
              </w:fldChar>
            </w:r>
            <w:r w:rsidRPr="00D20746">
              <w:rPr>
                <w:b/>
                <w:bCs/>
              </w:rPr>
              <w:instrText xml:space="preserve"> FORMCHECKBOX </w:instrText>
            </w:r>
            <w:r w:rsidRPr="00D20746">
              <w:rPr>
                <w:b/>
                <w:bCs/>
              </w:rPr>
            </w:r>
            <w:r w:rsidRPr="00D20746">
              <w:rPr>
                <w:b/>
                <w:bCs/>
              </w:rPr>
              <w:fldChar w:fldCharType="separate"/>
            </w:r>
            <w:r w:rsidRPr="00D20746">
              <w:rPr>
                <w:b/>
              </w:rPr>
              <w:fldChar w:fldCharType="end"/>
            </w:r>
            <w:r w:rsidRPr="00D20746">
              <w:rPr>
                <w:rFonts w:hint="eastAsia"/>
                <w:b/>
              </w:rPr>
              <w:t>否</w:t>
            </w:r>
            <w:ins w:id="841" w:author="Shao" w:date="2025-03-03T15:07:00Z" w16du:dateUtc="2025-03-03T07:07:00Z">
              <w:r w:rsidRPr="00D20746">
                <w:rPr>
                  <w:rFonts w:hint="eastAsia"/>
                  <w:b/>
                </w:rPr>
                <w:t>No</w:t>
              </w:r>
            </w:ins>
            <w:r>
              <w:rPr>
                <w:rFonts w:hint="eastAsia"/>
                <w:b/>
              </w:rPr>
              <w:t xml:space="preserve"> </w:t>
            </w:r>
            <w:r w:rsidRPr="00D20746">
              <w:rPr>
                <w:b/>
                <w:bCs/>
              </w:rPr>
              <w:fldChar w:fldCharType="begin">
                <w:ffData>
                  <w:name w:val="复选框型6"/>
                  <w:enabled/>
                  <w:calcOnExit w:val="0"/>
                  <w:checkBox>
                    <w:sizeAuto/>
                    <w:default w:val="0"/>
                  </w:checkBox>
                </w:ffData>
              </w:fldChar>
            </w:r>
            <w:r w:rsidRPr="00D20746">
              <w:rPr>
                <w:b/>
                <w:bCs/>
              </w:rPr>
              <w:instrText xml:space="preserve"> FORMCHECKBOX </w:instrText>
            </w:r>
            <w:r w:rsidRPr="00D20746">
              <w:rPr>
                <w:b/>
                <w:bCs/>
              </w:rPr>
            </w:r>
            <w:r w:rsidRPr="00D20746">
              <w:rPr>
                <w:b/>
                <w:bCs/>
              </w:rPr>
              <w:fldChar w:fldCharType="separate"/>
            </w:r>
            <w:r w:rsidRPr="00D20746">
              <w:rPr>
                <w:b/>
              </w:rPr>
              <w:fldChar w:fldCharType="end"/>
            </w:r>
            <w:r w:rsidRPr="00D20746">
              <w:rPr>
                <w:b/>
              </w:rPr>
              <w:t>无关</w:t>
            </w:r>
            <w:ins w:id="842" w:author="Shao" w:date="2025-03-03T15:07:00Z" w16du:dateUtc="2025-03-03T07:07:00Z">
              <w:r>
                <w:rPr>
                  <w:rFonts w:hint="eastAsia"/>
                  <w:b/>
                </w:rPr>
                <w:t>N/A</w:t>
              </w:r>
              <w:r w:rsidRPr="00D20746">
                <w:rPr>
                  <w:rFonts w:hint="eastAsia"/>
                  <w:b/>
                </w:rPr>
                <w:t>.</w:t>
              </w:r>
            </w:ins>
          </w:p>
          <w:p w14:paraId="4B67CA6C" w14:textId="77777777" w:rsidR="00B63DE6" w:rsidRDefault="00B63DE6" w:rsidP="00B63DE6">
            <w:pPr>
              <w:spacing w:line="360" w:lineRule="exact"/>
              <w:rPr>
                <w:ins w:id="843" w:author="Shao" w:date="2025-03-03T15:07:00Z" w16du:dateUtc="2025-03-03T07:07:00Z"/>
                <w:b/>
              </w:rPr>
            </w:pPr>
            <w:r w:rsidRPr="00D20746">
              <w:rPr>
                <w:rFonts w:hint="eastAsia"/>
                <w:b/>
              </w:rPr>
              <w:t>检查记录：</w:t>
            </w:r>
            <w:ins w:id="844" w:author="Shao" w:date="2025-03-03T15:07:00Z" w16du:dateUtc="2025-03-03T07:07:00Z">
              <w:r w:rsidRPr="00D20746">
                <w:rPr>
                  <w:rFonts w:hint="eastAsia"/>
                  <w:b/>
                </w:rPr>
                <w:t>Inspection records:</w:t>
              </w:r>
            </w:ins>
          </w:p>
          <w:p w14:paraId="705A5790" w14:textId="77777777" w:rsidR="0098293A" w:rsidRPr="000B6B5A" w:rsidRDefault="0098293A" w:rsidP="00554909">
            <w:pPr>
              <w:spacing w:line="360" w:lineRule="exact"/>
              <w:rPr>
                <w:b/>
              </w:rPr>
            </w:pPr>
          </w:p>
        </w:tc>
      </w:tr>
      <w:tr w:rsidR="006A0FEF" w:rsidRPr="0011424B" w14:paraId="4C70341F" w14:textId="77777777" w:rsidTr="002D13CD">
        <w:trPr>
          <w:trHeight w:val="416"/>
          <w:jc w:val="center"/>
          <w:trPrChange w:id="845" w:author="Shao" w:date="2025-03-03T15:07:00Z" w16du:dateUtc="2025-03-03T07:07:00Z">
            <w:trPr>
              <w:gridAfter w:val="0"/>
              <w:trHeight w:val="416"/>
              <w:jc w:val="center"/>
            </w:trPr>
          </w:trPrChange>
        </w:trPr>
        <w:tc>
          <w:tcPr>
            <w:tcW w:w="10726" w:type="dxa"/>
            <w:gridSpan w:val="18"/>
            <w:tcPrChange w:id="846" w:author="Shao" w:date="2025-03-03T15:07:00Z" w16du:dateUtc="2025-03-03T07:07:00Z">
              <w:tcPr>
                <w:tcW w:w="10404" w:type="dxa"/>
                <w:gridSpan w:val="29"/>
              </w:tcPr>
            </w:tcPrChange>
          </w:tcPr>
          <w:p w14:paraId="670BD827" w14:textId="16B1C7BB" w:rsidR="008B3AD2" w:rsidRDefault="00DE4DAC" w:rsidP="003A0467">
            <w:pPr>
              <w:spacing w:line="300" w:lineRule="auto"/>
              <w:rPr>
                <w:b/>
                <w:bCs/>
              </w:rPr>
            </w:pPr>
            <w:r w:rsidRPr="001E6EB3">
              <w:rPr>
                <w:rFonts w:hint="eastAsia"/>
                <w:b/>
                <w:bCs/>
              </w:rPr>
              <w:t xml:space="preserve">4. </w:t>
            </w:r>
            <w:r w:rsidR="006A0FEF" w:rsidRPr="001E6EB3">
              <w:rPr>
                <w:rFonts w:hint="eastAsia"/>
                <w:b/>
                <w:bCs/>
              </w:rPr>
              <w:t>食用菌栽培</w:t>
            </w:r>
            <w:r w:rsidR="006A0FEF">
              <w:rPr>
                <w:rFonts w:hint="eastAsia"/>
                <w:b/>
                <w:bCs/>
              </w:rPr>
              <w:t xml:space="preserve"> </w:t>
            </w:r>
            <w:ins w:id="847" w:author="Shao" w:date="2025-03-03T15:07:00Z" w16du:dateUtc="2025-03-03T07:07:00Z">
              <w:r w:rsidRPr="001E6EB3">
                <w:rPr>
                  <w:rFonts w:hint="eastAsia"/>
                  <w:b/>
                  <w:bCs/>
                </w:rPr>
                <w:t xml:space="preserve">edible mushroom </w:t>
              </w:r>
              <w:r>
                <w:rPr>
                  <w:rFonts w:hint="eastAsia"/>
                  <w:b/>
                  <w:bCs/>
                </w:rPr>
                <w:t>cultivation</w:t>
              </w:r>
            </w:ins>
            <w:r>
              <w:rPr>
                <w:rFonts w:hint="eastAsia"/>
                <w:b/>
                <w:bCs/>
              </w:rPr>
              <w:t xml:space="preserve">         </w:t>
            </w:r>
            <w:r w:rsidR="00023328">
              <w:rPr>
                <w:rFonts w:hint="eastAsia"/>
                <w:b/>
                <w:bCs/>
              </w:rPr>
              <w:t xml:space="preserve">                                      </w:t>
            </w:r>
            <w:r>
              <w:rPr>
                <w:rFonts w:hint="eastAsia"/>
                <w:b/>
                <w:bCs/>
              </w:rPr>
              <w:t xml:space="preserve">  </w:t>
            </w:r>
            <w:r w:rsidR="0075573E" w:rsidRPr="008C0BED">
              <w:rPr>
                <w:bCs/>
              </w:rPr>
              <w:fldChar w:fldCharType="begin">
                <w:ffData>
                  <w:name w:val=""/>
                  <w:enabled/>
                  <w:calcOnExit w:val="0"/>
                  <w:checkBox>
                    <w:sizeAuto/>
                    <w:default w:val="0"/>
                  </w:checkBox>
                </w:ffData>
              </w:fldChar>
            </w:r>
            <w:r w:rsidRPr="008C0BED">
              <w:rPr>
                <w:bCs/>
              </w:rPr>
              <w:instrText xml:space="preserve"> FORMCHECKBOX </w:instrText>
            </w:r>
            <w:r w:rsidR="0075573E" w:rsidRPr="008C0BED">
              <w:rPr>
                <w:bCs/>
              </w:rPr>
            </w:r>
            <w:r w:rsidR="0075573E" w:rsidRPr="008C0BED">
              <w:rPr>
                <w:bCs/>
              </w:rPr>
              <w:fldChar w:fldCharType="separate"/>
            </w:r>
            <w:r w:rsidR="0075573E" w:rsidRPr="008C0BED">
              <w:rPr>
                <w:bCs/>
              </w:rPr>
              <w:fldChar w:fldCharType="end"/>
            </w:r>
            <w:r>
              <w:rPr>
                <w:rFonts w:hint="eastAsia"/>
                <w:bCs/>
              </w:rPr>
              <w:t xml:space="preserve"> </w:t>
            </w:r>
            <w:r w:rsidR="006A0FEF">
              <w:rPr>
                <w:rFonts w:hint="eastAsia"/>
                <w:bCs/>
              </w:rPr>
              <w:t>无关</w:t>
            </w:r>
            <w:ins w:id="848" w:author="Shao" w:date="2025-03-03T15:07:00Z" w16du:dateUtc="2025-03-03T07:07:00Z">
              <w:r w:rsidR="003A0467">
                <w:rPr>
                  <w:rFonts w:hint="eastAsia"/>
                  <w:bCs/>
                </w:rPr>
                <w:t>N/A</w:t>
              </w:r>
            </w:ins>
          </w:p>
        </w:tc>
      </w:tr>
      <w:tr w:rsidR="006A0FEF" w:rsidRPr="0011424B" w14:paraId="50C2243C" w14:textId="77777777" w:rsidTr="00273155">
        <w:tblPrEx>
          <w:tblPrExChange w:id="849" w:author="Shao" w:date="2025-03-03T15:07:00Z" w16du:dateUtc="2025-03-03T07:07:00Z">
            <w:tblPrEx>
              <w:tblW w:w="10726" w:type="dxa"/>
            </w:tblPrEx>
          </w:tblPrExChange>
        </w:tblPrEx>
        <w:trPr>
          <w:trHeight w:val="3323"/>
          <w:jc w:val="center"/>
          <w:trPrChange w:id="850" w:author="Shao" w:date="2025-03-03T15:07:00Z" w16du:dateUtc="2025-03-03T07:07:00Z">
            <w:trPr>
              <w:trHeight w:val="699"/>
              <w:jc w:val="center"/>
            </w:trPr>
          </w:trPrChange>
        </w:trPr>
        <w:tc>
          <w:tcPr>
            <w:tcW w:w="10726" w:type="dxa"/>
            <w:gridSpan w:val="18"/>
            <w:tcPrChange w:id="851" w:author="Shao" w:date="2025-03-03T15:07:00Z" w16du:dateUtc="2025-03-03T07:07:00Z">
              <w:tcPr>
                <w:tcW w:w="10726" w:type="dxa"/>
                <w:gridSpan w:val="30"/>
              </w:tcPr>
            </w:tcPrChange>
          </w:tcPr>
          <w:p w14:paraId="078C6EF1" w14:textId="4F31A033" w:rsidR="008B3AD2" w:rsidRPr="00A11A52" w:rsidRDefault="0075573E">
            <w:pPr>
              <w:spacing w:line="300" w:lineRule="auto"/>
              <w:rPr>
                <w:bCs/>
              </w:rPr>
            </w:pPr>
            <w:r w:rsidRPr="00A11A52">
              <w:rPr>
                <w:bCs/>
              </w:rPr>
              <w:lastRenderedPageBreak/>
              <w:t>4.1</w:t>
            </w:r>
            <w:ins w:id="852" w:author="Shao" w:date="2025-03-03T15:07:00Z" w16du:dateUtc="2025-03-03T07:07:00Z">
              <w:r w:rsidR="00A76162" w:rsidRPr="00396AA5">
                <w:rPr>
                  <w:rFonts w:hint="eastAsia"/>
                  <w:bCs/>
                </w:rPr>
                <w:t>缓冲带</w:t>
              </w:r>
              <w:r w:rsidRPr="00A11A52">
                <w:rPr>
                  <w:bCs/>
                </w:rPr>
                <w:t xml:space="preserve"> Buffer zone</w:t>
              </w:r>
            </w:ins>
          </w:p>
          <w:p w14:paraId="4E81133B" w14:textId="77777777" w:rsidR="00023328" w:rsidRDefault="006A0FEF">
            <w:pPr>
              <w:spacing w:line="300" w:lineRule="auto"/>
              <w:rPr>
                <w:bCs/>
              </w:rPr>
            </w:pPr>
            <w:r w:rsidRPr="006A0FEF">
              <w:rPr>
                <w:rFonts w:hint="eastAsia"/>
                <w:bCs/>
              </w:rPr>
              <w:t>食用菌栽培区是否与常规</w:t>
            </w:r>
            <w:r w:rsidR="00A52891">
              <w:rPr>
                <w:rFonts w:hint="eastAsia"/>
                <w:bCs/>
              </w:rPr>
              <w:t>生产区域或其他污染源</w:t>
            </w:r>
            <w:r w:rsidRPr="006A0FEF">
              <w:rPr>
                <w:rFonts w:hint="eastAsia"/>
                <w:bCs/>
              </w:rPr>
              <w:t>毗邻？</w:t>
            </w:r>
            <w:ins w:id="853" w:author="Shao" w:date="2025-03-03T15:07:00Z" w16du:dateUtc="2025-03-03T07:07:00Z">
              <w:r w:rsidR="00DE4DAC" w:rsidRPr="006A0FEF">
                <w:rPr>
                  <w:rFonts w:hint="eastAsia"/>
                  <w:bCs/>
                </w:rPr>
                <w:t xml:space="preserve">Are edible mushroom cultivation areas adjacent to conventional </w:t>
              </w:r>
              <w:r w:rsidR="00A52891">
                <w:rPr>
                  <w:rFonts w:hint="eastAsia"/>
                  <w:bCs/>
                </w:rPr>
                <w:t>production areas or other pollution sources?</w:t>
              </w:r>
              <w:r w:rsidR="003A0467" w:rsidRPr="006A0FEF">
                <w:rPr>
                  <w:bCs/>
                </w:rPr>
                <w:t xml:space="preserve"> </w:t>
              </w:r>
            </w:ins>
          </w:p>
          <w:p w14:paraId="6233CFA8" w14:textId="5D5AE5BF" w:rsidR="006A0FEF" w:rsidRPr="006A0FEF" w:rsidRDefault="0075573E" w:rsidP="006A0FEF">
            <w:pPr>
              <w:spacing w:line="300" w:lineRule="auto"/>
              <w:rPr>
                <w:ins w:id="854" w:author="Shao" w:date="2025-03-03T15:07:00Z" w16du:dateUtc="2025-03-03T07:07:00Z"/>
                <w:bCs/>
              </w:rPr>
            </w:pPr>
            <w:r w:rsidRPr="006A0FEF">
              <w:rPr>
                <w:bCs/>
              </w:rPr>
              <w:fldChar w:fldCharType="begin">
                <w:ffData>
                  <w:name w:val="复选框型13"/>
                  <w:enabled/>
                  <w:calcOnExit w:val="0"/>
                  <w:checkBox>
                    <w:sizeAuto/>
                    <w:default w:val="0"/>
                  </w:checkBox>
                </w:ffData>
              </w:fldChar>
            </w:r>
            <w:r w:rsidR="00DE4DAC" w:rsidRPr="006A0FEF">
              <w:rPr>
                <w:bCs/>
              </w:rPr>
              <w:instrText xml:space="preserve"> FORMCHECKBOX </w:instrText>
            </w:r>
            <w:r w:rsidRPr="006A0FEF">
              <w:rPr>
                <w:bCs/>
              </w:rPr>
            </w:r>
            <w:r w:rsidRPr="006A0FEF">
              <w:rPr>
                <w:bCs/>
              </w:rPr>
              <w:fldChar w:fldCharType="separate"/>
            </w:r>
            <w:r w:rsidRPr="006A0FEF">
              <w:rPr>
                <w:bCs/>
              </w:rPr>
              <w:fldChar w:fldCharType="end"/>
            </w:r>
            <w:r w:rsidR="00DE4DAC" w:rsidRPr="006A0FEF">
              <w:rPr>
                <w:rFonts w:hint="eastAsia"/>
                <w:bCs/>
              </w:rPr>
              <w:t xml:space="preserve"> </w:t>
            </w:r>
            <w:r w:rsidR="006A0FEF" w:rsidRPr="006A0FEF">
              <w:rPr>
                <w:rFonts w:hint="eastAsia"/>
                <w:bCs/>
              </w:rPr>
              <w:t>是</w:t>
            </w:r>
            <w:ins w:id="855" w:author="Shao" w:date="2025-03-03T15:07:00Z" w16du:dateUtc="2025-03-03T07:07:00Z">
              <w:r w:rsidR="00DE4DAC" w:rsidRPr="006A0FEF">
                <w:rPr>
                  <w:rFonts w:hint="eastAsia"/>
                  <w:bCs/>
                </w:rPr>
                <w:t>Yes</w:t>
              </w:r>
            </w:ins>
            <w:r w:rsidRPr="006A0FEF">
              <w:rPr>
                <w:bCs/>
              </w:rPr>
              <w:fldChar w:fldCharType="begin">
                <w:ffData>
                  <w:name w:val="复选框型13"/>
                  <w:enabled/>
                  <w:calcOnExit w:val="0"/>
                  <w:checkBox>
                    <w:sizeAuto/>
                    <w:default w:val="0"/>
                  </w:checkBox>
                </w:ffData>
              </w:fldChar>
            </w:r>
            <w:r w:rsidR="00DE4DAC" w:rsidRPr="006A0FEF">
              <w:rPr>
                <w:bCs/>
              </w:rPr>
              <w:instrText xml:space="preserve"> FORMCHECKBOX </w:instrText>
            </w:r>
            <w:r w:rsidRPr="006A0FEF">
              <w:rPr>
                <w:bCs/>
              </w:rPr>
            </w:r>
            <w:r w:rsidRPr="006A0FEF">
              <w:rPr>
                <w:bCs/>
              </w:rPr>
              <w:fldChar w:fldCharType="separate"/>
            </w:r>
            <w:r w:rsidRPr="006A0FEF">
              <w:rPr>
                <w:bCs/>
              </w:rPr>
              <w:fldChar w:fldCharType="end"/>
            </w:r>
            <w:r w:rsidR="00DE4DAC" w:rsidRPr="006A0FEF">
              <w:rPr>
                <w:rFonts w:hint="eastAsia"/>
                <w:bCs/>
              </w:rPr>
              <w:t xml:space="preserve"> </w:t>
            </w:r>
            <w:r w:rsidR="006A0FEF" w:rsidRPr="006A0FEF">
              <w:rPr>
                <w:rFonts w:hint="eastAsia"/>
                <w:bCs/>
              </w:rPr>
              <w:t>否</w:t>
            </w:r>
            <w:ins w:id="856" w:author="Shao" w:date="2025-03-03T15:07:00Z" w16du:dateUtc="2025-03-03T07:07:00Z">
              <w:r w:rsidR="00DE4DAC" w:rsidRPr="006A0FEF">
                <w:rPr>
                  <w:rFonts w:hint="eastAsia"/>
                  <w:bCs/>
                </w:rPr>
                <w:t>No</w:t>
              </w:r>
            </w:ins>
            <w:r w:rsidR="00023328">
              <w:rPr>
                <w:rFonts w:hint="eastAsia"/>
                <w:bCs/>
              </w:rPr>
              <w:t>；</w:t>
            </w:r>
            <w:ins w:id="857" w:author="Shao" w:date="2025-03-03T15:07:00Z" w16du:dateUtc="2025-03-03T07:07:00Z">
              <w:r w:rsidR="006A0FEF" w:rsidRPr="006A0FEF">
                <w:rPr>
                  <w:rFonts w:hint="eastAsia"/>
                  <w:bCs/>
                </w:rPr>
                <w:t>如是，是否设置了缓冲带或物理屏障，以避免周边禁用物质的影响？</w:t>
              </w:r>
              <w:r w:rsidR="00023328" w:rsidRPr="006A0FEF">
                <w:rPr>
                  <w:rFonts w:hint="eastAsia"/>
                  <w:bCs/>
                </w:rPr>
                <w:t>If yes, are buffer strips or physical barriers in place to avoid the effects of surrounding Prohibited Substances?</w:t>
              </w:r>
              <w:r w:rsidR="00A76162" w:rsidRPr="006A0FEF">
                <w:rPr>
                  <w:bCs/>
                </w:rPr>
                <w:fldChar w:fldCharType="begin">
                  <w:ffData>
                    <w:name w:val="复选框型13"/>
                    <w:enabled/>
                    <w:calcOnExit w:val="0"/>
                    <w:checkBox>
                      <w:sizeAuto/>
                      <w:default w:val="0"/>
                    </w:checkBox>
                  </w:ffData>
                </w:fldChar>
              </w:r>
              <w:r w:rsidR="006A0FEF" w:rsidRPr="006A0FEF">
                <w:rPr>
                  <w:bCs/>
                </w:rPr>
                <w:instrText xml:space="preserve"> FORMCHECKBOX </w:instrText>
              </w:r>
              <w:r w:rsidR="00A76162" w:rsidRPr="006A0FEF">
                <w:rPr>
                  <w:bCs/>
                </w:rPr>
              </w:r>
              <w:r w:rsidR="00A76162" w:rsidRPr="006A0FEF">
                <w:rPr>
                  <w:bCs/>
                </w:rPr>
                <w:fldChar w:fldCharType="separate"/>
              </w:r>
              <w:r w:rsidR="00A76162" w:rsidRPr="006A0FEF">
                <w:rPr>
                  <w:bCs/>
                </w:rPr>
                <w:fldChar w:fldCharType="end"/>
              </w:r>
              <w:r w:rsidR="006A0FEF" w:rsidRPr="006A0FEF">
                <w:rPr>
                  <w:bCs/>
                </w:rPr>
                <w:t xml:space="preserve"> </w:t>
              </w:r>
              <w:r w:rsidR="006A0FEF" w:rsidRPr="006A0FEF">
                <w:rPr>
                  <w:rFonts w:hint="eastAsia"/>
                  <w:bCs/>
                </w:rPr>
                <w:t>是</w:t>
              </w:r>
              <w:r w:rsidR="00023328" w:rsidRPr="006A0FEF">
                <w:rPr>
                  <w:rFonts w:hint="eastAsia"/>
                  <w:bCs/>
                </w:rPr>
                <w:t>Yes</w:t>
              </w:r>
              <w:r w:rsidR="006A0FEF" w:rsidRPr="006A0FEF">
                <w:rPr>
                  <w:rFonts w:hint="eastAsia"/>
                  <w:bCs/>
                </w:rPr>
                <w:t xml:space="preserve"> </w:t>
              </w:r>
              <w:r w:rsidR="006A0FEF" w:rsidRPr="006A0FEF">
                <w:rPr>
                  <w:bCs/>
                </w:rPr>
                <w:t xml:space="preserve">  </w:t>
              </w:r>
              <w:r w:rsidR="006A0FEF" w:rsidRPr="006A0FEF">
                <w:rPr>
                  <w:rFonts w:hint="eastAsia"/>
                  <w:bCs/>
                </w:rPr>
                <w:t xml:space="preserve"> </w:t>
              </w:r>
              <w:r w:rsidR="00A76162" w:rsidRPr="006A0FEF">
                <w:rPr>
                  <w:bCs/>
                </w:rPr>
                <w:fldChar w:fldCharType="begin">
                  <w:ffData>
                    <w:name w:val="复选框型13"/>
                    <w:enabled/>
                    <w:calcOnExit w:val="0"/>
                    <w:checkBox>
                      <w:sizeAuto/>
                      <w:default w:val="0"/>
                    </w:checkBox>
                  </w:ffData>
                </w:fldChar>
              </w:r>
              <w:r w:rsidR="006A0FEF" w:rsidRPr="006A0FEF">
                <w:rPr>
                  <w:bCs/>
                </w:rPr>
                <w:instrText xml:space="preserve"> FORMCHECKBOX </w:instrText>
              </w:r>
              <w:r w:rsidR="00A76162" w:rsidRPr="006A0FEF">
                <w:rPr>
                  <w:bCs/>
                </w:rPr>
              </w:r>
              <w:r w:rsidR="00A76162" w:rsidRPr="006A0FEF">
                <w:rPr>
                  <w:bCs/>
                </w:rPr>
                <w:fldChar w:fldCharType="separate"/>
              </w:r>
              <w:r w:rsidR="00A76162" w:rsidRPr="006A0FEF">
                <w:rPr>
                  <w:bCs/>
                </w:rPr>
                <w:fldChar w:fldCharType="end"/>
              </w:r>
              <w:r w:rsidR="006A0FEF" w:rsidRPr="006A0FEF">
                <w:rPr>
                  <w:bCs/>
                </w:rPr>
                <w:t xml:space="preserve"> </w:t>
              </w:r>
              <w:r w:rsidR="006A0FEF" w:rsidRPr="006A0FEF">
                <w:rPr>
                  <w:rFonts w:hint="eastAsia"/>
                  <w:bCs/>
                </w:rPr>
                <w:t>否</w:t>
              </w:r>
              <w:r w:rsidR="00023328" w:rsidRPr="006A0FEF">
                <w:rPr>
                  <w:rFonts w:hint="eastAsia"/>
                  <w:bCs/>
                </w:rPr>
                <w:t>No</w:t>
              </w:r>
            </w:ins>
          </w:p>
          <w:p w14:paraId="18DEFB26" w14:textId="365C60D7" w:rsidR="008B3AD2" w:rsidRDefault="006A0FEF">
            <w:pPr>
              <w:spacing w:line="300" w:lineRule="auto"/>
              <w:rPr>
                <w:bCs/>
                <w:u w:val="single"/>
              </w:rPr>
            </w:pPr>
            <w:ins w:id="858" w:author="Shao" w:date="2025-03-03T15:07:00Z" w16du:dateUtc="2025-03-03T07:07:00Z">
              <w:r w:rsidRPr="006A0FEF">
                <w:rPr>
                  <w:rFonts w:hint="eastAsia"/>
                  <w:bCs/>
                </w:rPr>
                <w:t>请说明</w:t>
              </w:r>
              <w:r w:rsidR="00DE4DAC" w:rsidRPr="006A0FEF">
                <w:rPr>
                  <w:rFonts w:hint="eastAsia"/>
                  <w:bCs/>
                </w:rPr>
                <w:t>Please describe</w:t>
              </w:r>
              <w:r w:rsidR="00DE4DAC" w:rsidRPr="006A0FEF">
                <w:rPr>
                  <w:rFonts w:hint="eastAsia"/>
                  <w:bCs/>
                  <w:u w:val="single"/>
                </w:rPr>
                <w:t>:</w:t>
              </w:r>
            </w:ins>
            <w:r w:rsidR="00DE4DAC" w:rsidRPr="006A0FEF">
              <w:rPr>
                <w:rFonts w:hint="eastAsia"/>
                <w:bCs/>
                <w:u w:val="single"/>
              </w:rPr>
              <w:t xml:space="preserve">      </w:t>
            </w:r>
            <w:r w:rsidR="003A0467">
              <w:rPr>
                <w:rFonts w:hint="eastAsia"/>
                <w:bCs/>
                <w:u w:val="single"/>
              </w:rPr>
              <w:t xml:space="preserve">             </w:t>
            </w:r>
            <w:r w:rsidR="00DE4DAC" w:rsidRPr="006A0FEF">
              <w:rPr>
                <w:rFonts w:hint="eastAsia"/>
                <w:bCs/>
                <w:u w:val="single"/>
              </w:rPr>
              <w:t xml:space="preserve">   </w:t>
            </w:r>
          </w:p>
          <w:p w14:paraId="3D55993A" w14:textId="77777777" w:rsidR="006A0FEF" w:rsidRPr="006A0FEF" w:rsidRDefault="006A0FEF" w:rsidP="006A0FEF">
            <w:pPr>
              <w:spacing w:line="300" w:lineRule="auto"/>
              <w:rPr>
                <w:bCs/>
              </w:rPr>
            </w:pPr>
          </w:p>
          <w:p w14:paraId="17E4174C" w14:textId="6A85191C" w:rsidR="008B3AD2" w:rsidRPr="00A11A52" w:rsidRDefault="0075573E">
            <w:pPr>
              <w:spacing w:line="300" w:lineRule="auto"/>
              <w:rPr>
                <w:bCs/>
              </w:rPr>
            </w:pPr>
            <w:r w:rsidRPr="00A11A52">
              <w:rPr>
                <w:bCs/>
              </w:rPr>
              <w:t xml:space="preserve">4.2 </w:t>
            </w:r>
            <w:ins w:id="859" w:author="Shao" w:date="2025-03-03T15:07:00Z" w16du:dateUtc="2025-03-03T07:07:00Z">
              <w:r w:rsidR="00A52891">
                <w:rPr>
                  <w:rFonts w:hint="eastAsia"/>
                  <w:bCs/>
                </w:rPr>
                <w:t>平行生产</w:t>
              </w:r>
            </w:ins>
            <w:r w:rsidR="00A52891">
              <w:rPr>
                <w:rFonts w:hint="eastAsia"/>
                <w:bCs/>
              </w:rPr>
              <w:t>Parallel production</w:t>
            </w:r>
          </w:p>
          <w:p w14:paraId="684C6025" w14:textId="77777777" w:rsidR="00023328" w:rsidRDefault="00A52891" w:rsidP="006A0FEF">
            <w:pPr>
              <w:spacing w:line="300" w:lineRule="auto"/>
              <w:rPr>
                <w:bCs/>
              </w:rPr>
            </w:pPr>
            <w:ins w:id="860" w:author="Shao" w:date="2025-03-03T15:07:00Z" w16du:dateUtc="2025-03-03T07:07:00Z">
              <w:r>
                <w:rPr>
                  <w:rFonts w:hint="eastAsia"/>
                  <w:bCs/>
                </w:rPr>
                <w:t>是否存在相同或相似品种食用菌的常规方式栽培</w:t>
              </w:r>
              <w:r w:rsidR="006A0FEF" w:rsidRPr="006A0FEF">
                <w:rPr>
                  <w:rFonts w:hint="eastAsia"/>
                  <w:bCs/>
                </w:rPr>
                <w:t>？</w:t>
              </w:r>
              <w:r w:rsidR="00023328">
                <w:rPr>
                  <w:rFonts w:hint="eastAsia"/>
                  <w:bCs/>
                </w:rPr>
                <w:t>Is there a conventional production of the same or similar species of edible mushrooms?</w:t>
              </w:r>
              <w:r w:rsidR="00023328" w:rsidRPr="006A0FEF">
                <w:rPr>
                  <w:bCs/>
                </w:rPr>
                <w:t xml:space="preserve"> </w:t>
              </w:r>
            </w:ins>
          </w:p>
          <w:p w14:paraId="0F213731" w14:textId="5C82A6FD" w:rsidR="006A0FEF" w:rsidRPr="00023328" w:rsidRDefault="00A76162" w:rsidP="006A0FEF">
            <w:pPr>
              <w:spacing w:line="300" w:lineRule="auto"/>
              <w:rPr>
                <w:ins w:id="861" w:author="Shao" w:date="2025-03-03T15:07:00Z" w16du:dateUtc="2025-03-03T07:07:00Z"/>
                <w:bCs/>
                <w:u w:val="single"/>
              </w:rPr>
            </w:pPr>
            <w:ins w:id="862" w:author="Shao" w:date="2025-03-03T15:07:00Z" w16du:dateUtc="2025-03-03T07:07:00Z">
              <w:r w:rsidRPr="006A0FEF">
                <w:rPr>
                  <w:bCs/>
                </w:rPr>
                <w:fldChar w:fldCharType="begin">
                  <w:ffData>
                    <w:name w:val="复选框型13"/>
                    <w:enabled/>
                    <w:calcOnExit w:val="0"/>
                    <w:checkBox>
                      <w:sizeAuto/>
                      <w:default w:val="0"/>
                    </w:checkBox>
                  </w:ffData>
                </w:fldChar>
              </w:r>
              <w:r w:rsidR="006A0FEF" w:rsidRPr="006A0FEF">
                <w:rPr>
                  <w:bCs/>
                </w:rPr>
                <w:instrText xml:space="preserve"> FORMCHECKBOX </w:instrText>
              </w:r>
              <w:r w:rsidRPr="006A0FEF">
                <w:rPr>
                  <w:bCs/>
                </w:rPr>
              </w:r>
              <w:r w:rsidRPr="006A0FEF">
                <w:rPr>
                  <w:bCs/>
                </w:rPr>
                <w:fldChar w:fldCharType="separate"/>
              </w:r>
              <w:r w:rsidRPr="006A0FEF">
                <w:rPr>
                  <w:bCs/>
                </w:rPr>
                <w:fldChar w:fldCharType="end"/>
              </w:r>
              <w:r w:rsidR="006A0FEF" w:rsidRPr="006A0FEF">
                <w:rPr>
                  <w:bCs/>
                </w:rPr>
                <w:t xml:space="preserve"> </w:t>
              </w:r>
              <w:r w:rsidR="006A0FEF" w:rsidRPr="006A0FEF">
                <w:rPr>
                  <w:rFonts w:hint="eastAsia"/>
                  <w:bCs/>
                </w:rPr>
                <w:t>是</w:t>
              </w:r>
              <w:r w:rsidR="00023328" w:rsidRPr="006A0FEF">
                <w:rPr>
                  <w:rFonts w:hint="eastAsia"/>
                  <w:bCs/>
                </w:rPr>
                <w:t>Yes</w:t>
              </w:r>
              <w:r w:rsidR="006A0FEF" w:rsidRPr="006A0FEF">
                <w:rPr>
                  <w:rFonts w:hint="eastAsia"/>
                  <w:bCs/>
                </w:rPr>
                <w:t xml:space="preserve">  </w:t>
              </w:r>
              <w:r w:rsidRPr="006A0FEF">
                <w:rPr>
                  <w:bCs/>
                </w:rPr>
                <w:fldChar w:fldCharType="begin">
                  <w:ffData>
                    <w:name w:val="复选框型13"/>
                    <w:enabled/>
                    <w:calcOnExit w:val="0"/>
                    <w:checkBox>
                      <w:sizeAuto/>
                      <w:default w:val="0"/>
                    </w:checkBox>
                  </w:ffData>
                </w:fldChar>
              </w:r>
              <w:r w:rsidR="006A0FEF" w:rsidRPr="006A0FEF">
                <w:rPr>
                  <w:bCs/>
                </w:rPr>
                <w:instrText xml:space="preserve"> FORMCHECKBOX </w:instrText>
              </w:r>
              <w:r w:rsidRPr="006A0FEF">
                <w:rPr>
                  <w:bCs/>
                </w:rPr>
              </w:r>
              <w:r w:rsidRPr="006A0FEF">
                <w:rPr>
                  <w:bCs/>
                </w:rPr>
                <w:fldChar w:fldCharType="separate"/>
              </w:r>
              <w:r w:rsidRPr="006A0FEF">
                <w:rPr>
                  <w:bCs/>
                </w:rPr>
                <w:fldChar w:fldCharType="end"/>
              </w:r>
              <w:r w:rsidR="006A0FEF" w:rsidRPr="006A0FEF">
                <w:rPr>
                  <w:bCs/>
                </w:rPr>
                <w:t xml:space="preserve"> </w:t>
              </w:r>
              <w:r w:rsidR="006A0FEF" w:rsidRPr="006A0FEF">
                <w:rPr>
                  <w:rFonts w:hint="eastAsia"/>
                  <w:bCs/>
                </w:rPr>
                <w:t>否</w:t>
              </w:r>
              <w:r w:rsidR="00023328" w:rsidRPr="006A0FEF">
                <w:rPr>
                  <w:rFonts w:hint="eastAsia"/>
                  <w:bCs/>
                </w:rPr>
                <w:t>No</w:t>
              </w:r>
              <w:r w:rsidR="00A53EF9">
                <w:rPr>
                  <w:rFonts w:hint="eastAsia"/>
                  <w:bCs/>
                </w:rPr>
                <w:t>；</w:t>
              </w:r>
              <w:r w:rsidR="00A52891">
                <w:rPr>
                  <w:rFonts w:hint="eastAsia"/>
                  <w:bCs/>
                </w:rPr>
                <w:t>如是，请描述有机栽培防止来自常规栽培污染以及防止混杂的措施</w:t>
              </w:r>
              <w:r w:rsidR="00023328">
                <w:rPr>
                  <w:rFonts w:hint="eastAsia"/>
                  <w:bCs/>
                </w:rPr>
                <w:t>If yes, please describe the measures taken by organic cultivation to prevent contamination from conventional cultivation and to prevent admixture</w:t>
              </w:r>
            </w:ins>
            <w:r w:rsidR="00023328">
              <w:rPr>
                <w:rFonts w:hint="eastAsia"/>
                <w:bCs/>
              </w:rPr>
              <w:t>：</w:t>
            </w:r>
            <w:ins w:id="863" w:author="Shao" w:date="2025-03-03T15:07:00Z" w16du:dateUtc="2025-03-03T07:07:00Z">
              <w:r w:rsidR="00A52891">
                <w:rPr>
                  <w:rFonts w:hint="eastAsia"/>
                  <w:bCs/>
                  <w:u w:val="single"/>
                </w:rPr>
                <w:t xml:space="preserve"> </w:t>
              </w:r>
            </w:ins>
            <w:r w:rsidR="00023328">
              <w:rPr>
                <w:rFonts w:hint="eastAsia"/>
                <w:bCs/>
                <w:u w:val="single"/>
              </w:rPr>
              <w:t xml:space="preserve">          </w:t>
            </w:r>
            <w:ins w:id="864" w:author="Shao" w:date="2025-03-03T15:07:00Z" w16du:dateUtc="2025-03-03T07:07:00Z">
              <w:r w:rsidR="00A52891">
                <w:rPr>
                  <w:rFonts w:hint="eastAsia"/>
                  <w:bCs/>
                  <w:u w:val="single"/>
                </w:rPr>
                <w:t xml:space="preserve">  </w:t>
              </w:r>
            </w:ins>
          </w:p>
          <w:p w14:paraId="2EAE6B8A" w14:textId="77777777" w:rsidR="00B7731E" w:rsidRDefault="00B7731E">
            <w:pPr>
              <w:spacing w:line="300" w:lineRule="auto"/>
              <w:rPr>
                <w:bCs/>
              </w:rPr>
            </w:pPr>
          </w:p>
          <w:p w14:paraId="4452DBD5" w14:textId="10B8DDC0" w:rsidR="008B3AD2" w:rsidRPr="00A11A52" w:rsidRDefault="00A52891">
            <w:pPr>
              <w:spacing w:line="300" w:lineRule="auto"/>
              <w:rPr>
                <w:bCs/>
                <w:u w:val="single"/>
              </w:rPr>
            </w:pPr>
            <w:ins w:id="865" w:author="Shao" w:date="2025-03-03T15:07:00Z" w16du:dateUtc="2025-03-03T07:07:00Z">
              <w:r>
                <w:rPr>
                  <w:rFonts w:hint="eastAsia"/>
                  <w:bCs/>
                </w:rPr>
                <w:t>是否存在不同品种食用菌的常规方式栽培</w:t>
              </w:r>
              <w:r w:rsidRPr="006A0FEF">
                <w:rPr>
                  <w:rFonts w:hint="eastAsia"/>
                  <w:bCs/>
                </w:rPr>
                <w:t>？</w:t>
              </w:r>
              <w:r w:rsidR="00DE4DAC">
                <w:rPr>
                  <w:rFonts w:hint="eastAsia"/>
                  <w:bCs/>
                </w:rPr>
                <w:t>Is there a conventional cultivat</w:t>
              </w:r>
              <w:r w:rsidR="00D65EB4">
                <w:rPr>
                  <w:rFonts w:hint="eastAsia"/>
                  <w:bCs/>
                </w:rPr>
                <w:t>ion of</w:t>
              </w:r>
              <w:r w:rsidR="00DE4DAC">
                <w:rPr>
                  <w:rFonts w:hint="eastAsia"/>
                  <w:bCs/>
                </w:rPr>
                <w:t xml:space="preserve"> different species of edible mushrooms?</w:t>
              </w:r>
              <w:r w:rsidR="00DE4DAC" w:rsidRPr="006A0FEF">
                <w:rPr>
                  <w:rFonts w:hint="eastAsia"/>
                  <w:bCs/>
                </w:rPr>
                <w:t xml:space="preserve"> Yes</w:t>
              </w:r>
            </w:ins>
            <w:r w:rsidR="0075573E" w:rsidRPr="006A0FEF">
              <w:rPr>
                <w:bCs/>
              </w:rPr>
              <w:fldChar w:fldCharType="begin">
                <w:ffData>
                  <w:name w:val="复选框型13"/>
                  <w:enabled/>
                  <w:calcOnExit w:val="0"/>
                  <w:checkBox>
                    <w:sizeAuto/>
                    <w:default w:val="0"/>
                  </w:checkBox>
                </w:ffData>
              </w:fldChar>
            </w:r>
            <w:r w:rsidR="00DE4DAC" w:rsidRPr="006A0FEF">
              <w:rPr>
                <w:bCs/>
              </w:rPr>
              <w:instrText xml:space="preserve"> FORMCHECKBOX </w:instrText>
            </w:r>
            <w:r w:rsidR="0075573E" w:rsidRPr="006A0FEF">
              <w:rPr>
                <w:bCs/>
              </w:rPr>
            </w:r>
            <w:r w:rsidR="0075573E" w:rsidRPr="006A0FEF">
              <w:rPr>
                <w:bCs/>
              </w:rPr>
              <w:fldChar w:fldCharType="separate"/>
            </w:r>
            <w:r w:rsidR="0075573E" w:rsidRPr="006A0FEF">
              <w:rPr>
                <w:bCs/>
              </w:rPr>
              <w:fldChar w:fldCharType="end"/>
            </w:r>
            <w:r w:rsidR="00DE4DAC" w:rsidRPr="006A0FEF">
              <w:rPr>
                <w:rFonts w:hint="eastAsia"/>
                <w:bCs/>
              </w:rPr>
              <w:t xml:space="preserve"> </w:t>
            </w:r>
            <w:del w:id="866" w:author="Shao" w:date="2025-03-03T15:07:00Z" w16du:dateUtc="2025-03-03T07:07:00Z">
              <w:r w:rsidRPr="006A0FEF">
                <w:rPr>
                  <w:rFonts w:hint="eastAsia"/>
                  <w:bCs/>
                </w:rPr>
                <w:delText>是</w:delText>
              </w:r>
              <w:r w:rsidRPr="006A0FEF">
                <w:rPr>
                  <w:rFonts w:hint="eastAsia"/>
                  <w:bCs/>
                </w:rPr>
                <w:delText xml:space="preserve">  </w:delText>
              </w:r>
            </w:del>
            <w:proofErr w:type="spellStart"/>
            <w:ins w:id="867" w:author="Shao" w:date="2025-03-03T15:07:00Z" w16du:dateUtc="2025-03-03T07:07:00Z">
              <w:r w:rsidR="00DE4DAC" w:rsidRPr="006A0FEF">
                <w:rPr>
                  <w:rFonts w:hint="eastAsia"/>
                  <w:bCs/>
                </w:rPr>
                <w:t>Yes</w:t>
              </w:r>
            </w:ins>
            <w:proofErr w:type="spellEnd"/>
            <w:r w:rsidR="0075573E" w:rsidRPr="006A0FEF">
              <w:rPr>
                <w:bCs/>
              </w:rPr>
              <w:fldChar w:fldCharType="begin">
                <w:ffData>
                  <w:name w:val="复选框型13"/>
                  <w:enabled/>
                  <w:calcOnExit w:val="0"/>
                  <w:checkBox>
                    <w:sizeAuto/>
                    <w:default w:val="0"/>
                  </w:checkBox>
                </w:ffData>
              </w:fldChar>
            </w:r>
            <w:r w:rsidR="00DE4DAC" w:rsidRPr="006A0FEF">
              <w:rPr>
                <w:bCs/>
              </w:rPr>
              <w:instrText xml:space="preserve"> FORMCHECKBOX </w:instrText>
            </w:r>
            <w:r w:rsidR="0075573E" w:rsidRPr="006A0FEF">
              <w:rPr>
                <w:bCs/>
              </w:rPr>
            </w:r>
            <w:r w:rsidR="0075573E" w:rsidRPr="006A0FEF">
              <w:rPr>
                <w:bCs/>
              </w:rPr>
              <w:fldChar w:fldCharType="separate"/>
            </w:r>
            <w:r w:rsidR="0075573E" w:rsidRPr="006A0FEF">
              <w:rPr>
                <w:bCs/>
              </w:rPr>
              <w:fldChar w:fldCharType="end"/>
            </w:r>
            <w:r w:rsidR="00DE4DAC" w:rsidRPr="006A0FEF">
              <w:rPr>
                <w:rFonts w:hint="eastAsia"/>
                <w:bCs/>
              </w:rPr>
              <w:t xml:space="preserve"> </w:t>
            </w:r>
            <w:r w:rsidRPr="006A0FEF">
              <w:rPr>
                <w:rFonts w:hint="eastAsia"/>
                <w:bCs/>
              </w:rPr>
              <w:t>否</w:t>
            </w:r>
            <w:ins w:id="868" w:author="Shao" w:date="2025-03-03T15:07:00Z" w16du:dateUtc="2025-03-03T07:07:00Z">
              <w:r w:rsidR="00B7731E" w:rsidRPr="006A0FEF">
                <w:rPr>
                  <w:rFonts w:hint="eastAsia"/>
                  <w:bCs/>
                </w:rPr>
                <w:t>No</w:t>
              </w:r>
            </w:ins>
            <w:r>
              <w:rPr>
                <w:rFonts w:hint="eastAsia"/>
                <w:bCs/>
              </w:rPr>
              <w:t>；如是，请描述有机栽培防止来自常规栽培污染以及防止混杂的措施</w:t>
            </w:r>
            <w:ins w:id="869" w:author="Shao" w:date="2025-03-03T15:07:00Z" w16du:dateUtc="2025-03-03T07:07:00Z">
              <w:r w:rsidR="00DE4DAC">
                <w:rPr>
                  <w:rFonts w:hint="eastAsia"/>
                  <w:bCs/>
                </w:rPr>
                <w:t>if yes, please describe Measures to prevent contamination from conventional cultivation and to prevent mixing in organic cultivation</w:t>
              </w:r>
              <w:r w:rsidR="00DE4DAC">
                <w:rPr>
                  <w:rFonts w:hint="eastAsia"/>
                  <w:bCs/>
                  <w:u w:val="single"/>
                </w:rPr>
                <w:t>:</w:t>
              </w:r>
            </w:ins>
            <w:r w:rsidR="00DE4DAC">
              <w:rPr>
                <w:rFonts w:hint="eastAsia"/>
                <w:bCs/>
                <w:u w:val="single"/>
              </w:rPr>
              <w:t xml:space="preserve">            </w:t>
            </w:r>
          </w:p>
          <w:p w14:paraId="39C85B7D" w14:textId="77777777" w:rsidR="00A52891" w:rsidRPr="006A0FEF" w:rsidRDefault="00A52891" w:rsidP="006A0FEF">
            <w:pPr>
              <w:spacing w:line="300" w:lineRule="auto"/>
              <w:rPr>
                <w:bCs/>
              </w:rPr>
            </w:pPr>
          </w:p>
          <w:p w14:paraId="566A8D78" w14:textId="62817C5E" w:rsidR="008B3AD2" w:rsidRDefault="0075573E">
            <w:pPr>
              <w:spacing w:line="300" w:lineRule="auto"/>
              <w:rPr>
                <w:bCs/>
              </w:rPr>
            </w:pPr>
            <w:r w:rsidRPr="00A11A52">
              <w:rPr>
                <w:bCs/>
                <w:lang w:val="fr-FR"/>
              </w:rPr>
              <w:t xml:space="preserve">4.3 </w:t>
            </w:r>
            <w:ins w:id="870" w:author="Shao" w:date="2025-03-03T15:07:00Z" w16du:dateUtc="2025-03-03T07:07:00Z">
              <w:r w:rsidR="00A76162" w:rsidRPr="00396AA5">
                <w:rPr>
                  <w:rFonts w:hint="eastAsia"/>
                  <w:bCs/>
                  <w:lang w:val="fr-FR"/>
                </w:rPr>
                <w:t>菌种</w:t>
              </w:r>
              <w:r w:rsidRPr="00A11A52">
                <w:rPr>
                  <w:bCs/>
                  <w:lang w:val="fr-FR"/>
                </w:rPr>
                <w:t>Bacterial strains</w:t>
              </w:r>
            </w:ins>
          </w:p>
        </w:tc>
      </w:tr>
      <w:tr w:rsidR="006E7851" w:rsidRPr="0011424B" w14:paraId="44BC65B8" w14:textId="77777777" w:rsidTr="00B921CA">
        <w:tblPrEx>
          <w:tblPrExChange w:id="871" w:author="Shao" w:date="2025-03-03T15:07:00Z" w16du:dateUtc="2025-03-03T07:07:00Z">
            <w:tblPrEx>
              <w:tblW w:w="10726" w:type="dxa"/>
            </w:tblPrEx>
          </w:tblPrExChange>
        </w:tblPrEx>
        <w:trPr>
          <w:trHeight w:val="564"/>
          <w:jc w:val="center"/>
          <w:trPrChange w:id="872" w:author="Shao" w:date="2025-03-03T15:07:00Z" w16du:dateUtc="2025-03-03T07:07:00Z">
            <w:trPr>
              <w:trHeight w:val="564"/>
              <w:jc w:val="center"/>
            </w:trPr>
          </w:trPrChange>
        </w:trPr>
        <w:tc>
          <w:tcPr>
            <w:tcW w:w="1637" w:type="dxa"/>
            <w:gridSpan w:val="2"/>
            <w:vAlign w:val="center"/>
            <w:tcPrChange w:id="873" w:author="Shao" w:date="2025-03-03T15:07:00Z" w16du:dateUtc="2025-03-03T07:07:00Z">
              <w:tcPr>
                <w:tcW w:w="1707" w:type="dxa"/>
                <w:gridSpan w:val="2"/>
                <w:vAlign w:val="center"/>
              </w:tcPr>
            </w:tcPrChange>
          </w:tcPr>
          <w:p w14:paraId="42F5045D" w14:textId="1C8D1517" w:rsidR="0075573E" w:rsidRDefault="006E7851" w:rsidP="00A11A52">
            <w:pPr>
              <w:jc w:val="center"/>
              <w:rPr>
                <w:rFonts w:ascii="Calibri" w:hAnsi="Calibri"/>
                <w:szCs w:val="21"/>
              </w:rPr>
            </w:pPr>
            <w:r>
              <w:rPr>
                <w:rFonts w:hint="eastAsia"/>
              </w:rPr>
              <w:t>菌</w:t>
            </w:r>
            <w:r w:rsidRPr="00F63A96">
              <w:rPr>
                <w:rFonts w:hint="eastAsia"/>
              </w:rPr>
              <w:t>种</w:t>
            </w:r>
            <w:ins w:id="874" w:author="Shao" w:date="2025-03-03T15:07:00Z" w16du:dateUtc="2025-03-03T07:07:00Z">
              <w:r w:rsidR="00DE4DAC" w:rsidRPr="00F63A96">
                <w:rPr>
                  <w:rFonts w:hint="eastAsia"/>
                </w:rPr>
                <w:t>Strain</w:t>
              </w:r>
            </w:ins>
          </w:p>
        </w:tc>
        <w:tc>
          <w:tcPr>
            <w:tcW w:w="2400" w:type="dxa"/>
            <w:gridSpan w:val="5"/>
            <w:vAlign w:val="center"/>
            <w:tcPrChange w:id="875" w:author="Shao" w:date="2025-03-03T15:07:00Z" w16du:dateUtc="2025-03-03T07:07:00Z">
              <w:tcPr>
                <w:tcW w:w="2289" w:type="dxa"/>
                <w:gridSpan w:val="7"/>
                <w:vAlign w:val="center"/>
              </w:tcPr>
            </w:tcPrChange>
          </w:tcPr>
          <w:p w14:paraId="4CB53335" w14:textId="6B6EDF41" w:rsidR="0075573E" w:rsidRDefault="006E7851" w:rsidP="00A11A52">
            <w:pPr>
              <w:jc w:val="center"/>
              <w:rPr>
                <w:rFonts w:ascii="Calibri" w:hAnsi="Calibri"/>
                <w:szCs w:val="21"/>
              </w:rPr>
            </w:pPr>
            <w:r w:rsidRPr="00F63A96">
              <w:rPr>
                <w:rFonts w:hint="eastAsia"/>
              </w:rPr>
              <w:t>有机</w:t>
            </w:r>
            <w:r>
              <w:rPr>
                <w:rFonts w:hint="eastAsia"/>
              </w:rPr>
              <w:t>*</w:t>
            </w:r>
            <w:r w:rsidRPr="00F63A96">
              <w:rPr>
                <w:rFonts w:hint="eastAsia"/>
              </w:rPr>
              <w:t>/</w:t>
            </w:r>
            <w:r w:rsidRPr="00F63A96">
              <w:rPr>
                <w:rFonts w:hint="eastAsia"/>
              </w:rPr>
              <w:t>常规</w:t>
            </w:r>
            <w:r>
              <w:rPr>
                <w:rFonts w:hint="eastAsia"/>
              </w:rPr>
              <w:t>*</w:t>
            </w:r>
            <w:ins w:id="876" w:author="Shao" w:date="2025-03-03T15:07:00Z" w16du:dateUtc="2025-03-03T07:07:00Z">
              <w:r w:rsidR="00DE4DAC">
                <w:rPr>
                  <w:rFonts w:hint="eastAsia"/>
                </w:rPr>
                <w:t>Organic*/Conventional*</w:t>
              </w:r>
            </w:ins>
          </w:p>
        </w:tc>
        <w:tc>
          <w:tcPr>
            <w:tcW w:w="1964" w:type="dxa"/>
            <w:gridSpan w:val="5"/>
            <w:vAlign w:val="center"/>
            <w:tcPrChange w:id="877" w:author="Shao" w:date="2025-03-03T15:07:00Z" w16du:dateUtc="2025-03-03T07:07:00Z">
              <w:tcPr>
                <w:tcW w:w="2194" w:type="dxa"/>
                <w:gridSpan w:val="10"/>
                <w:vAlign w:val="center"/>
              </w:tcPr>
            </w:tcPrChange>
          </w:tcPr>
          <w:p w14:paraId="1777C0E5" w14:textId="77777777" w:rsidR="006E7851" w:rsidRDefault="006E7851" w:rsidP="006E7851">
            <w:pPr>
              <w:spacing w:line="360" w:lineRule="exact"/>
              <w:jc w:val="center"/>
              <w:rPr>
                <w:ins w:id="878" w:author="Shao" w:date="2025-03-03T15:07:00Z" w16du:dateUtc="2025-03-03T07:07:00Z"/>
              </w:rPr>
            </w:pPr>
            <w:ins w:id="879" w:author="Shao" w:date="2025-03-03T15:07:00Z" w16du:dateUtc="2025-03-03T07:07:00Z">
              <w:r>
                <w:rPr>
                  <w:rFonts w:hint="eastAsia"/>
                </w:rPr>
                <w:t>来源</w:t>
              </w:r>
            </w:ins>
          </w:p>
          <w:p w14:paraId="5E7A66C6" w14:textId="682FC377" w:rsidR="008B3AD2" w:rsidRDefault="00A76162">
            <w:pPr>
              <w:spacing w:line="360" w:lineRule="exact"/>
              <w:jc w:val="center"/>
              <w:rPr>
                <w:ins w:id="880" w:author="Shao" w:date="2025-03-03T15:07:00Z" w16du:dateUtc="2025-03-03T07:07:00Z"/>
              </w:rPr>
            </w:pPr>
            <w:ins w:id="881" w:author="Shao" w:date="2025-03-03T15:07:00Z" w16du:dateUtc="2025-03-03T07:07:00Z">
              <w:r w:rsidRPr="00396AA5">
                <w:rPr>
                  <w:rFonts w:hint="eastAsia"/>
                  <w:sz w:val="20"/>
                </w:rPr>
                <w:t>（自制</w:t>
              </w:r>
              <w:r w:rsidRPr="00396AA5">
                <w:rPr>
                  <w:sz w:val="20"/>
                </w:rPr>
                <w:t>*</w:t>
              </w:r>
              <w:r w:rsidRPr="00396AA5">
                <w:rPr>
                  <w:rFonts w:hint="eastAsia"/>
                  <w:sz w:val="20"/>
                </w:rPr>
                <w:t>或外购</w:t>
              </w:r>
              <w:r w:rsidRPr="00396AA5">
                <w:rPr>
                  <w:sz w:val="20"/>
                </w:rPr>
                <w:t>*</w:t>
              </w:r>
              <w:r w:rsidRPr="00396AA5">
                <w:rPr>
                  <w:rFonts w:hint="eastAsia"/>
                  <w:sz w:val="20"/>
                </w:rPr>
                <w:t>）</w:t>
              </w:r>
              <w:r w:rsidR="00DE4DAC">
                <w:rPr>
                  <w:rFonts w:hint="eastAsia"/>
                </w:rPr>
                <w:t>Source</w:t>
              </w:r>
            </w:ins>
          </w:p>
          <w:p w14:paraId="18C590B3" w14:textId="77777777" w:rsidR="0075573E" w:rsidRDefault="0075573E" w:rsidP="00A11A52">
            <w:pPr>
              <w:jc w:val="center"/>
              <w:rPr>
                <w:rFonts w:ascii="Calibri" w:hAnsi="Calibri"/>
                <w:szCs w:val="21"/>
              </w:rPr>
            </w:pPr>
            <w:ins w:id="882" w:author="Shao" w:date="2025-03-03T15:07:00Z" w16du:dateUtc="2025-03-03T07:07:00Z">
              <w:r w:rsidRPr="00A11A52">
                <w:rPr>
                  <w:sz w:val="20"/>
                </w:rPr>
                <w:t>(homemade* or outsourced*)</w:t>
              </w:r>
            </w:ins>
          </w:p>
        </w:tc>
        <w:tc>
          <w:tcPr>
            <w:tcW w:w="1310" w:type="dxa"/>
            <w:gridSpan w:val="2"/>
            <w:vAlign w:val="center"/>
            <w:tcPrChange w:id="883" w:author="Shao" w:date="2025-03-03T15:07:00Z" w16du:dateUtc="2025-03-03T07:07:00Z">
              <w:tcPr>
                <w:tcW w:w="1301" w:type="dxa"/>
                <w:gridSpan w:val="4"/>
                <w:vAlign w:val="center"/>
              </w:tcPr>
            </w:tcPrChange>
          </w:tcPr>
          <w:p w14:paraId="0B6AA7DE" w14:textId="77777777" w:rsidR="006E7851" w:rsidRDefault="006E7851" w:rsidP="006E7851">
            <w:pPr>
              <w:spacing w:line="360" w:lineRule="exact"/>
              <w:jc w:val="center"/>
            </w:pPr>
            <w:r w:rsidRPr="00F63A96">
              <w:rPr>
                <w:rFonts w:hint="eastAsia"/>
              </w:rPr>
              <w:t>是否涉及</w:t>
            </w:r>
          </w:p>
          <w:p w14:paraId="6E4CE38A" w14:textId="15B697E3" w:rsidR="008B3AD2" w:rsidRDefault="006E7851">
            <w:pPr>
              <w:spacing w:line="360" w:lineRule="exact"/>
              <w:jc w:val="center"/>
              <w:rPr>
                <w:ins w:id="884" w:author="Shao" w:date="2025-03-03T15:07:00Z" w16du:dateUtc="2025-03-03T07:07:00Z"/>
              </w:rPr>
            </w:pPr>
            <w:r w:rsidRPr="00F63A96">
              <w:rPr>
                <w:rFonts w:hint="eastAsia"/>
              </w:rPr>
              <w:t>基因工程？</w:t>
            </w:r>
            <w:ins w:id="885" w:author="Shao" w:date="2025-03-03T15:07:00Z" w16du:dateUtc="2025-03-03T07:07:00Z">
              <w:r w:rsidR="00DE4DAC" w:rsidRPr="00F63A96">
                <w:rPr>
                  <w:rFonts w:hint="eastAsia"/>
                </w:rPr>
                <w:t>Does it involve</w:t>
              </w:r>
            </w:ins>
          </w:p>
          <w:p w14:paraId="16C20E09" w14:textId="77777777" w:rsidR="0075573E" w:rsidRDefault="00DE4DAC" w:rsidP="00A11A52">
            <w:pPr>
              <w:jc w:val="center"/>
              <w:rPr>
                <w:rFonts w:ascii="Calibri" w:hAnsi="Calibri"/>
                <w:szCs w:val="21"/>
              </w:rPr>
            </w:pPr>
            <w:ins w:id="886" w:author="Shao" w:date="2025-03-03T15:07:00Z" w16du:dateUtc="2025-03-03T07:07:00Z">
              <w:r w:rsidRPr="00F63A96">
                <w:rPr>
                  <w:rFonts w:hint="eastAsia"/>
                </w:rPr>
                <w:t>Genetic engineering?</w:t>
              </w:r>
            </w:ins>
          </w:p>
        </w:tc>
        <w:tc>
          <w:tcPr>
            <w:tcW w:w="1201" w:type="dxa"/>
            <w:gridSpan w:val="2"/>
            <w:vAlign w:val="center"/>
            <w:tcPrChange w:id="887" w:author="Shao" w:date="2025-03-03T15:07:00Z" w16du:dateUtc="2025-03-03T07:07:00Z">
              <w:tcPr>
                <w:tcW w:w="1045" w:type="dxa"/>
                <w:gridSpan w:val="4"/>
                <w:vAlign w:val="center"/>
              </w:tcPr>
            </w:tcPrChange>
          </w:tcPr>
          <w:p w14:paraId="18EDA7B3" w14:textId="77777777" w:rsidR="006E7851" w:rsidRDefault="006E7851" w:rsidP="006E7851">
            <w:pPr>
              <w:spacing w:line="360" w:lineRule="exact"/>
              <w:jc w:val="center"/>
            </w:pPr>
            <w:r w:rsidRPr="00F63A96">
              <w:rPr>
                <w:rFonts w:hint="eastAsia"/>
              </w:rPr>
              <w:t>是否经过</w:t>
            </w:r>
          </w:p>
          <w:p w14:paraId="2DA12E23" w14:textId="70473566" w:rsidR="008B3AD2" w:rsidRDefault="006E7851">
            <w:pPr>
              <w:spacing w:line="360" w:lineRule="exact"/>
              <w:jc w:val="center"/>
              <w:rPr>
                <w:ins w:id="888" w:author="Shao" w:date="2025-03-03T15:07:00Z" w16du:dateUtc="2025-03-03T07:07:00Z"/>
              </w:rPr>
            </w:pPr>
            <w:r w:rsidRPr="00F63A96">
              <w:rPr>
                <w:rFonts w:hint="eastAsia"/>
              </w:rPr>
              <w:t>物质处理？</w:t>
            </w:r>
            <w:ins w:id="889" w:author="Shao" w:date="2025-03-03T15:07:00Z" w16du:dateUtc="2025-03-03T07:07:00Z">
              <w:r w:rsidR="00DE4DAC" w:rsidRPr="00F63A96">
                <w:rPr>
                  <w:rFonts w:hint="eastAsia"/>
                </w:rPr>
                <w:t>Has it been</w:t>
              </w:r>
            </w:ins>
          </w:p>
          <w:p w14:paraId="1B73B767" w14:textId="77777777" w:rsidR="0075573E" w:rsidRDefault="00DE4DAC" w:rsidP="00A11A52">
            <w:pPr>
              <w:jc w:val="center"/>
              <w:rPr>
                <w:rFonts w:ascii="Calibri" w:hAnsi="Calibri"/>
                <w:szCs w:val="21"/>
              </w:rPr>
            </w:pPr>
            <w:ins w:id="890" w:author="Shao" w:date="2025-03-03T15:07:00Z" w16du:dateUtc="2025-03-03T07:07:00Z">
              <w:r w:rsidRPr="00F63A96">
                <w:rPr>
                  <w:rFonts w:hint="eastAsia"/>
                </w:rPr>
                <w:t>Material handling?</w:t>
              </w:r>
            </w:ins>
          </w:p>
        </w:tc>
        <w:tc>
          <w:tcPr>
            <w:tcW w:w="2214" w:type="dxa"/>
            <w:gridSpan w:val="2"/>
            <w:vAlign w:val="center"/>
            <w:tcPrChange w:id="891" w:author="Shao" w:date="2025-03-03T15:07:00Z" w16du:dateUtc="2025-03-03T07:07:00Z">
              <w:tcPr>
                <w:tcW w:w="2190" w:type="dxa"/>
                <w:gridSpan w:val="3"/>
                <w:vAlign w:val="center"/>
              </w:tcPr>
            </w:tcPrChange>
          </w:tcPr>
          <w:p w14:paraId="76D86CCF" w14:textId="77777777" w:rsidR="006E7851" w:rsidRDefault="006E7851" w:rsidP="006E7851">
            <w:pPr>
              <w:spacing w:line="360" w:lineRule="exact"/>
              <w:jc w:val="center"/>
            </w:pPr>
            <w:r w:rsidRPr="00F63A96">
              <w:rPr>
                <w:rFonts w:hint="eastAsia"/>
              </w:rPr>
              <w:t>处理剂的</w:t>
            </w:r>
          </w:p>
          <w:p w14:paraId="414FB738" w14:textId="67D32A9F" w:rsidR="008B3AD2" w:rsidRDefault="006E7851">
            <w:pPr>
              <w:spacing w:line="360" w:lineRule="exact"/>
              <w:jc w:val="center"/>
              <w:rPr>
                <w:ins w:id="892" w:author="Shao" w:date="2025-03-03T15:07:00Z" w16du:dateUtc="2025-03-03T07:07:00Z"/>
              </w:rPr>
            </w:pPr>
            <w:r w:rsidRPr="00F63A96">
              <w:rPr>
                <w:rFonts w:hint="eastAsia"/>
              </w:rPr>
              <w:t>有效成分名称</w:t>
            </w:r>
            <w:ins w:id="893" w:author="Shao" w:date="2025-03-03T15:07:00Z" w16du:dateUtc="2025-03-03T07:07:00Z">
              <w:r w:rsidR="00DE4DAC" w:rsidRPr="00F63A96">
                <w:rPr>
                  <w:rFonts w:hint="eastAsia"/>
                </w:rPr>
                <w:t>Treatment agent for</w:t>
              </w:r>
            </w:ins>
          </w:p>
          <w:p w14:paraId="2A34C027" w14:textId="77777777" w:rsidR="0075573E" w:rsidRDefault="00DE4DAC" w:rsidP="00A11A52">
            <w:pPr>
              <w:jc w:val="center"/>
              <w:rPr>
                <w:rFonts w:ascii="Calibri" w:hAnsi="Calibri"/>
                <w:szCs w:val="21"/>
              </w:rPr>
            </w:pPr>
            <w:ins w:id="894" w:author="Shao" w:date="2025-03-03T15:07:00Z" w16du:dateUtc="2025-03-03T07:07:00Z">
              <w:r w:rsidRPr="00F63A96">
                <w:rPr>
                  <w:rFonts w:hint="eastAsia"/>
                </w:rPr>
                <w:t>Active ingredient name</w:t>
              </w:r>
            </w:ins>
          </w:p>
        </w:tc>
      </w:tr>
      <w:tr w:rsidR="006E7851" w:rsidRPr="0011424B" w14:paraId="61895E2E" w14:textId="77777777" w:rsidTr="00B921CA">
        <w:tblPrEx>
          <w:tblPrExChange w:id="895" w:author="Shao" w:date="2025-03-03T15:07:00Z" w16du:dateUtc="2025-03-03T07:07:00Z">
            <w:tblPrEx>
              <w:tblW w:w="10726" w:type="dxa"/>
            </w:tblPrEx>
          </w:tblPrExChange>
        </w:tblPrEx>
        <w:trPr>
          <w:trHeight w:val="564"/>
          <w:jc w:val="center"/>
          <w:trPrChange w:id="896" w:author="Shao" w:date="2025-03-03T15:07:00Z" w16du:dateUtc="2025-03-03T07:07:00Z">
            <w:trPr>
              <w:trHeight w:val="564"/>
              <w:jc w:val="center"/>
            </w:trPr>
          </w:trPrChange>
        </w:trPr>
        <w:tc>
          <w:tcPr>
            <w:tcW w:w="1637" w:type="dxa"/>
            <w:gridSpan w:val="2"/>
            <w:tcPrChange w:id="897" w:author="Shao" w:date="2025-03-03T15:07:00Z" w16du:dateUtc="2025-03-03T07:07:00Z">
              <w:tcPr>
                <w:tcW w:w="1707" w:type="dxa"/>
                <w:gridSpan w:val="2"/>
              </w:tcPr>
            </w:tcPrChange>
          </w:tcPr>
          <w:p w14:paraId="0A971D9D" w14:textId="77777777" w:rsidR="006E7851" w:rsidRPr="001C66BC" w:rsidRDefault="006E7851" w:rsidP="002041CD">
            <w:pPr>
              <w:rPr>
                <w:rFonts w:ascii="Calibri" w:hAnsi="Calibri"/>
                <w:szCs w:val="21"/>
              </w:rPr>
            </w:pPr>
          </w:p>
        </w:tc>
        <w:tc>
          <w:tcPr>
            <w:tcW w:w="2400" w:type="dxa"/>
            <w:gridSpan w:val="5"/>
            <w:tcPrChange w:id="898" w:author="Shao" w:date="2025-03-03T15:07:00Z" w16du:dateUtc="2025-03-03T07:07:00Z">
              <w:tcPr>
                <w:tcW w:w="2289" w:type="dxa"/>
                <w:gridSpan w:val="7"/>
              </w:tcPr>
            </w:tcPrChange>
          </w:tcPr>
          <w:p w14:paraId="6257B460" w14:textId="77777777" w:rsidR="006E7851" w:rsidRPr="001C66BC" w:rsidRDefault="006E7851" w:rsidP="002041CD">
            <w:pPr>
              <w:rPr>
                <w:rFonts w:ascii="Calibri" w:hAnsi="Calibri"/>
                <w:szCs w:val="21"/>
              </w:rPr>
            </w:pPr>
          </w:p>
        </w:tc>
        <w:tc>
          <w:tcPr>
            <w:tcW w:w="1964" w:type="dxa"/>
            <w:gridSpan w:val="5"/>
            <w:tcPrChange w:id="899" w:author="Shao" w:date="2025-03-03T15:07:00Z" w16du:dateUtc="2025-03-03T07:07:00Z">
              <w:tcPr>
                <w:tcW w:w="2194" w:type="dxa"/>
                <w:gridSpan w:val="10"/>
              </w:tcPr>
            </w:tcPrChange>
          </w:tcPr>
          <w:p w14:paraId="59AFA462" w14:textId="77777777" w:rsidR="006E7851" w:rsidRPr="001C66BC" w:rsidRDefault="006E7851" w:rsidP="002041CD">
            <w:pPr>
              <w:rPr>
                <w:rFonts w:ascii="Calibri" w:hAnsi="Calibri"/>
                <w:szCs w:val="21"/>
              </w:rPr>
            </w:pPr>
          </w:p>
        </w:tc>
        <w:tc>
          <w:tcPr>
            <w:tcW w:w="1310" w:type="dxa"/>
            <w:gridSpan w:val="2"/>
            <w:tcPrChange w:id="900" w:author="Shao" w:date="2025-03-03T15:07:00Z" w16du:dateUtc="2025-03-03T07:07:00Z">
              <w:tcPr>
                <w:tcW w:w="1301" w:type="dxa"/>
                <w:gridSpan w:val="4"/>
              </w:tcPr>
            </w:tcPrChange>
          </w:tcPr>
          <w:p w14:paraId="424237D1" w14:textId="77777777" w:rsidR="006E7851" w:rsidRPr="001C66BC" w:rsidRDefault="006E7851" w:rsidP="002041CD">
            <w:pPr>
              <w:rPr>
                <w:rFonts w:ascii="Calibri" w:hAnsi="Calibri"/>
                <w:szCs w:val="21"/>
              </w:rPr>
            </w:pPr>
          </w:p>
        </w:tc>
        <w:tc>
          <w:tcPr>
            <w:tcW w:w="1201" w:type="dxa"/>
            <w:gridSpan w:val="2"/>
            <w:tcPrChange w:id="901" w:author="Shao" w:date="2025-03-03T15:07:00Z" w16du:dateUtc="2025-03-03T07:07:00Z">
              <w:tcPr>
                <w:tcW w:w="1045" w:type="dxa"/>
                <w:gridSpan w:val="4"/>
              </w:tcPr>
            </w:tcPrChange>
          </w:tcPr>
          <w:p w14:paraId="01641C34" w14:textId="77777777" w:rsidR="006E7851" w:rsidRPr="001C66BC" w:rsidRDefault="006E7851" w:rsidP="002041CD">
            <w:pPr>
              <w:rPr>
                <w:rFonts w:ascii="Calibri" w:hAnsi="Calibri"/>
                <w:szCs w:val="21"/>
              </w:rPr>
            </w:pPr>
          </w:p>
        </w:tc>
        <w:tc>
          <w:tcPr>
            <w:tcW w:w="2214" w:type="dxa"/>
            <w:gridSpan w:val="2"/>
            <w:tcPrChange w:id="902" w:author="Shao" w:date="2025-03-03T15:07:00Z" w16du:dateUtc="2025-03-03T07:07:00Z">
              <w:tcPr>
                <w:tcW w:w="2190" w:type="dxa"/>
                <w:gridSpan w:val="3"/>
              </w:tcPr>
            </w:tcPrChange>
          </w:tcPr>
          <w:p w14:paraId="789AB11B" w14:textId="77777777" w:rsidR="006E7851" w:rsidRPr="001C66BC" w:rsidRDefault="006E7851" w:rsidP="002041CD">
            <w:pPr>
              <w:rPr>
                <w:rFonts w:ascii="Calibri" w:hAnsi="Calibri"/>
                <w:szCs w:val="21"/>
              </w:rPr>
            </w:pPr>
          </w:p>
        </w:tc>
      </w:tr>
      <w:tr w:rsidR="006E7851" w:rsidRPr="0011424B" w14:paraId="7EE19B21" w14:textId="77777777" w:rsidTr="00B921CA">
        <w:tblPrEx>
          <w:tblPrExChange w:id="903" w:author="Shao" w:date="2025-03-03T15:07:00Z" w16du:dateUtc="2025-03-03T07:07:00Z">
            <w:tblPrEx>
              <w:tblW w:w="10726" w:type="dxa"/>
            </w:tblPrEx>
          </w:tblPrExChange>
        </w:tblPrEx>
        <w:trPr>
          <w:trHeight w:val="564"/>
          <w:jc w:val="center"/>
          <w:trPrChange w:id="904" w:author="Shao" w:date="2025-03-03T15:07:00Z" w16du:dateUtc="2025-03-03T07:07:00Z">
            <w:trPr>
              <w:trHeight w:val="564"/>
              <w:jc w:val="center"/>
            </w:trPr>
          </w:trPrChange>
        </w:trPr>
        <w:tc>
          <w:tcPr>
            <w:tcW w:w="1637" w:type="dxa"/>
            <w:gridSpan w:val="2"/>
            <w:tcPrChange w:id="905" w:author="Shao" w:date="2025-03-03T15:07:00Z" w16du:dateUtc="2025-03-03T07:07:00Z">
              <w:tcPr>
                <w:tcW w:w="1707" w:type="dxa"/>
                <w:gridSpan w:val="2"/>
              </w:tcPr>
            </w:tcPrChange>
          </w:tcPr>
          <w:p w14:paraId="6DEEFC60" w14:textId="77777777" w:rsidR="006E7851" w:rsidRPr="001C66BC" w:rsidRDefault="006E7851" w:rsidP="002041CD">
            <w:pPr>
              <w:rPr>
                <w:rFonts w:ascii="Calibri" w:hAnsi="Calibri"/>
                <w:szCs w:val="21"/>
              </w:rPr>
            </w:pPr>
          </w:p>
        </w:tc>
        <w:tc>
          <w:tcPr>
            <w:tcW w:w="2400" w:type="dxa"/>
            <w:gridSpan w:val="5"/>
            <w:tcPrChange w:id="906" w:author="Shao" w:date="2025-03-03T15:07:00Z" w16du:dateUtc="2025-03-03T07:07:00Z">
              <w:tcPr>
                <w:tcW w:w="2289" w:type="dxa"/>
                <w:gridSpan w:val="7"/>
              </w:tcPr>
            </w:tcPrChange>
          </w:tcPr>
          <w:p w14:paraId="0454DDC6" w14:textId="77777777" w:rsidR="006E7851" w:rsidRPr="001C66BC" w:rsidRDefault="006E7851" w:rsidP="002041CD">
            <w:pPr>
              <w:rPr>
                <w:rFonts w:ascii="Calibri" w:hAnsi="Calibri"/>
                <w:szCs w:val="21"/>
              </w:rPr>
            </w:pPr>
          </w:p>
        </w:tc>
        <w:tc>
          <w:tcPr>
            <w:tcW w:w="1964" w:type="dxa"/>
            <w:gridSpan w:val="5"/>
            <w:tcPrChange w:id="907" w:author="Shao" w:date="2025-03-03T15:07:00Z" w16du:dateUtc="2025-03-03T07:07:00Z">
              <w:tcPr>
                <w:tcW w:w="2194" w:type="dxa"/>
                <w:gridSpan w:val="10"/>
              </w:tcPr>
            </w:tcPrChange>
          </w:tcPr>
          <w:p w14:paraId="46CCA1D0" w14:textId="77777777" w:rsidR="006E7851" w:rsidRPr="001C66BC" w:rsidRDefault="006E7851" w:rsidP="002041CD">
            <w:pPr>
              <w:rPr>
                <w:rFonts w:ascii="Calibri" w:hAnsi="Calibri"/>
                <w:szCs w:val="21"/>
              </w:rPr>
            </w:pPr>
          </w:p>
        </w:tc>
        <w:tc>
          <w:tcPr>
            <w:tcW w:w="1310" w:type="dxa"/>
            <w:gridSpan w:val="2"/>
            <w:tcPrChange w:id="908" w:author="Shao" w:date="2025-03-03T15:07:00Z" w16du:dateUtc="2025-03-03T07:07:00Z">
              <w:tcPr>
                <w:tcW w:w="1301" w:type="dxa"/>
                <w:gridSpan w:val="4"/>
              </w:tcPr>
            </w:tcPrChange>
          </w:tcPr>
          <w:p w14:paraId="33687AD6" w14:textId="77777777" w:rsidR="006E7851" w:rsidRPr="001C66BC" w:rsidRDefault="006E7851" w:rsidP="002041CD">
            <w:pPr>
              <w:rPr>
                <w:rFonts w:ascii="Calibri" w:hAnsi="Calibri"/>
                <w:szCs w:val="21"/>
              </w:rPr>
            </w:pPr>
          </w:p>
        </w:tc>
        <w:tc>
          <w:tcPr>
            <w:tcW w:w="1201" w:type="dxa"/>
            <w:gridSpan w:val="2"/>
            <w:tcPrChange w:id="909" w:author="Shao" w:date="2025-03-03T15:07:00Z" w16du:dateUtc="2025-03-03T07:07:00Z">
              <w:tcPr>
                <w:tcW w:w="1045" w:type="dxa"/>
                <w:gridSpan w:val="4"/>
              </w:tcPr>
            </w:tcPrChange>
          </w:tcPr>
          <w:p w14:paraId="4A3D2827" w14:textId="77777777" w:rsidR="006E7851" w:rsidRPr="001C66BC" w:rsidRDefault="006E7851" w:rsidP="002041CD">
            <w:pPr>
              <w:rPr>
                <w:rFonts w:ascii="Calibri" w:hAnsi="Calibri"/>
                <w:szCs w:val="21"/>
              </w:rPr>
            </w:pPr>
          </w:p>
        </w:tc>
        <w:tc>
          <w:tcPr>
            <w:tcW w:w="2214" w:type="dxa"/>
            <w:gridSpan w:val="2"/>
            <w:tcPrChange w:id="910" w:author="Shao" w:date="2025-03-03T15:07:00Z" w16du:dateUtc="2025-03-03T07:07:00Z">
              <w:tcPr>
                <w:tcW w:w="2190" w:type="dxa"/>
                <w:gridSpan w:val="3"/>
              </w:tcPr>
            </w:tcPrChange>
          </w:tcPr>
          <w:p w14:paraId="273A33CA" w14:textId="77777777" w:rsidR="006E7851" w:rsidRPr="001C66BC" w:rsidRDefault="006E7851" w:rsidP="002041CD">
            <w:pPr>
              <w:rPr>
                <w:rFonts w:ascii="Calibri" w:hAnsi="Calibri"/>
                <w:szCs w:val="21"/>
              </w:rPr>
            </w:pPr>
          </w:p>
        </w:tc>
      </w:tr>
      <w:tr w:rsidR="006E7851" w:rsidRPr="0011424B" w14:paraId="549394AE" w14:textId="77777777" w:rsidTr="00B921CA">
        <w:tblPrEx>
          <w:tblPrExChange w:id="911" w:author="Shao" w:date="2025-03-03T15:07:00Z" w16du:dateUtc="2025-03-03T07:07:00Z">
            <w:tblPrEx>
              <w:tblW w:w="10726" w:type="dxa"/>
            </w:tblPrEx>
          </w:tblPrExChange>
        </w:tblPrEx>
        <w:trPr>
          <w:trHeight w:val="564"/>
          <w:jc w:val="center"/>
          <w:trPrChange w:id="912" w:author="Shao" w:date="2025-03-03T15:07:00Z" w16du:dateUtc="2025-03-03T07:07:00Z">
            <w:trPr>
              <w:trHeight w:val="564"/>
              <w:jc w:val="center"/>
            </w:trPr>
          </w:trPrChange>
        </w:trPr>
        <w:tc>
          <w:tcPr>
            <w:tcW w:w="1637" w:type="dxa"/>
            <w:gridSpan w:val="2"/>
            <w:tcPrChange w:id="913" w:author="Shao" w:date="2025-03-03T15:07:00Z" w16du:dateUtc="2025-03-03T07:07:00Z">
              <w:tcPr>
                <w:tcW w:w="1707" w:type="dxa"/>
                <w:gridSpan w:val="2"/>
              </w:tcPr>
            </w:tcPrChange>
          </w:tcPr>
          <w:p w14:paraId="30093D85" w14:textId="77777777" w:rsidR="006E7851" w:rsidRPr="001C66BC" w:rsidRDefault="006E7851" w:rsidP="002041CD">
            <w:pPr>
              <w:rPr>
                <w:rFonts w:ascii="Calibri" w:hAnsi="Calibri"/>
                <w:szCs w:val="21"/>
              </w:rPr>
            </w:pPr>
          </w:p>
        </w:tc>
        <w:tc>
          <w:tcPr>
            <w:tcW w:w="2400" w:type="dxa"/>
            <w:gridSpan w:val="5"/>
            <w:tcPrChange w:id="914" w:author="Shao" w:date="2025-03-03T15:07:00Z" w16du:dateUtc="2025-03-03T07:07:00Z">
              <w:tcPr>
                <w:tcW w:w="2289" w:type="dxa"/>
                <w:gridSpan w:val="7"/>
              </w:tcPr>
            </w:tcPrChange>
          </w:tcPr>
          <w:p w14:paraId="6D89ECF5" w14:textId="77777777" w:rsidR="006E7851" w:rsidRPr="001C66BC" w:rsidRDefault="006E7851" w:rsidP="002041CD">
            <w:pPr>
              <w:rPr>
                <w:rFonts w:ascii="Calibri" w:hAnsi="Calibri"/>
                <w:szCs w:val="21"/>
              </w:rPr>
            </w:pPr>
          </w:p>
        </w:tc>
        <w:tc>
          <w:tcPr>
            <w:tcW w:w="1964" w:type="dxa"/>
            <w:gridSpan w:val="5"/>
            <w:tcPrChange w:id="915" w:author="Shao" w:date="2025-03-03T15:07:00Z" w16du:dateUtc="2025-03-03T07:07:00Z">
              <w:tcPr>
                <w:tcW w:w="2194" w:type="dxa"/>
                <w:gridSpan w:val="10"/>
              </w:tcPr>
            </w:tcPrChange>
          </w:tcPr>
          <w:p w14:paraId="5F546472" w14:textId="77777777" w:rsidR="006E7851" w:rsidRPr="001C66BC" w:rsidRDefault="006E7851" w:rsidP="002041CD">
            <w:pPr>
              <w:rPr>
                <w:rFonts w:ascii="Calibri" w:hAnsi="Calibri"/>
                <w:szCs w:val="21"/>
              </w:rPr>
            </w:pPr>
          </w:p>
        </w:tc>
        <w:tc>
          <w:tcPr>
            <w:tcW w:w="1310" w:type="dxa"/>
            <w:gridSpan w:val="2"/>
            <w:tcPrChange w:id="916" w:author="Shao" w:date="2025-03-03T15:07:00Z" w16du:dateUtc="2025-03-03T07:07:00Z">
              <w:tcPr>
                <w:tcW w:w="1301" w:type="dxa"/>
                <w:gridSpan w:val="4"/>
              </w:tcPr>
            </w:tcPrChange>
          </w:tcPr>
          <w:p w14:paraId="439E438E" w14:textId="77777777" w:rsidR="006E7851" w:rsidRPr="001C66BC" w:rsidRDefault="006E7851" w:rsidP="002041CD">
            <w:pPr>
              <w:rPr>
                <w:rFonts w:ascii="Calibri" w:hAnsi="Calibri"/>
                <w:szCs w:val="21"/>
              </w:rPr>
            </w:pPr>
          </w:p>
        </w:tc>
        <w:tc>
          <w:tcPr>
            <w:tcW w:w="1201" w:type="dxa"/>
            <w:gridSpan w:val="2"/>
            <w:tcPrChange w:id="917" w:author="Shao" w:date="2025-03-03T15:07:00Z" w16du:dateUtc="2025-03-03T07:07:00Z">
              <w:tcPr>
                <w:tcW w:w="1045" w:type="dxa"/>
                <w:gridSpan w:val="4"/>
              </w:tcPr>
            </w:tcPrChange>
          </w:tcPr>
          <w:p w14:paraId="299265C5" w14:textId="77777777" w:rsidR="006E7851" w:rsidRPr="001C66BC" w:rsidRDefault="006E7851" w:rsidP="002041CD">
            <w:pPr>
              <w:rPr>
                <w:rFonts w:ascii="Calibri" w:hAnsi="Calibri"/>
                <w:szCs w:val="21"/>
              </w:rPr>
            </w:pPr>
          </w:p>
        </w:tc>
        <w:tc>
          <w:tcPr>
            <w:tcW w:w="2214" w:type="dxa"/>
            <w:gridSpan w:val="2"/>
            <w:tcPrChange w:id="918" w:author="Shao" w:date="2025-03-03T15:07:00Z" w16du:dateUtc="2025-03-03T07:07:00Z">
              <w:tcPr>
                <w:tcW w:w="2190" w:type="dxa"/>
                <w:gridSpan w:val="3"/>
              </w:tcPr>
            </w:tcPrChange>
          </w:tcPr>
          <w:p w14:paraId="7056FF78" w14:textId="77777777" w:rsidR="006E7851" w:rsidRPr="001C66BC" w:rsidRDefault="006E7851" w:rsidP="002041CD">
            <w:pPr>
              <w:rPr>
                <w:rFonts w:ascii="Calibri" w:hAnsi="Calibri"/>
                <w:szCs w:val="21"/>
              </w:rPr>
            </w:pPr>
          </w:p>
        </w:tc>
      </w:tr>
      <w:tr w:rsidR="006E7851" w:rsidRPr="0011424B" w14:paraId="54CBD764" w14:textId="77777777" w:rsidTr="002D13CD">
        <w:trPr>
          <w:trHeight w:val="564"/>
          <w:jc w:val="center"/>
          <w:trPrChange w:id="919" w:author="Shao" w:date="2025-03-03T15:07:00Z" w16du:dateUtc="2025-03-03T07:07:00Z">
            <w:trPr>
              <w:gridAfter w:val="0"/>
              <w:trHeight w:val="564"/>
              <w:jc w:val="center"/>
            </w:trPr>
          </w:trPrChange>
        </w:trPr>
        <w:tc>
          <w:tcPr>
            <w:tcW w:w="10726" w:type="dxa"/>
            <w:gridSpan w:val="18"/>
            <w:tcPrChange w:id="920" w:author="Shao" w:date="2025-03-03T15:07:00Z" w16du:dateUtc="2025-03-03T07:07:00Z">
              <w:tcPr>
                <w:tcW w:w="10404" w:type="dxa"/>
                <w:gridSpan w:val="29"/>
              </w:tcPr>
            </w:tcPrChange>
          </w:tcPr>
          <w:p w14:paraId="2B17057B" w14:textId="1C5727C7" w:rsidR="006E7851" w:rsidRPr="006E7851" w:rsidRDefault="006E7851" w:rsidP="006E7851">
            <w:pPr>
              <w:rPr>
                <w:rFonts w:ascii="Calibri" w:hAnsi="Calibri"/>
                <w:szCs w:val="21"/>
              </w:rPr>
            </w:pPr>
            <w:r w:rsidRPr="006E7851">
              <w:rPr>
                <w:rFonts w:ascii="Calibri" w:hAnsi="Calibri" w:hint="eastAsia"/>
                <w:szCs w:val="21"/>
              </w:rPr>
              <w:t>*</w:t>
            </w:r>
            <w:r w:rsidRPr="006E7851">
              <w:rPr>
                <w:rFonts w:ascii="Calibri" w:hAnsi="Calibri" w:hint="eastAsia"/>
                <w:szCs w:val="21"/>
              </w:rPr>
              <w:t>如果购买了有机认证的菌种，请提供认证证书。</w:t>
            </w:r>
            <w:ins w:id="921" w:author="Shao" w:date="2025-03-03T15:07:00Z" w16du:dateUtc="2025-03-03T07:07:00Z">
              <w:r w:rsidR="00B7731E" w:rsidRPr="006E7851">
                <w:rPr>
                  <w:rFonts w:ascii="Calibri" w:hAnsi="Calibri" w:hint="eastAsia"/>
                  <w:szCs w:val="21"/>
                </w:rPr>
                <w:t>If you have purchased organic certified strains, please provide the certificate of certification.</w:t>
              </w:r>
            </w:ins>
          </w:p>
          <w:p w14:paraId="01FFB5E9" w14:textId="32A08CFD" w:rsidR="00B7731E" w:rsidRDefault="006E7851" w:rsidP="00B7731E">
            <w:pPr>
              <w:rPr>
                <w:ins w:id="922" w:author="Shao" w:date="2025-03-03T15:07:00Z" w16du:dateUtc="2025-03-03T07:07:00Z"/>
                <w:rFonts w:ascii="Calibri" w:hAnsi="Calibri"/>
                <w:szCs w:val="21"/>
              </w:rPr>
            </w:pPr>
            <w:r w:rsidRPr="006E7851">
              <w:rPr>
                <w:rFonts w:ascii="Calibri" w:hAnsi="Calibri" w:hint="eastAsia"/>
                <w:szCs w:val="21"/>
              </w:rPr>
              <w:t>*</w:t>
            </w:r>
            <w:r w:rsidRPr="006E7851">
              <w:rPr>
                <w:rFonts w:ascii="Calibri" w:hAnsi="Calibri" w:hint="eastAsia"/>
                <w:szCs w:val="21"/>
              </w:rPr>
              <w:t>如果自制菌种，请提交制种流程的所有记录。</w:t>
            </w:r>
            <w:ins w:id="923" w:author="Shao" w:date="2025-03-03T15:07:00Z" w16du:dateUtc="2025-03-03T07:07:00Z">
              <w:r w:rsidR="00B7731E" w:rsidRPr="006E7851">
                <w:rPr>
                  <w:rFonts w:ascii="Calibri" w:hAnsi="Calibri" w:hint="eastAsia"/>
                  <w:szCs w:val="21"/>
                </w:rPr>
                <w:t>If you make your own strains, please submit all records of the seed making process.</w:t>
              </w:r>
            </w:ins>
          </w:p>
          <w:p w14:paraId="27F226DD" w14:textId="5BA34ED6" w:rsidR="006E7851" w:rsidRPr="006E7851" w:rsidRDefault="006E7851" w:rsidP="006E7851">
            <w:pPr>
              <w:rPr>
                <w:rFonts w:ascii="Calibri" w:hAnsi="Calibri"/>
                <w:szCs w:val="21"/>
              </w:rPr>
            </w:pPr>
            <w:r w:rsidRPr="006E7851">
              <w:rPr>
                <w:rFonts w:ascii="Calibri" w:hAnsi="Calibri" w:hint="eastAsia"/>
                <w:szCs w:val="21"/>
              </w:rPr>
              <w:t>*</w:t>
            </w:r>
            <w:r w:rsidRPr="006E7851">
              <w:rPr>
                <w:rFonts w:ascii="Calibri" w:hAnsi="Calibri" w:hint="eastAsia"/>
                <w:szCs w:val="21"/>
              </w:rPr>
              <w:t>如使用非有机菌种，请提供证据表明菌种是非转基因和</w:t>
            </w:r>
            <w:r w:rsidRPr="006E7851">
              <w:rPr>
                <w:rFonts w:ascii="Calibri" w:hAnsi="Calibri"/>
                <w:szCs w:val="21"/>
              </w:rPr>
              <w:t>未用禁用物质处理</w:t>
            </w:r>
            <w:r w:rsidRPr="006E7851">
              <w:rPr>
                <w:rFonts w:ascii="Calibri" w:hAnsi="Calibri" w:hint="eastAsia"/>
                <w:szCs w:val="21"/>
              </w:rPr>
              <w:t>的。</w:t>
            </w:r>
            <w:ins w:id="924" w:author="Shao" w:date="2025-03-03T15:07:00Z" w16du:dateUtc="2025-03-03T07:07:00Z">
              <w:r w:rsidR="00B7731E" w:rsidRPr="006E7851">
                <w:rPr>
                  <w:rFonts w:ascii="Calibri" w:hAnsi="Calibri" w:hint="eastAsia"/>
                  <w:szCs w:val="21"/>
                </w:rPr>
                <w:t xml:space="preserve">If using non-organic strains, provide evidence that the strains are non-GMO and have </w:t>
              </w:r>
              <w:r w:rsidR="00B7731E" w:rsidRPr="006E7851">
                <w:rPr>
                  <w:rFonts w:ascii="Calibri" w:hAnsi="Calibri"/>
                  <w:szCs w:val="21"/>
                </w:rPr>
                <w:t>not been treated with prohibited substances</w:t>
              </w:r>
              <w:r w:rsidR="00B7731E" w:rsidRPr="006E7851">
                <w:rPr>
                  <w:rFonts w:ascii="Calibri" w:hAnsi="Calibri" w:hint="eastAsia"/>
                  <w:szCs w:val="21"/>
                </w:rPr>
                <w:t>.</w:t>
              </w:r>
            </w:ins>
          </w:p>
          <w:p w14:paraId="726B746D" w14:textId="77777777" w:rsidR="006E7851" w:rsidRPr="006E7851" w:rsidRDefault="006E7851" w:rsidP="006E7851">
            <w:pPr>
              <w:rPr>
                <w:ins w:id="925" w:author="Shao" w:date="2025-03-03T15:07:00Z" w16du:dateUtc="2025-03-03T07:07:00Z"/>
                <w:rFonts w:ascii="Calibri" w:hAnsi="Calibri"/>
                <w:szCs w:val="21"/>
              </w:rPr>
            </w:pPr>
          </w:p>
          <w:p w14:paraId="1F5E7F7F" w14:textId="482A892C" w:rsidR="008B3AD2" w:rsidRPr="00A11A52" w:rsidRDefault="0075573E">
            <w:pPr>
              <w:rPr>
                <w:rFonts w:ascii="Calibri" w:hAnsi="Calibri"/>
                <w:szCs w:val="21"/>
              </w:rPr>
            </w:pPr>
            <w:r w:rsidRPr="00A11A52">
              <w:rPr>
                <w:rFonts w:ascii="Calibri" w:hAnsi="Calibri"/>
                <w:szCs w:val="21"/>
              </w:rPr>
              <w:t xml:space="preserve">4.4 </w:t>
            </w:r>
            <w:ins w:id="926" w:author="Shao" w:date="2025-03-03T15:07:00Z" w16du:dateUtc="2025-03-03T07:07:00Z">
              <w:r w:rsidR="00A76162" w:rsidRPr="00396AA5">
                <w:rPr>
                  <w:rFonts w:ascii="Calibri" w:hAnsi="Calibri" w:hint="eastAsia"/>
                  <w:szCs w:val="21"/>
                </w:rPr>
                <w:t>基质</w:t>
              </w:r>
              <w:r w:rsidRPr="00A11A52">
                <w:rPr>
                  <w:rFonts w:ascii="Calibri" w:hAnsi="Calibri"/>
                  <w:szCs w:val="21"/>
                </w:rPr>
                <w:t>Substrates</w:t>
              </w:r>
            </w:ins>
          </w:p>
          <w:p w14:paraId="074DF565" w14:textId="22DD2F42" w:rsidR="008B3AD2" w:rsidRDefault="006E7851">
            <w:pPr>
              <w:rPr>
                <w:rFonts w:ascii="Calibri" w:hAnsi="Calibri"/>
                <w:szCs w:val="21"/>
              </w:rPr>
            </w:pPr>
            <w:r>
              <w:rPr>
                <w:rFonts w:ascii="Calibri" w:hAnsi="Calibri" w:hint="eastAsia"/>
                <w:szCs w:val="21"/>
              </w:rPr>
              <w:t>请在下表中</w:t>
            </w:r>
            <w:r w:rsidRPr="006E7851">
              <w:rPr>
                <w:rFonts w:ascii="Calibri" w:hAnsi="Calibri" w:hint="eastAsia"/>
                <w:szCs w:val="21"/>
              </w:rPr>
              <w:t>请描述</w:t>
            </w:r>
            <w:r>
              <w:rPr>
                <w:rFonts w:ascii="Calibri" w:hAnsi="Calibri" w:hint="eastAsia"/>
                <w:szCs w:val="21"/>
              </w:rPr>
              <w:t>基质组分</w:t>
            </w:r>
            <w:r w:rsidRPr="006E7851">
              <w:rPr>
                <w:rFonts w:ascii="Calibri" w:hAnsi="Calibri" w:hint="eastAsia"/>
                <w:szCs w:val="21"/>
              </w:rPr>
              <w:t>其来源，并提供相关证明材料（认证证书或来源符合性证明、购买票据等）</w:t>
            </w:r>
            <w:ins w:id="927" w:author="Shao" w:date="2025-03-03T15:07:00Z" w16du:dateUtc="2025-03-03T07:07:00Z">
              <w:r w:rsidR="00DE4DAC">
                <w:rPr>
                  <w:rFonts w:ascii="Calibri" w:hAnsi="Calibri" w:hint="eastAsia"/>
                  <w:szCs w:val="21"/>
                </w:rPr>
                <w:t xml:space="preserve">In the table </w:t>
              </w:r>
              <w:r w:rsidR="00DE4DAC">
                <w:rPr>
                  <w:rFonts w:ascii="Calibri" w:hAnsi="Calibri" w:hint="eastAsia"/>
                  <w:szCs w:val="21"/>
                </w:rPr>
                <w:lastRenderedPageBreak/>
                <w:t xml:space="preserve">below, please </w:t>
              </w:r>
              <w:r w:rsidR="00DE4DAC" w:rsidRPr="006E7851">
                <w:rPr>
                  <w:rFonts w:ascii="Calibri" w:hAnsi="Calibri" w:hint="eastAsia"/>
                  <w:szCs w:val="21"/>
                </w:rPr>
                <w:t xml:space="preserve">describe the </w:t>
              </w:r>
              <w:r w:rsidR="00DE4DAC">
                <w:rPr>
                  <w:rFonts w:ascii="Calibri" w:hAnsi="Calibri" w:hint="eastAsia"/>
                  <w:szCs w:val="21"/>
                </w:rPr>
                <w:t xml:space="preserve">substrate components </w:t>
              </w:r>
              <w:r w:rsidR="00DE4DAC" w:rsidRPr="006E7851">
                <w:rPr>
                  <w:rFonts w:ascii="Calibri" w:hAnsi="Calibri" w:hint="eastAsia"/>
                  <w:szCs w:val="21"/>
                </w:rPr>
                <w:t>and their sources, and provide relevant supporting documents (certification or proof of source compliance, purchase tickets, etc.)</w:t>
              </w:r>
            </w:ins>
          </w:p>
        </w:tc>
      </w:tr>
      <w:tr w:rsidR="006E7851" w:rsidRPr="0011424B" w14:paraId="13828489" w14:textId="77777777" w:rsidTr="00B921CA">
        <w:tblPrEx>
          <w:tblPrExChange w:id="928" w:author="Shao" w:date="2025-03-03T15:07:00Z" w16du:dateUtc="2025-03-03T07:07:00Z">
            <w:tblPrEx>
              <w:tblW w:w="10726" w:type="dxa"/>
            </w:tblPrEx>
          </w:tblPrExChange>
        </w:tblPrEx>
        <w:trPr>
          <w:trHeight w:val="564"/>
          <w:jc w:val="center"/>
          <w:trPrChange w:id="929" w:author="Shao" w:date="2025-03-03T15:07:00Z" w16du:dateUtc="2025-03-03T07:07:00Z">
            <w:trPr>
              <w:trHeight w:val="564"/>
              <w:jc w:val="center"/>
            </w:trPr>
          </w:trPrChange>
        </w:trPr>
        <w:tc>
          <w:tcPr>
            <w:tcW w:w="3038" w:type="dxa"/>
            <w:gridSpan w:val="6"/>
            <w:tcPrChange w:id="930" w:author="Shao" w:date="2025-03-03T15:07:00Z" w16du:dateUtc="2025-03-03T07:07:00Z">
              <w:tcPr>
                <w:tcW w:w="2906" w:type="dxa"/>
                <w:gridSpan w:val="7"/>
              </w:tcPr>
            </w:tcPrChange>
          </w:tcPr>
          <w:p w14:paraId="2B12FDE8" w14:textId="1A6ABB64" w:rsidR="008B3AD2" w:rsidRDefault="006E7851">
            <w:pPr>
              <w:rPr>
                <w:rFonts w:ascii="Calibri" w:hAnsi="Calibri"/>
                <w:szCs w:val="21"/>
              </w:rPr>
            </w:pPr>
            <w:r>
              <w:rPr>
                <w:rFonts w:hint="eastAsia"/>
              </w:rPr>
              <w:lastRenderedPageBreak/>
              <w:t>基质组分类型</w:t>
            </w:r>
            <w:ins w:id="931" w:author="Shao" w:date="2025-03-03T15:07:00Z" w16du:dateUtc="2025-03-03T07:07:00Z">
              <w:r w:rsidR="00DE4DAC">
                <w:rPr>
                  <w:rFonts w:hint="eastAsia"/>
                </w:rPr>
                <w:t>Substrate component type</w:t>
              </w:r>
            </w:ins>
          </w:p>
        </w:tc>
        <w:tc>
          <w:tcPr>
            <w:tcW w:w="2858" w:type="dxa"/>
            <w:gridSpan w:val="5"/>
            <w:tcPrChange w:id="932" w:author="Shao" w:date="2025-03-03T15:07:00Z" w16du:dateUtc="2025-03-03T07:07:00Z">
              <w:tcPr>
                <w:tcW w:w="2830" w:type="dxa"/>
                <w:gridSpan w:val="9"/>
              </w:tcPr>
            </w:tcPrChange>
          </w:tcPr>
          <w:p w14:paraId="12A37A50" w14:textId="0BA39897" w:rsidR="008B3AD2" w:rsidRDefault="006E7851">
            <w:pPr>
              <w:rPr>
                <w:rFonts w:ascii="Calibri" w:hAnsi="Calibri"/>
                <w:szCs w:val="21"/>
              </w:rPr>
            </w:pPr>
            <w:r>
              <w:rPr>
                <w:rFonts w:hint="eastAsia"/>
              </w:rPr>
              <w:t>组分名称</w:t>
            </w:r>
            <w:ins w:id="933" w:author="Shao" w:date="2025-03-03T15:07:00Z" w16du:dateUtc="2025-03-03T07:07:00Z">
              <w:r w:rsidR="003A0467" w:rsidRPr="003A0467">
                <w:t>Component Name</w:t>
              </w:r>
            </w:ins>
          </w:p>
        </w:tc>
        <w:tc>
          <w:tcPr>
            <w:tcW w:w="2130" w:type="dxa"/>
            <w:gridSpan w:val="4"/>
            <w:tcPrChange w:id="934" w:author="Shao" w:date="2025-03-03T15:07:00Z" w16du:dateUtc="2025-03-03T07:07:00Z">
              <w:tcPr>
                <w:tcW w:w="2137" w:type="dxa"/>
                <w:gridSpan w:val="8"/>
              </w:tcPr>
            </w:tcPrChange>
          </w:tcPr>
          <w:p w14:paraId="2497F80D" w14:textId="1E21813F" w:rsidR="008B3AD2" w:rsidRDefault="006E7851">
            <w:pPr>
              <w:rPr>
                <w:rFonts w:ascii="Calibri" w:hAnsi="Calibri"/>
                <w:szCs w:val="21"/>
              </w:rPr>
            </w:pPr>
            <w:r w:rsidRPr="00E0303F">
              <w:rPr>
                <w:rFonts w:hAnsi="宋体" w:hint="eastAsia"/>
              </w:rPr>
              <w:t>占基质总干重</w:t>
            </w:r>
            <w:r w:rsidRPr="00E0303F">
              <w:rPr>
                <w:rFonts w:hAnsi="宋体" w:hint="eastAsia"/>
              </w:rPr>
              <w:t>%</w:t>
            </w:r>
            <w:ins w:id="935" w:author="Shao" w:date="2025-03-03T15:07:00Z" w16du:dateUtc="2025-03-03T07:07:00Z">
              <w:r w:rsidR="00DE4DAC" w:rsidRPr="00E0303F">
                <w:rPr>
                  <w:rFonts w:hAnsi="宋体" w:hint="eastAsia"/>
                </w:rPr>
                <w:t>% of total dry weight of substrate</w:t>
              </w:r>
            </w:ins>
          </w:p>
        </w:tc>
        <w:tc>
          <w:tcPr>
            <w:tcW w:w="2700" w:type="dxa"/>
            <w:gridSpan w:val="3"/>
            <w:tcPrChange w:id="936" w:author="Shao" w:date="2025-03-03T15:07:00Z" w16du:dateUtc="2025-03-03T07:07:00Z">
              <w:tcPr>
                <w:tcW w:w="2853" w:type="dxa"/>
                <w:gridSpan w:val="6"/>
              </w:tcPr>
            </w:tcPrChange>
          </w:tcPr>
          <w:p w14:paraId="7513CBE8" w14:textId="0667FDB2" w:rsidR="008B3AD2" w:rsidRDefault="006E7851">
            <w:pPr>
              <w:rPr>
                <w:rFonts w:ascii="Calibri" w:hAnsi="Calibri"/>
                <w:szCs w:val="21"/>
              </w:rPr>
            </w:pPr>
            <w:r>
              <w:rPr>
                <w:rFonts w:hint="eastAsia"/>
              </w:rPr>
              <w:t>限制条件</w:t>
            </w:r>
            <w:ins w:id="937" w:author="Shao" w:date="2025-03-03T15:07:00Z" w16du:dateUtc="2025-03-03T07:07:00Z">
              <w:r w:rsidR="00DE4DAC">
                <w:rPr>
                  <w:rFonts w:hint="eastAsia"/>
                </w:rPr>
                <w:t>Restrictions</w:t>
              </w:r>
            </w:ins>
          </w:p>
        </w:tc>
      </w:tr>
      <w:tr w:rsidR="00B921CA" w:rsidRPr="0011424B" w14:paraId="1C3F3F03" w14:textId="77777777" w:rsidTr="00B7731E">
        <w:trPr>
          <w:trHeight w:val="663"/>
          <w:jc w:val="center"/>
        </w:trPr>
        <w:tc>
          <w:tcPr>
            <w:tcW w:w="3038" w:type="dxa"/>
            <w:gridSpan w:val="6"/>
            <w:vMerge w:val="restart"/>
          </w:tcPr>
          <w:p w14:paraId="11233BFC" w14:textId="5E7C44CB" w:rsidR="008B3AD2" w:rsidRDefault="0075573E">
            <w:pPr>
              <w:rPr>
                <w:rFonts w:ascii="Calibri" w:hAnsi="Calibri"/>
                <w:szCs w:val="21"/>
              </w:rPr>
            </w:pPr>
            <w:r w:rsidRPr="008F281E">
              <w:rPr>
                <w:rFonts w:ascii="Calibri" w:hAnsi="Calibri"/>
                <w:sz w:val="20"/>
                <w:szCs w:val="21"/>
              </w:rPr>
              <w:fldChar w:fldCharType="begin">
                <w:ffData>
                  <w:name w:val="复选框型13"/>
                  <w:enabled/>
                  <w:calcOnExit w:val="0"/>
                  <w:checkBox>
                    <w:sizeAuto/>
                    <w:default w:val="0"/>
                  </w:checkBox>
                </w:ffData>
              </w:fldChar>
            </w:r>
            <w:r w:rsidR="00DE4DAC" w:rsidRPr="008F281E">
              <w:rPr>
                <w:rFonts w:ascii="Calibri" w:hAnsi="Calibri"/>
                <w:sz w:val="20"/>
                <w:szCs w:val="21"/>
              </w:rPr>
              <w:instrText xml:space="preserve"> FORMCHECKBOX </w:instrText>
            </w:r>
            <w:r w:rsidRPr="008F281E">
              <w:rPr>
                <w:rFonts w:ascii="Calibri" w:hAnsi="Calibri"/>
                <w:sz w:val="20"/>
                <w:szCs w:val="21"/>
              </w:rPr>
            </w:r>
            <w:r w:rsidRPr="008F281E">
              <w:rPr>
                <w:rFonts w:ascii="Calibri" w:hAnsi="Calibri"/>
                <w:sz w:val="20"/>
                <w:szCs w:val="21"/>
              </w:rPr>
              <w:fldChar w:fldCharType="separate"/>
            </w:r>
            <w:r w:rsidRPr="008F281E">
              <w:rPr>
                <w:rFonts w:ascii="Calibri" w:hAnsi="Calibri"/>
                <w:sz w:val="20"/>
                <w:szCs w:val="21"/>
              </w:rPr>
              <w:fldChar w:fldCharType="end"/>
            </w:r>
            <w:r w:rsidR="00DE4DAC">
              <w:rPr>
                <w:rFonts w:ascii="Calibri" w:hAnsi="Calibri" w:hint="eastAsia"/>
                <w:sz w:val="20"/>
                <w:szCs w:val="21"/>
              </w:rPr>
              <w:t>1.</w:t>
            </w:r>
            <w:r w:rsidR="00A53EF9" w:rsidRPr="006E7851">
              <w:rPr>
                <w:rFonts w:ascii="Calibri" w:hAnsi="Calibri"/>
                <w:szCs w:val="21"/>
              </w:rPr>
              <w:t>来自有机生产单</w:t>
            </w:r>
            <w:r w:rsidR="00A53EF9" w:rsidRPr="006E7851">
              <w:rPr>
                <w:rFonts w:ascii="Calibri" w:hAnsi="Calibri" w:hint="eastAsia"/>
                <w:szCs w:val="21"/>
              </w:rPr>
              <w:t>元</w:t>
            </w:r>
            <w:r w:rsidR="00A53EF9" w:rsidRPr="006E7851">
              <w:rPr>
                <w:rFonts w:ascii="Calibri" w:hAnsi="Calibri"/>
                <w:szCs w:val="21"/>
              </w:rPr>
              <w:t>或第二年的</w:t>
            </w:r>
            <w:r w:rsidR="00A53EF9" w:rsidRPr="006E7851">
              <w:rPr>
                <w:rFonts w:ascii="Calibri" w:hAnsi="Calibri" w:hint="eastAsia"/>
                <w:szCs w:val="21"/>
              </w:rPr>
              <w:t>有机</w:t>
            </w:r>
            <w:r w:rsidR="00A53EF9" w:rsidRPr="006E7851">
              <w:rPr>
                <w:rFonts w:ascii="Calibri" w:hAnsi="Calibri"/>
                <w:szCs w:val="21"/>
              </w:rPr>
              <w:t>转换单</w:t>
            </w:r>
            <w:r w:rsidR="00A53EF9" w:rsidRPr="006E7851">
              <w:rPr>
                <w:rFonts w:ascii="Calibri" w:hAnsi="Calibri" w:hint="eastAsia"/>
                <w:szCs w:val="21"/>
              </w:rPr>
              <w:t>元</w:t>
            </w:r>
            <w:r w:rsidR="00A53EF9">
              <w:rPr>
                <w:rFonts w:ascii="Calibri" w:hAnsi="Calibri" w:hint="eastAsia"/>
                <w:szCs w:val="21"/>
              </w:rPr>
              <w:t>的</w:t>
            </w:r>
            <w:r w:rsidR="00A53EF9" w:rsidRPr="006E7851">
              <w:rPr>
                <w:rFonts w:ascii="Calibri" w:hAnsi="Calibri"/>
                <w:szCs w:val="21"/>
              </w:rPr>
              <w:t>农家肥和动物排泄物</w:t>
            </w:r>
            <w:ins w:id="938" w:author="Shao" w:date="2025-03-03T15:07:00Z" w16du:dateUtc="2025-03-03T07:07:00Z">
              <w:r w:rsidR="00DE4DAC">
                <w:rPr>
                  <w:rFonts w:ascii="Calibri" w:hAnsi="Calibri" w:hint="eastAsia"/>
                  <w:sz w:val="20"/>
                  <w:szCs w:val="21"/>
                </w:rPr>
                <w:t xml:space="preserve"> </w:t>
              </w:r>
              <w:r w:rsidR="00DE4DAC" w:rsidRPr="006E7851">
                <w:rPr>
                  <w:rFonts w:ascii="Calibri" w:hAnsi="Calibri"/>
                  <w:szCs w:val="21"/>
                </w:rPr>
                <w:t xml:space="preserve">Farmyard manure and animal excreta from organic production </w:t>
              </w:r>
              <w:r w:rsidR="00DE4DAC" w:rsidRPr="006E7851">
                <w:rPr>
                  <w:rFonts w:ascii="Calibri" w:hAnsi="Calibri" w:hint="eastAsia"/>
                  <w:szCs w:val="21"/>
                </w:rPr>
                <w:t xml:space="preserve">units </w:t>
              </w:r>
              <w:r w:rsidR="00DE4DAC" w:rsidRPr="006E7851">
                <w:rPr>
                  <w:rFonts w:ascii="Calibri" w:hAnsi="Calibri"/>
                  <w:szCs w:val="21"/>
                </w:rPr>
                <w:t xml:space="preserve">or </w:t>
              </w:r>
              <w:r w:rsidR="00DE4DAC" w:rsidRPr="006E7851">
                <w:rPr>
                  <w:rFonts w:ascii="Calibri" w:hAnsi="Calibri" w:hint="eastAsia"/>
                  <w:szCs w:val="21"/>
                </w:rPr>
                <w:t xml:space="preserve">organic </w:t>
              </w:r>
              <w:r w:rsidR="00DE4DAC" w:rsidRPr="006E7851">
                <w:rPr>
                  <w:rFonts w:ascii="Calibri" w:hAnsi="Calibri"/>
                  <w:szCs w:val="21"/>
                </w:rPr>
                <w:t xml:space="preserve">conversion </w:t>
              </w:r>
              <w:r w:rsidR="00DE4DAC" w:rsidRPr="006E7851">
                <w:rPr>
                  <w:rFonts w:ascii="Calibri" w:hAnsi="Calibri" w:hint="eastAsia"/>
                  <w:szCs w:val="21"/>
                </w:rPr>
                <w:t xml:space="preserve">units in </w:t>
              </w:r>
              <w:r w:rsidR="00DE4DAC" w:rsidRPr="006E7851">
                <w:rPr>
                  <w:rFonts w:ascii="Calibri" w:hAnsi="Calibri"/>
                  <w:szCs w:val="21"/>
                </w:rPr>
                <w:t>the second year</w:t>
              </w:r>
            </w:ins>
          </w:p>
        </w:tc>
        <w:tc>
          <w:tcPr>
            <w:tcW w:w="2858" w:type="dxa"/>
            <w:gridSpan w:val="5"/>
          </w:tcPr>
          <w:p w14:paraId="0FC0FF94" w14:textId="77777777" w:rsidR="00A53EF9" w:rsidRPr="008F281E" w:rsidRDefault="00A53EF9" w:rsidP="006E7851">
            <w:pPr>
              <w:rPr>
                <w:rFonts w:ascii="Calibri" w:hAnsi="Calibri"/>
                <w:szCs w:val="21"/>
              </w:rPr>
            </w:pPr>
          </w:p>
        </w:tc>
        <w:tc>
          <w:tcPr>
            <w:tcW w:w="2130" w:type="dxa"/>
            <w:gridSpan w:val="4"/>
          </w:tcPr>
          <w:p w14:paraId="7A1979C0" w14:textId="77777777" w:rsidR="00A53EF9" w:rsidRPr="006E7851" w:rsidRDefault="00A53EF9" w:rsidP="006E7851">
            <w:pPr>
              <w:rPr>
                <w:rFonts w:ascii="Calibri" w:hAnsi="Calibri"/>
                <w:szCs w:val="21"/>
              </w:rPr>
            </w:pPr>
          </w:p>
        </w:tc>
        <w:tc>
          <w:tcPr>
            <w:tcW w:w="2700" w:type="dxa"/>
            <w:gridSpan w:val="3"/>
            <w:vMerge w:val="restart"/>
          </w:tcPr>
          <w:p w14:paraId="3E60A24D" w14:textId="77777777" w:rsidR="00A53EF9" w:rsidRPr="006E7851" w:rsidRDefault="00A53EF9" w:rsidP="006E7851">
            <w:pPr>
              <w:rPr>
                <w:rFonts w:ascii="Calibri" w:hAnsi="Calibri"/>
                <w:szCs w:val="21"/>
              </w:rPr>
            </w:pPr>
          </w:p>
        </w:tc>
      </w:tr>
      <w:tr w:rsidR="00B921CA" w:rsidRPr="0011424B" w14:paraId="4F111D12" w14:textId="77777777" w:rsidTr="00B7731E">
        <w:trPr>
          <w:trHeight w:val="682"/>
          <w:jc w:val="center"/>
        </w:trPr>
        <w:tc>
          <w:tcPr>
            <w:tcW w:w="3038" w:type="dxa"/>
            <w:gridSpan w:val="6"/>
            <w:vMerge/>
          </w:tcPr>
          <w:p w14:paraId="4161242A" w14:textId="77777777" w:rsidR="00A53EF9" w:rsidRPr="006E7851" w:rsidRDefault="00A53EF9" w:rsidP="006E7851">
            <w:pPr>
              <w:rPr>
                <w:rFonts w:ascii="Calibri" w:hAnsi="Calibri"/>
                <w:szCs w:val="21"/>
              </w:rPr>
            </w:pPr>
          </w:p>
        </w:tc>
        <w:tc>
          <w:tcPr>
            <w:tcW w:w="2858" w:type="dxa"/>
            <w:gridSpan w:val="5"/>
          </w:tcPr>
          <w:p w14:paraId="46B54370" w14:textId="77777777" w:rsidR="00A53EF9" w:rsidRPr="00A53EF9" w:rsidRDefault="00A53EF9" w:rsidP="006E7851">
            <w:pPr>
              <w:rPr>
                <w:rFonts w:ascii="Calibri" w:hAnsi="Calibri"/>
                <w:szCs w:val="21"/>
              </w:rPr>
            </w:pPr>
          </w:p>
        </w:tc>
        <w:tc>
          <w:tcPr>
            <w:tcW w:w="2130" w:type="dxa"/>
            <w:gridSpan w:val="4"/>
          </w:tcPr>
          <w:p w14:paraId="32E8F3E8" w14:textId="77777777" w:rsidR="00A53EF9" w:rsidRPr="006E7851" w:rsidRDefault="00A53EF9" w:rsidP="006E7851">
            <w:pPr>
              <w:rPr>
                <w:rFonts w:ascii="Calibri" w:hAnsi="Calibri"/>
                <w:szCs w:val="21"/>
              </w:rPr>
            </w:pPr>
          </w:p>
        </w:tc>
        <w:tc>
          <w:tcPr>
            <w:tcW w:w="2700" w:type="dxa"/>
            <w:gridSpan w:val="3"/>
            <w:vMerge/>
          </w:tcPr>
          <w:p w14:paraId="2DE1EB6A" w14:textId="77777777" w:rsidR="00A53EF9" w:rsidRPr="006E7851" w:rsidRDefault="00A53EF9" w:rsidP="006E7851">
            <w:pPr>
              <w:rPr>
                <w:rFonts w:ascii="Calibri" w:hAnsi="Calibri"/>
                <w:szCs w:val="21"/>
              </w:rPr>
            </w:pPr>
          </w:p>
        </w:tc>
      </w:tr>
      <w:tr w:rsidR="00B921CA" w:rsidRPr="0011424B" w14:paraId="50F5A53F" w14:textId="77777777" w:rsidTr="00B921CA">
        <w:trPr>
          <w:trHeight w:val="200"/>
          <w:jc w:val="center"/>
        </w:trPr>
        <w:tc>
          <w:tcPr>
            <w:tcW w:w="3038" w:type="dxa"/>
            <w:gridSpan w:val="6"/>
            <w:vMerge/>
          </w:tcPr>
          <w:p w14:paraId="5E951407" w14:textId="77777777" w:rsidR="00A53EF9" w:rsidRPr="006E7851" w:rsidRDefault="00A53EF9" w:rsidP="006E7851">
            <w:pPr>
              <w:rPr>
                <w:rFonts w:ascii="Calibri" w:hAnsi="Calibri"/>
                <w:szCs w:val="21"/>
              </w:rPr>
            </w:pPr>
          </w:p>
        </w:tc>
        <w:tc>
          <w:tcPr>
            <w:tcW w:w="2858" w:type="dxa"/>
            <w:gridSpan w:val="5"/>
          </w:tcPr>
          <w:p w14:paraId="182E3E3E" w14:textId="77777777" w:rsidR="00A53EF9" w:rsidRPr="006E7851" w:rsidRDefault="00A53EF9" w:rsidP="006E7851">
            <w:pPr>
              <w:rPr>
                <w:rFonts w:ascii="Calibri" w:hAnsi="Calibri"/>
                <w:szCs w:val="21"/>
              </w:rPr>
            </w:pPr>
          </w:p>
        </w:tc>
        <w:tc>
          <w:tcPr>
            <w:tcW w:w="2130" w:type="dxa"/>
            <w:gridSpan w:val="4"/>
          </w:tcPr>
          <w:p w14:paraId="41168101" w14:textId="77777777" w:rsidR="00A53EF9" w:rsidRPr="006E7851" w:rsidRDefault="00A53EF9" w:rsidP="006E7851">
            <w:pPr>
              <w:rPr>
                <w:rFonts w:ascii="Calibri" w:hAnsi="Calibri"/>
                <w:szCs w:val="21"/>
              </w:rPr>
            </w:pPr>
          </w:p>
        </w:tc>
        <w:tc>
          <w:tcPr>
            <w:tcW w:w="2700" w:type="dxa"/>
            <w:gridSpan w:val="3"/>
            <w:vMerge/>
          </w:tcPr>
          <w:p w14:paraId="175FCAD9" w14:textId="77777777" w:rsidR="00A53EF9" w:rsidRPr="006E7851" w:rsidRDefault="00A53EF9" w:rsidP="006E7851">
            <w:pPr>
              <w:rPr>
                <w:rFonts w:ascii="Calibri" w:hAnsi="Calibri"/>
                <w:szCs w:val="21"/>
              </w:rPr>
            </w:pPr>
          </w:p>
        </w:tc>
      </w:tr>
      <w:tr w:rsidR="008F281E" w:rsidRPr="0011424B" w14:paraId="5758665F" w14:textId="77777777" w:rsidTr="00B921CA">
        <w:tblPrEx>
          <w:tblPrExChange w:id="939" w:author="Shao" w:date="2025-03-03T15:07:00Z" w16du:dateUtc="2025-03-03T07:07:00Z">
            <w:tblPrEx>
              <w:tblW w:w="10726" w:type="dxa"/>
            </w:tblPrEx>
          </w:tblPrExChange>
        </w:tblPrEx>
        <w:trPr>
          <w:trHeight w:val="454"/>
          <w:jc w:val="center"/>
          <w:trPrChange w:id="940" w:author="Shao" w:date="2025-03-03T15:07:00Z" w16du:dateUtc="2025-03-03T07:07:00Z">
            <w:trPr>
              <w:trHeight w:val="454"/>
              <w:jc w:val="center"/>
            </w:trPr>
          </w:trPrChange>
        </w:trPr>
        <w:tc>
          <w:tcPr>
            <w:tcW w:w="3038" w:type="dxa"/>
            <w:gridSpan w:val="6"/>
            <w:vMerge w:val="restart"/>
            <w:tcPrChange w:id="941" w:author="Shao" w:date="2025-03-03T15:07:00Z" w16du:dateUtc="2025-03-03T07:07:00Z">
              <w:tcPr>
                <w:tcW w:w="2906" w:type="dxa"/>
                <w:gridSpan w:val="7"/>
                <w:vMerge w:val="restart"/>
              </w:tcPr>
            </w:tcPrChange>
          </w:tcPr>
          <w:p w14:paraId="7AD1477C" w14:textId="60680340" w:rsidR="008B3AD2" w:rsidRDefault="00DE4DAC">
            <w:pPr>
              <w:rPr>
                <w:rFonts w:ascii="Calibri" w:hAnsi="Calibri"/>
                <w:szCs w:val="21"/>
              </w:rPr>
            </w:pPr>
            <w:ins w:id="942" w:author="Shao" w:date="2025-03-03T15:07:00Z" w16du:dateUtc="2025-03-03T07:07:00Z">
              <w:r w:rsidRPr="008F281E">
                <w:rPr>
                  <w:rFonts w:ascii="Calibri" w:hAnsi="Calibri"/>
                  <w:sz w:val="20"/>
                  <w:szCs w:val="21"/>
                </w:rPr>
                <w:t xml:space="preserve"> </w:t>
              </w:r>
            </w:ins>
            <w:r w:rsidR="0075573E" w:rsidRPr="008F281E">
              <w:rPr>
                <w:rFonts w:ascii="Calibri" w:hAnsi="Calibri"/>
                <w:sz w:val="20"/>
                <w:szCs w:val="21"/>
              </w:rPr>
              <w:fldChar w:fldCharType="begin">
                <w:ffData>
                  <w:name w:val="复选框型13"/>
                  <w:enabled/>
                  <w:calcOnExit w:val="0"/>
                  <w:checkBox>
                    <w:sizeAuto/>
                    <w:default w:val="0"/>
                  </w:checkBox>
                </w:ffData>
              </w:fldChar>
            </w:r>
            <w:r w:rsidRPr="008F281E">
              <w:rPr>
                <w:rFonts w:ascii="Calibri" w:hAnsi="Calibri"/>
                <w:sz w:val="20"/>
                <w:szCs w:val="21"/>
              </w:rPr>
              <w:instrText xml:space="preserve"> FORMCHECKBOX </w:instrText>
            </w:r>
            <w:r w:rsidR="0075573E" w:rsidRPr="008F281E">
              <w:rPr>
                <w:rFonts w:ascii="Calibri" w:hAnsi="Calibri"/>
                <w:sz w:val="20"/>
                <w:szCs w:val="21"/>
              </w:rPr>
            </w:r>
            <w:r w:rsidR="0075573E" w:rsidRPr="008F281E">
              <w:rPr>
                <w:rFonts w:ascii="Calibri" w:hAnsi="Calibri"/>
                <w:sz w:val="20"/>
                <w:szCs w:val="21"/>
              </w:rPr>
              <w:fldChar w:fldCharType="separate"/>
            </w:r>
            <w:r w:rsidR="0075573E" w:rsidRPr="008F281E">
              <w:rPr>
                <w:rFonts w:ascii="Calibri" w:hAnsi="Calibri"/>
                <w:sz w:val="20"/>
                <w:szCs w:val="21"/>
              </w:rPr>
              <w:fldChar w:fldCharType="end"/>
            </w:r>
            <w:r>
              <w:rPr>
                <w:rFonts w:ascii="Calibri" w:hAnsi="Calibri" w:hint="eastAsia"/>
                <w:sz w:val="20"/>
                <w:szCs w:val="21"/>
              </w:rPr>
              <w:t xml:space="preserve"> 2.</w:t>
            </w:r>
            <w:ins w:id="943" w:author="Shao" w:date="2025-03-03T15:07:00Z" w16du:dateUtc="2025-03-03T07:07:00Z">
              <w:r>
                <w:rPr>
                  <w:rFonts w:ascii="Calibri" w:hAnsi="Calibri" w:hint="eastAsia"/>
                  <w:sz w:val="20"/>
                  <w:szCs w:val="21"/>
                </w:rPr>
                <w:t xml:space="preserve"> </w:t>
              </w:r>
              <w:r w:rsidRPr="00384607">
                <w:rPr>
                  <w:rFonts w:ascii="Calibri" w:hAnsi="Calibri"/>
                  <w:szCs w:val="21"/>
                </w:rPr>
                <w:t xml:space="preserve">Fertilizers and soil conditioners </w:t>
              </w:r>
              <w:r>
                <w:rPr>
                  <w:rFonts w:ascii="Calibri" w:hAnsi="Calibri" w:hint="eastAsia"/>
                  <w:szCs w:val="21"/>
                </w:rPr>
                <w:t xml:space="preserve">specified in </w:t>
              </w:r>
            </w:ins>
            <w:r w:rsidRPr="006E7851">
              <w:rPr>
                <w:rFonts w:ascii="Calibri" w:hAnsi="Calibri"/>
                <w:szCs w:val="21"/>
              </w:rPr>
              <w:t>EU 1165-2021 annex II</w:t>
            </w:r>
            <w:r w:rsidR="008F281E">
              <w:rPr>
                <w:rFonts w:ascii="Calibri" w:hAnsi="Calibri" w:hint="eastAsia"/>
                <w:szCs w:val="21"/>
              </w:rPr>
              <w:t>中规定的</w:t>
            </w:r>
            <w:r w:rsidR="008F281E" w:rsidRPr="00384607">
              <w:rPr>
                <w:rFonts w:ascii="Calibri" w:hAnsi="Calibri"/>
                <w:szCs w:val="21"/>
              </w:rPr>
              <w:t>肥料和土壤改良剂</w:t>
            </w:r>
          </w:p>
        </w:tc>
        <w:tc>
          <w:tcPr>
            <w:tcW w:w="2858" w:type="dxa"/>
            <w:gridSpan w:val="5"/>
            <w:tcPrChange w:id="944" w:author="Shao" w:date="2025-03-03T15:07:00Z" w16du:dateUtc="2025-03-03T07:07:00Z">
              <w:tcPr>
                <w:tcW w:w="2830" w:type="dxa"/>
                <w:gridSpan w:val="9"/>
              </w:tcPr>
            </w:tcPrChange>
          </w:tcPr>
          <w:p w14:paraId="49B06BF0" w14:textId="77777777" w:rsidR="008F281E" w:rsidRPr="006E7851" w:rsidRDefault="008F281E" w:rsidP="006E7851">
            <w:pPr>
              <w:rPr>
                <w:rFonts w:ascii="Calibri" w:hAnsi="Calibri"/>
                <w:szCs w:val="21"/>
              </w:rPr>
            </w:pPr>
          </w:p>
        </w:tc>
        <w:tc>
          <w:tcPr>
            <w:tcW w:w="2130" w:type="dxa"/>
            <w:gridSpan w:val="4"/>
            <w:tcPrChange w:id="945" w:author="Shao" w:date="2025-03-03T15:07:00Z" w16du:dateUtc="2025-03-03T07:07:00Z">
              <w:tcPr>
                <w:tcW w:w="2137" w:type="dxa"/>
                <w:gridSpan w:val="8"/>
              </w:tcPr>
            </w:tcPrChange>
          </w:tcPr>
          <w:p w14:paraId="1029B4D3" w14:textId="77777777" w:rsidR="008F281E" w:rsidRPr="006E7851" w:rsidRDefault="008F281E" w:rsidP="006E7851">
            <w:pPr>
              <w:rPr>
                <w:rFonts w:ascii="Calibri" w:hAnsi="Calibri"/>
                <w:szCs w:val="21"/>
              </w:rPr>
            </w:pPr>
          </w:p>
        </w:tc>
        <w:tc>
          <w:tcPr>
            <w:tcW w:w="2700" w:type="dxa"/>
            <w:gridSpan w:val="3"/>
            <w:tcPrChange w:id="946" w:author="Shao" w:date="2025-03-03T15:07:00Z" w16du:dateUtc="2025-03-03T07:07:00Z">
              <w:tcPr>
                <w:tcW w:w="2853" w:type="dxa"/>
                <w:gridSpan w:val="6"/>
              </w:tcPr>
            </w:tcPrChange>
          </w:tcPr>
          <w:p w14:paraId="2B0AC5F1" w14:textId="5B48B5AF" w:rsidR="008B3AD2" w:rsidRDefault="00A76162">
            <w:pPr>
              <w:rPr>
                <w:rFonts w:ascii="Calibri" w:hAnsi="Calibri"/>
                <w:szCs w:val="21"/>
              </w:rPr>
            </w:pPr>
            <w:ins w:id="947" w:author="Shao" w:date="2025-03-03T15:07:00Z" w16du:dateUtc="2025-03-03T07:07:00Z">
              <w:r w:rsidRPr="00396AA5">
                <w:rPr>
                  <w:rFonts w:ascii="Calibri" w:hAnsi="Calibri" w:hint="eastAsia"/>
                  <w:sz w:val="20"/>
                  <w:szCs w:val="21"/>
                </w:rPr>
                <w:t>是否含有人粪尿和来自集约化养殖场的粪便</w:t>
              </w:r>
              <w:r w:rsidRPr="00396AA5">
                <w:rPr>
                  <w:rFonts w:ascii="Calibri" w:hAnsi="Calibri"/>
                  <w:sz w:val="20"/>
                  <w:szCs w:val="21"/>
                </w:rPr>
                <w:t>?</w:t>
              </w:r>
              <w:r w:rsidR="0075573E" w:rsidRPr="00A11A52">
                <w:rPr>
                  <w:rFonts w:ascii="Calibri" w:hAnsi="Calibri"/>
                  <w:sz w:val="20"/>
                  <w:szCs w:val="21"/>
                </w:rPr>
                <w:t>Does it contain human urine and manure from intensive farms?</w:t>
              </w:r>
            </w:ins>
            <w:r w:rsidR="0075573E" w:rsidRPr="00A11A52">
              <w:rPr>
                <w:rFonts w:ascii="Calibri" w:hAnsi="Calibri"/>
                <w:sz w:val="20"/>
                <w:szCs w:val="21"/>
              </w:rPr>
              <w:t xml:space="preserve"> </w:t>
            </w:r>
            <w:r w:rsidR="0075573E" w:rsidRPr="00A11A52">
              <w:rPr>
                <w:rFonts w:ascii="Calibri" w:hAnsi="Calibri"/>
                <w:sz w:val="20"/>
                <w:szCs w:val="21"/>
              </w:rPr>
              <w:fldChar w:fldCharType="begin">
                <w:ffData>
                  <w:name w:val="复选框型13"/>
                  <w:enabled/>
                  <w:calcOnExit w:val="0"/>
                  <w:checkBox>
                    <w:sizeAuto/>
                    <w:default w:val="0"/>
                  </w:checkBox>
                </w:ffData>
              </w:fldChar>
            </w:r>
            <w:r w:rsidR="0075573E" w:rsidRPr="00A11A52">
              <w:rPr>
                <w:rFonts w:ascii="Calibri" w:hAnsi="Calibri"/>
                <w:sz w:val="20"/>
                <w:szCs w:val="21"/>
              </w:rPr>
              <w:instrText xml:space="preserve"> FORMCHECKBOX </w:instrText>
            </w:r>
            <w:r w:rsidR="0075573E" w:rsidRPr="00A11A52">
              <w:rPr>
                <w:rFonts w:ascii="Calibri" w:hAnsi="Calibri"/>
                <w:sz w:val="20"/>
                <w:szCs w:val="21"/>
              </w:rPr>
            </w:r>
            <w:r w:rsidR="0075573E" w:rsidRPr="00A11A52">
              <w:rPr>
                <w:rFonts w:ascii="Calibri" w:hAnsi="Calibri"/>
                <w:sz w:val="20"/>
                <w:szCs w:val="21"/>
              </w:rPr>
              <w:fldChar w:fldCharType="separate"/>
            </w:r>
            <w:r w:rsidR="0075573E" w:rsidRPr="00A11A52">
              <w:rPr>
                <w:rFonts w:ascii="Calibri" w:hAnsi="Calibri"/>
                <w:sz w:val="20"/>
                <w:szCs w:val="21"/>
              </w:rPr>
              <w:fldChar w:fldCharType="end"/>
            </w:r>
            <w:r w:rsidR="0075573E" w:rsidRPr="00A11A52">
              <w:rPr>
                <w:rFonts w:ascii="Calibri" w:hAnsi="Calibri"/>
                <w:sz w:val="20"/>
                <w:szCs w:val="21"/>
              </w:rPr>
              <w:t xml:space="preserve"> </w:t>
            </w:r>
            <w:ins w:id="948" w:author="Shao" w:date="2025-03-03T15:07:00Z" w16du:dateUtc="2025-03-03T07:07:00Z">
              <w:r w:rsidRPr="00396AA5">
                <w:rPr>
                  <w:rFonts w:ascii="Calibri" w:hAnsi="Calibri" w:hint="eastAsia"/>
                  <w:sz w:val="20"/>
                  <w:szCs w:val="21"/>
                </w:rPr>
                <w:t>是</w:t>
              </w:r>
              <w:r w:rsidR="0075573E" w:rsidRPr="00A11A52">
                <w:rPr>
                  <w:rFonts w:ascii="Calibri" w:hAnsi="Calibri"/>
                  <w:sz w:val="20"/>
                  <w:szCs w:val="21"/>
                </w:rPr>
                <w:t>Yes</w:t>
              </w:r>
            </w:ins>
            <w:r w:rsidR="0075573E" w:rsidRPr="00A11A52">
              <w:rPr>
                <w:rFonts w:ascii="Calibri" w:hAnsi="Calibri"/>
                <w:sz w:val="20"/>
                <w:szCs w:val="21"/>
              </w:rPr>
              <w:fldChar w:fldCharType="begin">
                <w:ffData>
                  <w:name w:val="复选框型13"/>
                  <w:enabled/>
                  <w:calcOnExit w:val="0"/>
                  <w:checkBox>
                    <w:sizeAuto/>
                    <w:default w:val="0"/>
                  </w:checkBox>
                </w:ffData>
              </w:fldChar>
            </w:r>
            <w:r w:rsidR="0075573E" w:rsidRPr="00A11A52">
              <w:rPr>
                <w:rFonts w:ascii="Calibri" w:hAnsi="Calibri"/>
                <w:sz w:val="20"/>
                <w:szCs w:val="21"/>
              </w:rPr>
              <w:instrText xml:space="preserve"> FORMCHECKBOX </w:instrText>
            </w:r>
            <w:r w:rsidR="0075573E" w:rsidRPr="00A11A52">
              <w:rPr>
                <w:rFonts w:ascii="Calibri" w:hAnsi="Calibri"/>
                <w:sz w:val="20"/>
                <w:szCs w:val="21"/>
              </w:rPr>
            </w:r>
            <w:r w:rsidR="0075573E" w:rsidRPr="00A11A52">
              <w:rPr>
                <w:rFonts w:ascii="Calibri" w:hAnsi="Calibri"/>
                <w:sz w:val="20"/>
                <w:szCs w:val="21"/>
              </w:rPr>
              <w:fldChar w:fldCharType="separate"/>
            </w:r>
            <w:r w:rsidR="0075573E" w:rsidRPr="00A11A52">
              <w:rPr>
                <w:rFonts w:ascii="Calibri" w:hAnsi="Calibri"/>
                <w:sz w:val="20"/>
                <w:szCs w:val="21"/>
              </w:rPr>
              <w:fldChar w:fldCharType="end"/>
            </w:r>
            <w:r w:rsidR="0075573E" w:rsidRPr="00A11A52">
              <w:rPr>
                <w:rFonts w:ascii="Calibri" w:hAnsi="Calibri"/>
                <w:sz w:val="20"/>
                <w:szCs w:val="21"/>
              </w:rPr>
              <w:t xml:space="preserve"> </w:t>
            </w:r>
            <w:ins w:id="949" w:author="Shao" w:date="2025-03-03T15:07:00Z" w16du:dateUtc="2025-03-03T07:07:00Z">
              <w:r w:rsidRPr="00396AA5">
                <w:rPr>
                  <w:rFonts w:ascii="Calibri" w:hAnsi="Calibri" w:hint="eastAsia"/>
                  <w:sz w:val="20"/>
                  <w:szCs w:val="21"/>
                </w:rPr>
                <w:t>否</w:t>
              </w:r>
              <w:r w:rsidR="0075573E" w:rsidRPr="00A11A52">
                <w:rPr>
                  <w:rFonts w:ascii="Calibri" w:hAnsi="Calibri"/>
                  <w:sz w:val="20"/>
                  <w:szCs w:val="21"/>
                </w:rPr>
                <w:t>No</w:t>
              </w:r>
            </w:ins>
          </w:p>
        </w:tc>
      </w:tr>
      <w:tr w:rsidR="008F281E" w:rsidRPr="0011424B" w14:paraId="5F624BE5" w14:textId="77777777" w:rsidTr="00B921CA">
        <w:tblPrEx>
          <w:tblPrExChange w:id="950" w:author="Shao" w:date="2025-03-03T15:07:00Z" w16du:dateUtc="2025-03-03T07:07:00Z">
            <w:tblPrEx>
              <w:tblW w:w="10726" w:type="dxa"/>
            </w:tblPrEx>
          </w:tblPrExChange>
        </w:tblPrEx>
        <w:trPr>
          <w:trHeight w:val="391"/>
          <w:jc w:val="center"/>
          <w:trPrChange w:id="951" w:author="Shao" w:date="2025-03-03T15:07:00Z" w16du:dateUtc="2025-03-03T07:07:00Z">
            <w:trPr>
              <w:trHeight w:val="391"/>
              <w:jc w:val="center"/>
            </w:trPr>
          </w:trPrChange>
        </w:trPr>
        <w:tc>
          <w:tcPr>
            <w:tcW w:w="3038" w:type="dxa"/>
            <w:gridSpan w:val="6"/>
            <w:vMerge/>
            <w:tcPrChange w:id="952" w:author="Shao" w:date="2025-03-03T15:07:00Z" w16du:dateUtc="2025-03-03T07:07:00Z">
              <w:tcPr>
                <w:tcW w:w="2906" w:type="dxa"/>
                <w:gridSpan w:val="7"/>
                <w:vMerge/>
              </w:tcPr>
            </w:tcPrChange>
          </w:tcPr>
          <w:p w14:paraId="755C30B6" w14:textId="77777777" w:rsidR="008F281E" w:rsidRPr="006E7851" w:rsidRDefault="008F281E" w:rsidP="006E7851">
            <w:pPr>
              <w:rPr>
                <w:rFonts w:ascii="Calibri" w:hAnsi="Calibri"/>
                <w:szCs w:val="21"/>
              </w:rPr>
            </w:pPr>
          </w:p>
        </w:tc>
        <w:tc>
          <w:tcPr>
            <w:tcW w:w="2858" w:type="dxa"/>
            <w:gridSpan w:val="5"/>
            <w:tcPrChange w:id="953" w:author="Shao" w:date="2025-03-03T15:07:00Z" w16du:dateUtc="2025-03-03T07:07:00Z">
              <w:tcPr>
                <w:tcW w:w="2830" w:type="dxa"/>
                <w:gridSpan w:val="9"/>
              </w:tcPr>
            </w:tcPrChange>
          </w:tcPr>
          <w:p w14:paraId="6CC5AD07" w14:textId="77777777" w:rsidR="008F281E" w:rsidRPr="006E7851" w:rsidRDefault="008F281E" w:rsidP="006E7851">
            <w:pPr>
              <w:rPr>
                <w:rFonts w:ascii="Calibri" w:hAnsi="Calibri"/>
                <w:szCs w:val="21"/>
              </w:rPr>
            </w:pPr>
          </w:p>
        </w:tc>
        <w:tc>
          <w:tcPr>
            <w:tcW w:w="2130" w:type="dxa"/>
            <w:gridSpan w:val="4"/>
            <w:tcPrChange w:id="954" w:author="Shao" w:date="2025-03-03T15:07:00Z" w16du:dateUtc="2025-03-03T07:07:00Z">
              <w:tcPr>
                <w:tcW w:w="2137" w:type="dxa"/>
                <w:gridSpan w:val="8"/>
              </w:tcPr>
            </w:tcPrChange>
          </w:tcPr>
          <w:p w14:paraId="768BC992" w14:textId="77777777" w:rsidR="008F281E" w:rsidRPr="006E7851" w:rsidRDefault="008F281E" w:rsidP="006E7851">
            <w:pPr>
              <w:rPr>
                <w:rFonts w:ascii="Calibri" w:hAnsi="Calibri"/>
                <w:szCs w:val="21"/>
              </w:rPr>
            </w:pPr>
          </w:p>
        </w:tc>
        <w:tc>
          <w:tcPr>
            <w:tcW w:w="2700" w:type="dxa"/>
            <w:gridSpan w:val="3"/>
            <w:tcPrChange w:id="955" w:author="Shao" w:date="2025-03-03T15:07:00Z" w16du:dateUtc="2025-03-03T07:07:00Z">
              <w:tcPr>
                <w:tcW w:w="2853" w:type="dxa"/>
                <w:gridSpan w:val="6"/>
              </w:tcPr>
            </w:tcPrChange>
          </w:tcPr>
          <w:p w14:paraId="6BC0D2C2" w14:textId="4ADEE808" w:rsidR="008B3AD2" w:rsidRDefault="008F281E">
            <w:pPr>
              <w:rPr>
                <w:rFonts w:ascii="Calibri" w:hAnsi="Calibri"/>
                <w:szCs w:val="21"/>
              </w:rPr>
            </w:pPr>
            <w:r w:rsidRPr="008F281E">
              <w:rPr>
                <w:rFonts w:ascii="Calibri" w:hAnsi="Calibri" w:hint="eastAsia"/>
                <w:sz w:val="20"/>
                <w:szCs w:val="21"/>
              </w:rPr>
              <w:t>是否含有人粪尿和来自集约化养殖场的粪便</w:t>
            </w:r>
            <w:r w:rsidRPr="008F281E">
              <w:rPr>
                <w:rFonts w:ascii="Calibri" w:hAnsi="Calibri" w:hint="eastAsia"/>
                <w:sz w:val="20"/>
                <w:szCs w:val="21"/>
              </w:rPr>
              <w:t>?</w:t>
            </w:r>
            <w:ins w:id="956" w:author="Shao" w:date="2025-03-03T15:07:00Z" w16du:dateUtc="2025-03-03T07:07:00Z">
              <w:r w:rsidR="00DE4DAC" w:rsidRPr="008F281E">
                <w:rPr>
                  <w:rFonts w:ascii="Calibri" w:hAnsi="Calibri" w:hint="eastAsia"/>
                  <w:sz w:val="20"/>
                  <w:szCs w:val="21"/>
                </w:rPr>
                <w:t>Does it contain human urine and manure from intensive farms?</w:t>
              </w:r>
            </w:ins>
            <w:r w:rsidR="00DE4DAC" w:rsidRPr="008F281E">
              <w:rPr>
                <w:rFonts w:ascii="Calibri" w:hAnsi="Calibri" w:hint="eastAsia"/>
                <w:sz w:val="20"/>
                <w:szCs w:val="21"/>
              </w:rPr>
              <w:t xml:space="preserve"> </w:t>
            </w:r>
            <w:r w:rsidR="0075573E" w:rsidRPr="008F281E">
              <w:rPr>
                <w:rFonts w:ascii="Calibri" w:hAnsi="Calibri"/>
                <w:sz w:val="20"/>
                <w:szCs w:val="21"/>
              </w:rPr>
              <w:fldChar w:fldCharType="begin">
                <w:ffData>
                  <w:name w:val="复选框型13"/>
                  <w:enabled/>
                  <w:calcOnExit w:val="0"/>
                  <w:checkBox>
                    <w:sizeAuto/>
                    <w:default w:val="0"/>
                  </w:checkBox>
                </w:ffData>
              </w:fldChar>
            </w:r>
            <w:r w:rsidR="00DE4DAC" w:rsidRPr="008F281E">
              <w:rPr>
                <w:rFonts w:ascii="Calibri" w:hAnsi="Calibri"/>
                <w:sz w:val="20"/>
                <w:szCs w:val="21"/>
              </w:rPr>
              <w:instrText xml:space="preserve"> FORMCHECKBOX </w:instrText>
            </w:r>
            <w:r w:rsidR="0075573E" w:rsidRPr="008F281E">
              <w:rPr>
                <w:rFonts w:ascii="Calibri" w:hAnsi="Calibri"/>
                <w:sz w:val="20"/>
                <w:szCs w:val="21"/>
              </w:rPr>
            </w:r>
            <w:r w:rsidR="0075573E" w:rsidRPr="008F281E">
              <w:rPr>
                <w:rFonts w:ascii="Calibri" w:hAnsi="Calibri"/>
                <w:sz w:val="20"/>
                <w:szCs w:val="21"/>
              </w:rPr>
              <w:fldChar w:fldCharType="separate"/>
            </w:r>
            <w:r w:rsidR="0075573E" w:rsidRPr="008F281E">
              <w:rPr>
                <w:rFonts w:ascii="Calibri" w:hAnsi="Calibri"/>
                <w:sz w:val="20"/>
                <w:szCs w:val="21"/>
              </w:rPr>
              <w:fldChar w:fldCharType="end"/>
            </w:r>
            <w:r w:rsidR="00DE4DAC" w:rsidRPr="008F281E">
              <w:rPr>
                <w:rFonts w:ascii="Calibri" w:hAnsi="Calibri" w:hint="eastAsia"/>
                <w:sz w:val="20"/>
                <w:szCs w:val="21"/>
              </w:rPr>
              <w:t xml:space="preserve"> </w:t>
            </w:r>
            <w:del w:id="957" w:author="Shao" w:date="2025-03-03T15:07:00Z" w16du:dateUtc="2025-03-03T07:07:00Z">
              <w:r w:rsidRPr="008F281E">
                <w:rPr>
                  <w:rFonts w:ascii="Calibri" w:hAnsi="Calibri" w:hint="eastAsia"/>
                  <w:sz w:val="20"/>
                  <w:szCs w:val="21"/>
                </w:rPr>
                <w:delText>是</w:delText>
              </w:r>
            </w:del>
            <w:ins w:id="958" w:author="Shao" w:date="2025-03-03T15:07:00Z" w16du:dateUtc="2025-03-03T07:07:00Z">
              <w:r w:rsidR="00DE4DAC" w:rsidRPr="008F281E">
                <w:rPr>
                  <w:rFonts w:ascii="Calibri" w:hAnsi="Calibri" w:hint="eastAsia"/>
                  <w:sz w:val="20"/>
                  <w:szCs w:val="21"/>
                </w:rPr>
                <w:t>Yes</w:t>
              </w:r>
            </w:ins>
            <w:r w:rsidR="0075573E" w:rsidRPr="008F281E">
              <w:rPr>
                <w:rFonts w:ascii="Calibri" w:hAnsi="Calibri"/>
                <w:sz w:val="20"/>
                <w:szCs w:val="21"/>
              </w:rPr>
              <w:fldChar w:fldCharType="begin">
                <w:ffData>
                  <w:name w:val="复选框型13"/>
                  <w:enabled/>
                  <w:calcOnExit w:val="0"/>
                  <w:checkBox>
                    <w:sizeAuto/>
                    <w:default w:val="0"/>
                  </w:checkBox>
                </w:ffData>
              </w:fldChar>
            </w:r>
            <w:r w:rsidR="00DE4DAC" w:rsidRPr="008F281E">
              <w:rPr>
                <w:rFonts w:ascii="Calibri" w:hAnsi="Calibri"/>
                <w:sz w:val="20"/>
                <w:szCs w:val="21"/>
              </w:rPr>
              <w:instrText xml:space="preserve"> FORMCHECKBOX </w:instrText>
            </w:r>
            <w:r w:rsidR="0075573E" w:rsidRPr="008F281E">
              <w:rPr>
                <w:rFonts w:ascii="Calibri" w:hAnsi="Calibri"/>
                <w:sz w:val="20"/>
                <w:szCs w:val="21"/>
              </w:rPr>
            </w:r>
            <w:r w:rsidR="0075573E" w:rsidRPr="008F281E">
              <w:rPr>
                <w:rFonts w:ascii="Calibri" w:hAnsi="Calibri"/>
                <w:sz w:val="20"/>
                <w:szCs w:val="21"/>
              </w:rPr>
              <w:fldChar w:fldCharType="separate"/>
            </w:r>
            <w:r w:rsidR="0075573E" w:rsidRPr="008F281E">
              <w:rPr>
                <w:rFonts w:ascii="Calibri" w:hAnsi="Calibri"/>
                <w:sz w:val="20"/>
                <w:szCs w:val="21"/>
              </w:rPr>
              <w:fldChar w:fldCharType="end"/>
            </w:r>
            <w:r w:rsidR="00DE4DAC" w:rsidRPr="008F281E">
              <w:rPr>
                <w:rFonts w:ascii="Calibri" w:hAnsi="Calibri" w:hint="eastAsia"/>
                <w:sz w:val="20"/>
                <w:szCs w:val="21"/>
              </w:rPr>
              <w:t xml:space="preserve"> </w:t>
            </w:r>
            <w:del w:id="959" w:author="Shao" w:date="2025-03-03T15:07:00Z" w16du:dateUtc="2025-03-03T07:07:00Z">
              <w:r w:rsidRPr="008F281E">
                <w:rPr>
                  <w:rFonts w:ascii="Calibri" w:hAnsi="Calibri" w:hint="eastAsia"/>
                  <w:sz w:val="20"/>
                  <w:szCs w:val="21"/>
                </w:rPr>
                <w:delText>否</w:delText>
              </w:r>
            </w:del>
            <w:ins w:id="960" w:author="Shao" w:date="2025-03-03T15:07:00Z" w16du:dateUtc="2025-03-03T07:07:00Z">
              <w:r w:rsidR="00DE4DAC" w:rsidRPr="008F281E">
                <w:rPr>
                  <w:rFonts w:ascii="Calibri" w:hAnsi="Calibri" w:hint="eastAsia"/>
                  <w:sz w:val="20"/>
                  <w:szCs w:val="21"/>
                </w:rPr>
                <w:t>No</w:t>
              </w:r>
            </w:ins>
          </w:p>
        </w:tc>
      </w:tr>
      <w:tr w:rsidR="00B921CA" w:rsidRPr="008F281E" w14:paraId="40E5D66B" w14:textId="77777777" w:rsidTr="00B7731E">
        <w:trPr>
          <w:trHeight w:val="732"/>
          <w:jc w:val="center"/>
        </w:trPr>
        <w:tc>
          <w:tcPr>
            <w:tcW w:w="3038" w:type="dxa"/>
            <w:gridSpan w:val="6"/>
            <w:vMerge w:val="restart"/>
          </w:tcPr>
          <w:p w14:paraId="59066DED" w14:textId="64785D0F" w:rsidR="008B3AD2" w:rsidRDefault="0075573E">
            <w:pPr>
              <w:rPr>
                <w:rFonts w:ascii="Calibri" w:hAnsi="Calibri"/>
                <w:szCs w:val="21"/>
              </w:rPr>
            </w:pPr>
            <w:r w:rsidRPr="008F281E">
              <w:rPr>
                <w:rFonts w:ascii="Calibri" w:hAnsi="Calibri"/>
                <w:sz w:val="20"/>
                <w:szCs w:val="21"/>
              </w:rPr>
              <w:fldChar w:fldCharType="begin">
                <w:ffData>
                  <w:name w:val="复选框型13"/>
                  <w:enabled/>
                  <w:calcOnExit w:val="0"/>
                  <w:checkBox>
                    <w:sizeAuto/>
                    <w:default w:val="0"/>
                  </w:checkBox>
                </w:ffData>
              </w:fldChar>
            </w:r>
            <w:r w:rsidR="00DE4DAC" w:rsidRPr="008F281E">
              <w:rPr>
                <w:rFonts w:ascii="Calibri" w:hAnsi="Calibri"/>
                <w:sz w:val="20"/>
                <w:szCs w:val="21"/>
              </w:rPr>
              <w:instrText xml:space="preserve"> FORMCHECKBOX </w:instrText>
            </w:r>
            <w:r w:rsidRPr="008F281E">
              <w:rPr>
                <w:rFonts w:ascii="Calibri" w:hAnsi="Calibri"/>
                <w:sz w:val="20"/>
                <w:szCs w:val="21"/>
              </w:rPr>
            </w:r>
            <w:r w:rsidRPr="008F281E">
              <w:rPr>
                <w:rFonts w:ascii="Calibri" w:hAnsi="Calibri"/>
                <w:sz w:val="20"/>
                <w:szCs w:val="21"/>
              </w:rPr>
              <w:fldChar w:fldCharType="separate"/>
            </w:r>
            <w:r w:rsidRPr="008F281E">
              <w:rPr>
                <w:rFonts w:ascii="Calibri" w:hAnsi="Calibri"/>
                <w:sz w:val="20"/>
                <w:szCs w:val="21"/>
              </w:rPr>
              <w:fldChar w:fldCharType="end"/>
            </w:r>
            <w:r w:rsidR="00DE4DAC">
              <w:rPr>
                <w:rFonts w:ascii="Calibri" w:hAnsi="Calibri" w:hint="eastAsia"/>
                <w:sz w:val="20"/>
                <w:szCs w:val="21"/>
              </w:rPr>
              <w:t>3.</w:t>
            </w:r>
            <w:r w:rsidR="00A53EF9">
              <w:rPr>
                <w:rFonts w:ascii="Calibri" w:hAnsi="Calibri" w:hint="eastAsia"/>
                <w:sz w:val="20"/>
                <w:szCs w:val="21"/>
              </w:rPr>
              <w:t>上述</w:t>
            </w:r>
            <w:r w:rsidR="00A53EF9">
              <w:rPr>
                <w:rFonts w:ascii="Calibri" w:hAnsi="Calibri" w:hint="eastAsia"/>
                <w:sz w:val="20"/>
                <w:szCs w:val="21"/>
              </w:rPr>
              <w:t>1</w:t>
            </w:r>
            <w:r w:rsidR="00A53EF9">
              <w:rPr>
                <w:rFonts w:ascii="Calibri" w:hAnsi="Calibri" w:hint="eastAsia"/>
                <w:sz w:val="20"/>
                <w:szCs w:val="21"/>
              </w:rPr>
              <w:t>、</w:t>
            </w:r>
            <w:r w:rsidR="00A53EF9">
              <w:rPr>
                <w:rFonts w:ascii="Calibri" w:hAnsi="Calibri" w:hint="eastAsia"/>
                <w:sz w:val="20"/>
                <w:szCs w:val="21"/>
              </w:rPr>
              <w:t>2</w:t>
            </w:r>
            <w:r w:rsidR="00A53EF9">
              <w:rPr>
                <w:rFonts w:ascii="Calibri" w:hAnsi="Calibri" w:hint="eastAsia"/>
                <w:sz w:val="20"/>
                <w:szCs w:val="21"/>
              </w:rPr>
              <w:t>以外的，来自有机生产单元的农业产品</w:t>
            </w:r>
            <w:ins w:id="961" w:author="Shao" w:date="2025-03-03T15:07:00Z" w16du:dateUtc="2025-03-03T07:07:00Z">
              <w:r w:rsidR="00DE4DAC">
                <w:rPr>
                  <w:rFonts w:ascii="Calibri" w:hAnsi="Calibri" w:hint="eastAsia"/>
                  <w:sz w:val="20"/>
                  <w:szCs w:val="21"/>
                </w:rPr>
                <w:t xml:space="preserve"> Other than the above 1, 2, from the organic production unit of agricultural products</w:t>
              </w:r>
            </w:ins>
          </w:p>
        </w:tc>
        <w:tc>
          <w:tcPr>
            <w:tcW w:w="2858" w:type="dxa"/>
            <w:gridSpan w:val="5"/>
          </w:tcPr>
          <w:p w14:paraId="66B3FFDA" w14:textId="77777777" w:rsidR="00A53EF9" w:rsidRPr="00A53EF9" w:rsidRDefault="00A53EF9" w:rsidP="006E7851">
            <w:pPr>
              <w:rPr>
                <w:rFonts w:ascii="Calibri" w:hAnsi="Calibri"/>
                <w:szCs w:val="21"/>
              </w:rPr>
            </w:pPr>
          </w:p>
        </w:tc>
        <w:tc>
          <w:tcPr>
            <w:tcW w:w="2130" w:type="dxa"/>
            <w:gridSpan w:val="4"/>
          </w:tcPr>
          <w:p w14:paraId="226B3779" w14:textId="77777777" w:rsidR="00A53EF9" w:rsidRPr="006E7851" w:rsidRDefault="00A53EF9" w:rsidP="006E7851">
            <w:pPr>
              <w:rPr>
                <w:rFonts w:ascii="Calibri" w:hAnsi="Calibri"/>
                <w:szCs w:val="21"/>
              </w:rPr>
            </w:pPr>
          </w:p>
        </w:tc>
        <w:tc>
          <w:tcPr>
            <w:tcW w:w="2700" w:type="dxa"/>
            <w:gridSpan w:val="3"/>
            <w:vMerge w:val="restart"/>
          </w:tcPr>
          <w:p w14:paraId="063BD84E" w14:textId="77777777" w:rsidR="00A53EF9" w:rsidRPr="006E7851" w:rsidRDefault="00A53EF9" w:rsidP="006E7851">
            <w:pPr>
              <w:rPr>
                <w:rFonts w:ascii="Calibri" w:hAnsi="Calibri"/>
                <w:szCs w:val="21"/>
              </w:rPr>
            </w:pPr>
          </w:p>
        </w:tc>
      </w:tr>
      <w:tr w:rsidR="00B921CA" w:rsidRPr="008F281E" w14:paraId="1A32634E" w14:textId="77777777" w:rsidTr="00B7731E">
        <w:trPr>
          <w:trHeight w:val="572"/>
          <w:jc w:val="center"/>
        </w:trPr>
        <w:tc>
          <w:tcPr>
            <w:tcW w:w="3038" w:type="dxa"/>
            <w:gridSpan w:val="6"/>
            <w:vMerge/>
          </w:tcPr>
          <w:p w14:paraId="4C5F958C" w14:textId="77777777" w:rsidR="00A53EF9" w:rsidRPr="008F281E" w:rsidRDefault="00A53EF9" w:rsidP="006E7851">
            <w:pPr>
              <w:rPr>
                <w:rFonts w:ascii="Calibri" w:hAnsi="Calibri"/>
                <w:sz w:val="20"/>
                <w:szCs w:val="21"/>
              </w:rPr>
            </w:pPr>
          </w:p>
        </w:tc>
        <w:tc>
          <w:tcPr>
            <w:tcW w:w="2858" w:type="dxa"/>
            <w:gridSpan w:val="5"/>
          </w:tcPr>
          <w:p w14:paraId="09F8EB10" w14:textId="77777777" w:rsidR="00A53EF9" w:rsidRPr="00A53EF9" w:rsidRDefault="00A53EF9" w:rsidP="006E7851">
            <w:pPr>
              <w:rPr>
                <w:rFonts w:ascii="Calibri" w:hAnsi="Calibri"/>
                <w:szCs w:val="21"/>
              </w:rPr>
            </w:pPr>
          </w:p>
        </w:tc>
        <w:tc>
          <w:tcPr>
            <w:tcW w:w="2130" w:type="dxa"/>
            <w:gridSpan w:val="4"/>
          </w:tcPr>
          <w:p w14:paraId="2D5E7811" w14:textId="77777777" w:rsidR="00A53EF9" w:rsidRPr="006E7851" w:rsidRDefault="00A53EF9" w:rsidP="006E7851">
            <w:pPr>
              <w:rPr>
                <w:rFonts w:ascii="Calibri" w:hAnsi="Calibri"/>
                <w:szCs w:val="21"/>
              </w:rPr>
            </w:pPr>
          </w:p>
        </w:tc>
        <w:tc>
          <w:tcPr>
            <w:tcW w:w="2700" w:type="dxa"/>
            <w:gridSpan w:val="3"/>
            <w:vMerge/>
          </w:tcPr>
          <w:p w14:paraId="1C30E0F2" w14:textId="77777777" w:rsidR="00A53EF9" w:rsidRPr="006E7851" w:rsidRDefault="00A53EF9" w:rsidP="006E7851">
            <w:pPr>
              <w:rPr>
                <w:rFonts w:ascii="Calibri" w:hAnsi="Calibri"/>
                <w:szCs w:val="21"/>
              </w:rPr>
            </w:pPr>
          </w:p>
        </w:tc>
      </w:tr>
      <w:tr w:rsidR="00B921CA" w:rsidRPr="008F281E" w14:paraId="579FDADB" w14:textId="77777777" w:rsidTr="00B7731E">
        <w:trPr>
          <w:trHeight w:val="552"/>
          <w:jc w:val="center"/>
        </w:trPr>
        <w:tc>
          <w:tcPr>
            <w:tcW w:w="3038" w:type="dxa"/>
            <w:gridSpan w:val="6"/>
            <w:vMerge/>
          </w:tcPr>
          <w:p w14:paraId="1A187471" w14:textId="77777777" w:rsidR="00A53EF9" w:rsidRPr="008F281E" w:rsidRDefault="00A53EF9" w:rsidP="006E7851">
            <w:pPr>
              <w:rPr>
                <w:rFonts w:ascii="Calibri" w:hAnsi="Calibri"/>
                <w:sz w:val="20"/>
                <w:szCs w:val="21"/>
              </w:rPr>
            </w:pPr>
          </w:p>
        </w:tc>
        <w:tc>
          <w:tcPr>
            <w:tcW w:w="2858" w:type="dxa"/>
            <w:gridSpan w:val="5"/>
          </w:tcPr>
          <w:p w14:paraId="3737C301" w14:textId="77777777" w:rsidR="00A53EF9" w:rsidRPr="006E7851" w:rsidRDefault="00A53EF9" w:rsidP="006E7851">
            <w:pPr>
              <w:rPr>
                <w:rFonts w:ascii="Calibri" w:hAnsi="Calibri"/>
                <w:szCs w:val="21"/>
              </w:rPr>
            </w:pPr>
          </w:p>
        </w:tc>
        <w:tc>
          <w:tcPr>
            <w:tcW w:w="2130" w:type="dxa"/>
            <w:gridSpan w:val="4"/>
          </w:tcPr>
          <w:p w14:paraId="7140E0CA" w14:textId="77777777" w:rsidR="00A53EF9" w:rsidRPr="006E7851" w:rsidRDefault="00A53EF9" w:rsidP="006E7851">
            <w:pPr>
              <w:rPr>
                <w:rFonts w:ascii="Calibri" w:hAnsi="Calibri"/>
                <w:szCs w:val="21"/>
              </w:rPr>
            </w:pPr>
          </w:p>
        </w:tc>
        <w:tc>
          <w:tcPr>
            <w:tcW w:w="2700" w:type="dxa"/>
            <w:gridSpan w:val="3"/>
            <w:vMerge/>
          </w:tcPr>
          <w:p w14:paraId="60FCA702" w14:textId="77777777" w:rsidR="00A53EF9" w:rsidRPr="006E7851" w:rsidRDefault="00A53EF9" w:rsidP="006E7851">
            <w:pPr>
              <w:rPr>
                <w:rFonts w:ascii="Calibri" w:hAnsi="Calibri"/>
                <w:szCs w:val="21"/>
              </w:rPr>
            </w:pPr>
          </w:p>
        </w:tc>
      </w:tr>
      <w:tr w:rsidR="008F281E" w:rsidRPr="008F281E" w14:paraId="2D4DDCA5" w14:textId="77777777" w:rsidTr="00B921CA">
        <w:trPr>
          <w:trHeight w:val="564"/>
          <w:jc w:val="center"/>
          <w:trPrChange w:id="962" w:author="Shao" w:date="2025-03-03T15:07:00Z" w16du:dateUtc="2025-03-03T07:07:00Z">
            <w:trPr>
              <w:gridAfter w:val="0"/>
              <w:trHeight w:val="564"/>
              <w:jc w:val="center"/>
            </w:trPr>
          </w:trPrChange>
        </w:trPr>
        <w:tc>
          <w:tcPr>
            <w:tcW w:w="3038" w:type="dxa"/>
            <w:gridSpan w:val="6"/>
            <w:tcPrChange w:id="963" w:author="Shao" w:date="2025-03-03T15:07:00Z" w16du:dateUtc="2025-03-03T07:07:00Z">
              <w:tcPr>
                <w:tcW w:w="2591" w:type="dxa"/>
                <w:gridSpan w:val="6"/>
              </w:tcPr>
            </w:tcPrChange>
          </w:tcPr>
          <w:p w14:paraId="2A9BE950" w14:textId="789706B3" w:rsidR="008B3AD2" w:rsidRDefault="0075573E">
            <w:pPr>
              <w:rPr>
                <w:rFonts w:ascii="Calibri" w:hAnsi="Calibri"/>
                <w:sz w:val="20"/>
                <w:szCs w:val="21"/>
              </w:rPr>
            </w:pPr>
            <w:r w:rsidRPr="008F281E">
              <w:rPr>
                <w:rFonts w:ascii="Calibri" w:hAnsi="Calibri"/>
                <w:sz w:val="20"/>
                <w:szCs w:val="21"/>
              </w:rPr>
              <w:fldChar w:fldCharType="begin">
                <w:ffData>
                  <w:name w:val="复选框型13"/>
                  <w:enabled/>
                  <w:calcOnExit w:val="0"/>
                  <w:checkBox>
                    <w:sizeAuto/>
                    <w:default w:val="0"/>
                  </w:checkBox>
                </w:ffData>
              </w:fldChar>
            </w:r>
            <w:r w:rsidR="00DE4DAC" w:rsidRPr="008F281E">
              <w:rPr>
                <w:rFonts w:ascii="Calibri" w:hAnsi="Calibri"/>
                <w:sz w:val="20"/>
                <w:szCs w:val="21"/>
              </w:rPr>
              <w:instrText xml:space="preserve"> FORMCHECKBOX </w:instrText>
            </w:r>
            <w:r w:rsidRPr="008F281E">
              <w:rPr>
                <w:rFonts w:ascii="Calibri" w:hAnsi="Calibri"/>
                <w:sz w:val="20"/>
                <w:szCs w:val="21"/>
              </w:rPr>
            </w:r>
            <w:r w:rsidRPr="008F281E">
              <w:rPr>
                <w:rFonts w:ascii="Calibri" w:hAnsi="Calibri"/>
                <w:sz w:val="20"/>
                <w:szCs w:val="21"/>
              </w:rPr>
              <w:fldChar w:fldCharType="separate"/>
            </w:r>
            <w:r w:rsidRPr="008F281E">
              <w:rPr>
                <w:rFonts w:ascii="Calibri" w:hAnsi="Calibri"/>
                <w:sz w:val="20"/>
                <w:szCs w:val="21"/>
              </w:rPr>
              <w:fldChar w:fldCharType="end"/>
            </w:r>
            <w:r w:rsidR="00DE4DAC">
              <w:rPr>
                <w:rFonts w:ascii="Calibri" w:hAnsi="Calibri" w:hint="eastAsia"/>
                <w:sz w:val="20"/>
                <w:szCs w:val="21"/>
              </w:rPr>
              <w:t>4.</w:t>
            </w:r>
            <w:r w:rsidR="008F281E" w:rsidRPr="008F281E">
              <w:rPr>
                <w:rFonts w:ascii="Calibri" w:hAnsi="Calibri" w:hint="eastAsia"/>
                <w:sz w:val="20"/>
                <w:szCs w:val="21"/>
              </w:rPr>
              <w:t>泥炭</w:t>
            </w:r>
            <w:ins w:id="964" w:author="Shao" w:date="2025-03-03T15:07:00Z" w16du:dateUtc="2025-03-03T07:07:00Z">
              <w:r w:rsidR="00DE4DAC">
                <w:rPr>
                  <w:rFonts w:ascii="Calibri" w:hAnsi="Calibri" w:hint="eastAsia"/>
                  <w:sz w:val="20"/>
                  <w:szCs w:val="21"/>
                </w:rPr>
                <w:t xml:space="preserve"> </w:t>
              </w:r>
              <w:r w:rsidR="00DE4DAC" w:rsidRPr="008F281E">
                <w:rPr>
                  <w:rFonts w:ascii="Calibri" w:hAnsi="Calibri" w:hint="eastAsia"/>
                  <w:sz w:val="20"/>
                  <w:szCs w:val="21"/>
                </w:rPr>
                <w:t>Peat</w:t>
              </w:r>
            </w:ins>
          </w:p>
        </w:tc>
        <w:tc>
          <w:tcPr>
            <w:tcW w:w="2858" w:type="dxa"/>
            <w:gridSpan w:val="5"/>
            <w:tcPrChange w:id="965" w:author="Shao" w:date="2025-03-03T15:07:00Z" w16du:dateUtc="2025-03-03T07:07:00Z">
              <w:tcPr>
                <w:tcW w:w="2316" w:type="dxa"/>
                <w:gridSpan w:val="7"/>
              </w:tcPr>
            </w:tcPrChange>
          </w:tcPr>
          <w:p w14:paraId="3A526F2A" w14:textId="77777777" w:rsidR="008F281E" w:rsidRPr="006E7851" w:rsidRDefault="008F281E" w:rsidP="006E7851">
            <w:pPr>
              <w:rPr>
                <w:rFonts w:ascii="Calibri" w:hAnsi="Calibri"/>
                <w:szCs w:val="21"/>
              </w:rPr>
            </w:pPr>
          </w:p>
        </w:tc>
        <w:tc>
          <w:tcPr>
            <w:tcW w:w="2130" w:type="dxa"/>
            <w:gridSpan w:val="4"/>
            <w:tcPrChange w:id="966" w:author="Shao" w:date="2025-03-03T15:07:00Z" w16du:dateUtc="2025-03-03T07:07:00Z">
              <w:tcPr>
                <w:tcW w:w="2315" w:type="dxa"/>
                <w:gridSpan w:val="9"/>
              </w:tcPr>
            </w:tcPrChange>
          </w:tcPr>
          <w:p w14:paraId="077F7494" w14:textId="77777777" w:rsidR="008F281E" w:rsidRPr="006E7851" w:rsidRDefault="008F281E" w:rsidP="006E7851">
            <w:pPr>
              <w:rPr>
                <w:rFonts w:ascii="Calibri" w:hAnsi="Calibri"/>
                <w:szCs w:val="21"/>
              </w:rPr>
            </w:pPr>
          </w:p>
        </w:tc>
        <w:tc>
          <w:tcPr>
            <w:tcW w:w="2700" w:type="dxa"/>
            <w:gridSpan w:val="3"/>
            <w:tcPrChange w:id="967" w:author="Shao" w:date="2025-03-03T15:07:00Z" w16du:dateUtc="2025-03-03T07:07:00Z">
              <w:tcPr>
                <w:tcW w:w="3182" w:type="dxa"/>
                <w:gridSpan w:val="7"/>
              </w:tcPr>
            </w:tcPrChange>
          </w:tcPr>
          <w:p w14:paraId="3FA80ED5" w14:textId="4FC7B997" w:rsidR="008B3AD2" w:rsidRDefault="0095305C">
            <w:pPr>
              <w:rPr>
                <w:rFonts w:ascii="Calibri" w:hAnsi="Calibri"/>
                <w:szCs w:val="21"/>
              </w:rPr>
            </w:pPr>
            <w:ins w:id="968" w:author="Shao" w:date="2025-03-03T15:07:00Z" w16du:dateUtc="2025-03-03T07:07:00Z">
              <w:r>
                <w:rPr>
                  <w:rFonts w:ascii="Calibri" w:hAnsi="Calibri" w:hint="eastAsia"/>
                  <w:sz w:val="20"/>
                  <w:szCs w:val="21"/>
                </w:rPr>
                <w:t>是否</w:t>
              </w:r>
              <w:r w:rsidR="008F281E" w:rsidRPr="008F281E">
                <w:rPr>
                  <w:rFonts w:ascii="Calibri" w:hAnsi="Calibri" w:hint="eastAsia"/>
                  <w:sz w:val="20"/>
                  <w:szCs w:val="21"/>
                </w:rPr>
                <w:t>经</w:t>
              </w:r>
              <w:r>
                <w:rPr>
                  <w:rFonts w:ascii="Calibri" w:hAnsi="Calibri" w:hint="eastAsia"/>
                  <w:sz w:val="20"/>
                  <w:szCs w:val="21"/>
                </w:rPr>
                <w:t>过</w:t>
              </w:r>
              <w:r w:rsidR="008F281E" w:rsidRPr="008F281E">
                <w:rPr>
                  <w:rFonts w:ascii="Calibri" w:hAnsi="Calibri" w:hint="eastAsia"/>
                  <w:sz w:val="20"/>
                  <w:szCs w:val="21"/>
                </w:rPr>
                <w:t>化学处理</w:t>
              </w:r>
              <w:r>
                <w:rPr>
                  <w:rFonts w:ascii="Calibri" w:hAnsi="Calibri" w:hint="eastAsia"/>
                  <w:sz w:val="20"/>
                  <w:szCs w:val="21"/>
                </w:rPr>
                <w:t>？</w:t>
              </w:r>
              <w:r w:rsidR="00FB7D98" w:rsidRPr="00FB7D98">
                <w:rPr>
                  <w:rFonts w:ascii="Calibri" w:hAnsi="Calibri"/>
                  <w:sz w:val="20"/>
                  <w:szCs w:val="21"/>
                </w:rPr>
                <w:t>Whether chemically treated</w:t>
              </w:r>
              <w:r w:rsidR="00FB7D98">
                <w:rPr>
                  <w:rFonts w:ascii="Calibri" w:hAnsi="Calibri" w:hint="eastAsia"/>
                  <w:sz w:val="20"/>
                  <w:szCs w:val="21"/>
                </w:rPr>
                <w:t>？</w:t>
              </w:r>
            </w:ins>
            <w:r w:rsidR="0075573E" w:rsidRPr="008F281E">
              <w:rPr>
                <w:rFonts w:ascii="Calibri" w:hAnsi="Calibri"/>
                <w:sz w:val="20"/>
                <w:szCs w:val="21"/>
              </w:rPr>
              <w:fldChar w:fldCharType="begin">
                <w:ffData>
                  <w:name w:val="复选框型13"/>
                  <w:enabled/>
                  <w:calcOnExit w:val="0"/>
                  <w:checkBox>
                    <w:sizeAuto/>
                    <w:default w:val="0"/>
                  </w:checkBox>
                </w:ffData>
              </w:fldChar>
            </w:r>
            <w:r w:rsidR="00FB7D98" w:rsidRPr="008F281E">
              <w:rPr>
                <w:rFonts w:ascii="Calibri" w:hAnsi="Calibri"/>
                <w:sz w:val="20"/>
                <w:szCs w:val="21"/>
              </w:rPr>
              <w:instrText xml:space="preserve"> FORMCHECKBOX </w:instrText>
            </w:r>
            <w:r w:rsidR="0075573E" w:rsidRPr="008F281E">
              <w:rPr>
                <w:rFonts w:ascii="Calibri" w:hAnsi="Calibri"/>
                <w:sz w:val="20"/>
                <w:szCs w:val="21"/>
              </w:rPr>
            </w:r>
            <w:r w:rsidR="0075573E" w:rsidRPr="008F281E">
              <w:rPr>
                <w:rFonts w:ascii="Calibri" w:hAnsi="Calibri"/>
                <w:sz w:val="20"/>
                <w:szCs w:val="21"/>
              </w:rPr>
              <w:fldChar w:fldCharType="separate"/>
            </w:r>
            <w:r w:rsidR="0075573E" w:rsidRPr="008F281E">
              <w:rPr>
                <w:rFonts w:ascii="Calibri" w:hAnsi="Calibri"/>
                <w:sz w:val="20"/>
                <w:szCs w:val="21"/>
              </w:rPr>
              <w:fldChar w:fldCharType="end"/>
            </w:r>
            <w:r w:rsidR="00FB7D98" w:rsidRPr="008F281E">
              <w:rPr>
                <w:rFonts w:ascii="Calibri" w:hAnsi="Calibri" w:hint="eastAsia"/>
                <w:sz w:val="20"/>
                <w:szCs w:val="21"/>
              </w:rPr>
              <w:t xml:space="preserve"> </w:t>
            </w:r>
            <w:ins w:id="969" w:author="Shao" w:date="2025-03-03T15:07:00Z" w16du:dateUtc="2025-03-03T07:07:00Z">
              <w:r w:rsidRPr="008F281E">
                <w:rPr>
                  <w:rFonts w:ascii="Calibri" w:hAnsi="Calibri" w:hint="eastAsia"/>
                  <w:sz w:val="20"/>
                  <w:szCs w:val="21"/>
                </w:rPr>
                <w:t>是</w:t>
              </w:r>
              <w:r w:rsidR="00FB7D98" w:rsidRPr="008F281E">
                <w:rPr>
                  <w:rFonts w:ascii="Calibri" w:hAnsi="Calibri" w:hint="eastAsia"/>
                  <w:sz w:val="20"/>
                  <w:szCs w:val="21"/>
                </w:rPr>
                <w:t>Yes</w:t>
              </w:r>
            </w:ins>
            <w:r w:rsidR="0075573E" w:rsidRPr="008F281E">
              <w:rPr>
                <w:rFonts w:ascii="Calibri" w:hAnsi="Calibri"/>
                <w:sz w:val="20"/>
                <w:szCs w:val="21"/>
              </w:rPr>
              <w:fldChar w:fldCharType="begin">
                <w:ffData>
                  <w:name w:val="复选框型13"/>
                  <w:enabled/>
                  <w:calcOnExit w:val="0"/>
                  <w:checkBox>
                    <w:sizeAuto/>
                    <w:default w:val="0"/>
                  </w:checkBox>
                </w:ffData>
              </w:fldChar>
            </w:r>
            <w:r w:rsidR="00FB7D98" w:rsidRPr="008F281E">
              <w:rPr>
                <w:rFonts w:ascii="Calibri" w:hAnsi="Calibri"/>
                <w:sz w:val="20"/>
                <w:szCs w:val="21"/>
              </w:rPr>
              <w:instrText xml:space="preserve"> FORMCHECKBOX </w:instrText>
            </w:r>
            <w:r w:rsidR="0075573E" w:rsidRPr="008F281E">
              <w:rPr>
                <w:rFonts w:ascii="Calibri" w:hAnsi="Calibri"/>
                <w:sz w:val="20"/>
                <w:szCs w:val="21"/>
              </w:rPr>
            </w:r>
            <w:r w:rsidR="0075573E" w:rsidRPr="008F281E">
              <w:rPr>
                <w:rFonts w:ascii="Calibri" w:hAnsi="Calibri"/>
                <w:sz w:val="20"/>
                <w:szCs w:val="21"/>
              </w:rPr>
              <w:fldChar w:fldCharType="separate"/>
            </w:r>
            <w:r w:rsidR="0075573E" w:rsidRPr="008F281E">
              <w:rPr>
                <w:rFonts w:ascii="Calibri" w:hAnsi="Calibri"/>
                <w:sz w:val="20"/>
                <w:szCs w:val="21"/>
              </w:rPr>
              <w:fldChar w:fldCharType="end"/>
            </w:r>
            <w:r w:rsidR="00FB7D98" w:rsidRPr="008F281E">
              <w:rPr>
                <w:rFonts w:ascii="Calibri" w:hAnsi="Calibri" w:hint="eastAsia"/>
                <w:sz w:val="20"/>
                <w:szCs w:val="21"/>
              </w:rPr>
              <w:t xml:space="preserve"> </w:t>
            </w:r>
            <w:ins w:id="970" w:author="Shao" w:date="2025-03-03T15:07:00Z" w16du:dateUtc="2025-03-03T07:07:00Z">
              <w:r w:rsidRPr="008F281E">
                <w:rPr>
                  <w:rFonts w:ascii="Calibri" w:hAnsi="Calibri" w:hint="eastAsia"/>
                  <w:sz w:val="20"/>
                  <w:szCs w:val="21"/>
                </w:rPr>
                <w:t>否</w:t>
              </w:r>
              <w:r w:rsidR="00FB7D98" w:rsidRPr="008F281E">
                <w:rPr>
                  <w:rFonts w:ascii="Calibri" w:hAnsi="Calibri" w:hint="eastAsia"/>
                  <w:sz w:val="20"/>
                  <w:szCs w:val="21"/>
                </w:rPr>
                <w:t>No</w:t>
              </w:r>
            </w:ins>
          </w:p>
        </w:tc>
      </w:tr>
      <w:tr w:rsidR="008F281E" w:rsidRPr="008F281E" w14:paraId="1313FF13" w14:textId="77777777" w:rsidTr="00B921CA">
        <w:trPr>
          <w:trHeight w:val="564"/>
          <w:jc w:val="center"/>
          <w:trPrChange w:id="971" w:author="Shao" w:date="2025-03-03T15:07:00Z" w16du:dateUtc="2025-03-03T07:07:00Z">
            <w:trPr>
              <w:gridAfter w:val="0"/>
              <w:trHeight w:val="564"/>
              <w:jc w:val="center"/>
            </w:trPr>
          </w:trPrChange>
        </w:trPr>
        <w:tc>
          <w:tcPr>
            <w:tcW w:w="3038" w:type="dxa"/>
            <w:gridSpan w:val="6"/>
            <w:tcPrChange w:id="972" w:author="Shao" w:date="2025-03-03T15:07:00Z" w16du:dateUtc="2025-03-03T07:07:00Z">
              <w:tcPr>
                <w:tcW w:w="2591" w:type="dxa"/>
                <w:gridSpan w:val="6"/>
              </w:tcPr>
            </w:tcPrChange>
          </w:tcPr>
          <w:p w14:paraId="1F166290" w14:textId="3C27B072" w:rsidR="008B3AD2" w:rsidRDefault="0075573E">
            <w:pPr>
              <w:rPr>
                <w:rFonts w:ascii="Calibri" w:hAnsi="Calibri"/>
                <w:sz w:val="20"/>
                <w:szCs w:val="21"/>
              </w:rPr>
            </w:pPr>
            <w:r w:rsidRPr="008F281E">
              <w:rPr>
                <w:rFonts w:ascii="Calibri" w:hAnsi="Calibri"/>
                <w:sz w:val="20"/>
                <w:szCs w:val="21"/>
              </w:rPr>
              <w:fldChar w:fldCharType="begin">
                <w:ffData>
                  <w:name w:val="复选框型13"/>
                  <w:enabled/>
                  <w:calcOnExit w:val="0"/>
                  <w:checkBox>
                    <w:sizeAuto/>
                    <w:default w:val="0"/>
                  </w:checkBox>
                </w:ffData>
              </w:fldChar>
            </w:r>
            <w:r w:rsidR="00DE4DAC" w:rsidRPr="008F281E">
              <w:rPr>
                <w:rFonts w:ascii="Calibri" w:hAnsi="Calibri"/>
                <w:sz w:val="20"/>
                <w:szCs w:val="21"/>
              </w:rPr>
              <w:instrText xml:space="preserve"> FORMCHECKBOX </w:instrText>
            </w:r>
            <w:r w:rsidRPr="008F281E">
              <w:rPr>
                <w:rFonts w:ascii="Calibri" w:hAnsi="Calibri"/>
                <w:sz w:val="20"/>
                <w:szCs w:val="21"/>
              </w:rPr>
            </w:r>
            <w:r w:rsidRPr="008F281E">
              <w:rPr>
                <w:rFonts w:ascii="Calibri" w:hAnsi="Calibri"/>
                <w:sz w:val="20"/>
                <w:szCs w:val="21"/>
              </w:rPr>
              <w:fldChar w:fldCharType="separate"/>
            </w:r>
            <w:r w:rsidRPr="008F281E">
              <w:rPr>
                <w:rFonts w:ascii="Calibri" w:hAnsi="Calibri"/>
                <w:sz w:val="20"/>
                <w:szCs w:val="21"/>
              </w:rPr>
              <w:fldChar w:fldCharType="end"/>
            </w:r>
            <w:r w:rsidR="00DE4DAC">
              <w:rPr>
                <w:rFonts w:ascii="Calibri" w:hAnsi="Calibri" w:hint="eastAsia"/>
                <w:sz w:val="20"/>
                <w:szCs w:val="21"/>
              </w:rPr>
              <w:t>5.</w:t>
            </w:r>
            <w:r w:rsidR="008F281E" w:rsidRPr="008F281E">
              <w:rPr>
                <w:rFonts w:ascii="Calibri" w:hAnsi="Calibri"/>
                <w:sz w:val="20"/>
                <w:szCs w:val="21"/>
              </w:rPr>
              <w:t>木材</w:t>
            </w:r>
            <w:ins w:id="973" w:author="Shao" w:date="2025-03-03T15:07:00Z" w16du:dateUtc="2025-03-03T07:07:00Z">
              <w:r w:rsidR="00DE4DAC">
                <w:rPr>
                  <w:rFonts w:ascii="Calibri" w:hAnsi="Calibri" w:hint="eastAsia"/>
                  <w:sz w:val="20"/>
                  <w:szCs w:val="21"/>
                </w:rPr>
                <w:t xml:space="preserve"> </w:t>
              </w:r>
              <w:r w:rsidR="00DE4DAC" w:rsidRPr="008F281E">
                <w:rPr>
                  <w:rFonts w:ascii="Calibri" w:hAnsi="Calibri"/>
                  <w:sz w:val="20"/>
                  <w:szCs w:val="21"/>
                </w:rPr>
                <w:t>Wood</w:t>
              </w:r>
            </w:ins>
          </w:p>
        </w:tc>
        <w:tc>
          <w:tcPr>
            <w:tcW w:w="2858" w:type="dxa"/>
            <w:gridSpan w:val="5"/>
            <w:tcPrChange w:id="974" w:author="Shao" w:date="2025-03-03T15:07:00Z" w16du:dateUtc="2025-03-03T07:07:00Z">
              <w:tcPr>
                <w:tcW w:w="2316" w:type="dxa"/>
                <w:gridSpan w:val="7"/>
              </w:tcPr>
            </w:tcPrChange>
          </w:tcPr>
          <w:p w14:paraId="38CFDFC4" w14:textId="77777777" w:rsidR="008F281E" w:rsidRPr="006E7851" w:rsidRDefault="008F281E" w:rsidP="006E7851">
            <w:pPr>
              <w:rPr>
                <w:rFonts w:ascii="Calibri" w:hAnsi="Calibri"/>
                <w:szCs w:val="21"/>
              </w:rPr>
            </w:pPr>
          </w:p>
        </w:tc>
        <w:tc>
          <w:tcPr>
            <w:tcW w:w="2130" w:type="dxa"/>
            <w:gridSpan w:val="4"/>
            <w:tcPrChange w:id="975" w:author="Shao" w:date="2025-03-03T15:07:00Z" w16du:dateUtc="2025-03-03T07:07:00Z">
              <w:tcPr>
                <w:tcW w:w="2315" w:type="dxa"/>
                <w:gridSpan w:val="9"/>
              </w:tcPr>
            </w:tcPrChange>
          </w:tcPr>
          <w:p w14:paraId="19C8378D" w14:textId="77777777" w:rsidR="008F281E" w:rsidRPr="006E7851" w:rsidRDefault="008F281E" w:rsidP="006E7851">
            <w:pPr>
              <w:rPr>
                <w:rFonts w:ascii="Calibri" w:hAnsi="Calibri"/>
                <w:szCs w:val="21"/>
              </w:rPr>
            </w:pPr>
          </w:p>
        </w:tc>
        <w:tc>
          <w:tcPr>
            <w:tcW w:w="2700" w:type="dxa"/>
            <w:gridSpan w:val="3"/>
            <w:tcPrChange w:id="976" w:author="Shao" w:date="2025-03-03T15:07:00Z" w16du:dateUtc="2025-03-03T07:07:00Z">
              <w:tcPr>
                <w:tcW w:w="3182" w:type="dxa"/>
                <w:gridSpan w:val="7"/>
              </w:tcPr>
            </w:tcPrChange>
          </w:tcPr>
          <w:p w14:paraId="3107CB6E" w14:textId="4CE7DC1B" w:rsidR="008B3AD2" w:rsidRDefault="008F281E" w:rsidP="00FB7D98">
            <w:pPr>
              <w:rPr>
                <w:rFonts w:ascii="Calibri" w:hAnsi="Calibri"/>
                <w:sz w:val="20"/>
                <w:szCs w:val="21"/>
              </w:rPr>
            </w:pPr>
            <w:ins w:id="977" w:author="Shao" w:date="2025-03-03T15:07:00Z" w16du:dateUtc="2025-03-03T07:07:00Z">
              <w:r>
                <w:rPr>
                  <w:rFonts w:ascii="Calibri" w:hAnsi="Calibri" w:hint="eastAsia"/>
                  <w:sz w:val="20"/>
                  <w:szCs w:val="21"/>
                </w:rPr>
                <w:t>砍伐后</w:t>
              </w:r>
              <w:r w:rsidR="0095305C">
                <w:rPr>
                  <w:rFonts w:ascii="Calibri" w:hAnsi="Calibri" w:hint="eastAsia"/>
                  <w:sz w:val="20"/>
                  <w:szCs w:val="21"/>
                </w:rPr>
                <w:t>是否</w:t>
              </w:r>
              <w:r w:rsidRPr="008F281E">
                <w:rPr>
                  <w:rFonts w:ascii="Calibri" w:hAnsi="Calibri" w:hint="eastAsia"/>
                  <w:sz w:val="20"/>
                  <w:szCs w:val="21"/>
                </w:rPr>
                <w:t>经化学处理</w:t>
              </w:r>
              <w:r w:rsidR="0095305C">
                <w:rPr>
                  <w:rFonts w:ascii="Calibri" w:hAnsi="Calibri" w:hint="eastAsia"/>
                  <w:sz w:val="20"/>
                  <w:szCs w:val="21"/>
                </w:rPr>
                <w:t>？</w:t>
              </w:r>
              <w:r w:rsidR="00FB7D98" w:rsidRPr="00FB7D98">
                <w:rPr>
                  <w:rFonts w:ascii="Calibri" w:hAnsi="Calibri"/>
                  <w:sz w:val="20"/>
                  <w:szCs w:val="21"/>
                </w:rPr>
                <w:t>Whether chemically treated</w:t>
              </w:r>
              <w:r w:rsidR="00FB7D98">
                <w:rPr>
                  <w:rFonts w:ascii="Calibri" w:hAnsi="Calibri" w:hint="eastAsia"/>
                  <w:sz w:val="20"/>
                  <w:szCs w:val="21"/>
                </w:rPr>
                <w:t xml:space="preserve"> </w:t>
              </w:r>
              <w:r w:rsidR="00DE4DAC">
                <w:rPr>
                  <w:rFonts w:ascii="Calibri" w:hAnsi="Calibri" w:hint="eastAsia"/>
                  <w:sz w:val="20"/>
                  <w:szCs w:val="21"/>
                </w:rPr>
                <w:t>after felling</w:t>
              </w:r>
              <w:r w:rsidR="00FB7D98">
                <w:rPr>
                  <w:rFonts w:ascii="Calibri" w:hAnsi="Calibri" w:hint="eastAsia"/>
                  <w:sz w:val="20"/>
                  <w:szCs w:val="21"/>
                </w:rPr>
                <w:t>？</w:t>
              </w:r>
            </w:ins>
            <w:r w:rsidR="0075573E" w:rsidRPr="008F281E">
              <w:rPr>
                <w:rFonts w:ascii="Calibri" w:hAnsi="Calibri"/>
                <w:sz w:val="20"/>
                <w:szCs w:val="21"/>
              </w:rPr>
              <w:fldChar w:fldCharType="begin">
                <w:ffData>
                  <w:name w:val="复选框型13"/>
                  <w:enabled/>
                  <w:calcOnExit w:val="0"/>
                  <w:checkBox>
                    <w:sizeAuto/>
                    <w:default w:val="0"/>
                  </w:checkBox>
                </w:ffData>
              </w:fldChar>
            </w:r>
            <w:r w:rsidR="00FB7D98" w:rsidRPr="008F281E">
              <w:rPr>
                <w:rFonts w:ascii="Calibri" w:hAnsi="Calibri"/>
                <w:sz w:val="20"/>
                <w:szCs w:val="21"/>
              </w:rPr>
              <w:instrText xml:space="preserve"> FORMCHECKBOX </w:instrText>
            </w:r>
            <w:r w:rsidR="0075573E" w:rsidRPr="008F281E">
              <w:rPr>
                <w:rFonts w:ascii="Calibri" w:hAnsi="Calibri"/>
                <w:sz w:val="20"/>
                <w:szCs w:val="21"/>
              </w:rPr>
            </w:r>
            <w:r w:rsidR="0075573E" w:rsidRPr="008F281E">
              <w:rPr>
                <w:rFonts w:ascii="Calibri" w:hAnsi="Calibri"/>
                <w:sz w:val="20"/>
                <w:szCs w:val="21"/>
              </w:rPr>
              <w:fldChar w:fldCharType="separate"/>
            </w:r>
            <w:r w:rsidR="0075573E" w:rsidRPr="008F281E">
              <w:rPr>
                <w:rFonts w:ascii="Calibri" w:hAnsi="Calibri"/>
                <w:sz w:val="20"/>
                <w:szCs w:val="21"/>
              </w:rPr>
              <w:fldChar w:fldCharType="end"/>
            </w:r>
            <w:r w:rsidR="00FB7D98" w:rsidRPr="008F281E">
              <w:rPr>
                <w:rFonts w:ascii="Calibri" w:hAnsi="Calibri" w:hint="eastAsia"/>
                <w:sz w:val="20"/>
                <w:szCs w:val="21"/>
              </w:rPr>
              <w:t xml:space="preserve"> </w:t>
            </w:r>
            <w:ins w:id="978" w:author="Shao" w:date="2025-03-03T15:07:00Z" w16du:dateUtc="2025-03-03T07:07:00Z">
              <w:r w:rsidR="0095305C" w:rsidRPr="008F281E">
                <w:rPr>
                  <w:rFonts w:ascii="Calibri" w:hAnsi="Calibri" w:hint="eastAsia"/>
                  <w:sz w:val="20"/>
                  <w:szCs w:val="21"/>
                </w:rPr>
                <w:t>是</w:t>
              </w:r>
              <w:r w:rsidR="00FB7D98" w:rsidRPr="008F281E">
                <w:rPr>
                  <w:rFonts w:ascii="Calibri" w:hAnsi="Calibri" w:hint="eastAsia"/>
                  <w:sz w:val="20"/>
                  <w:szCs w:val="21"/>
                </w:rPr>
                <w:t>Yes</w:t>
              </w:r>
            </w:ins>
            <w:r w:rsidR="0075573E" w:rsidRPr="008F281E">
              <w:rPr>
                <w:rFonts w:ascii="Calibri" w:hAnsi="Calibri"/>
                <w:sz w:val="20"/>
                <w:szCs w:val="21"/>
              </w:rPr>
              <w:fldChar w:fldCharType="begin">
                <w:ffData>
                  <w:name w:val="复选框型13"/>
                  <w:enabled/>
                  <w:calcOnExit w:val="0"/>
                  <w:checkBox>
                    <w:sizeAuto/>
                    <w:default w:val="0"/>
                  </w:checkBox>
                </w:ffData>
              </w:fldChar>
            </w:r>
            <w:r w:rsidR="00FB7D98" w:rsidRPr="008F281E">
              <w:rPr>
                <w:rFonts w:ascii="Calibri" w:hAnsi="Calibri"/>
                <w:sz w:val="20"/>
                <w:szCs w:val="21"/>
              </w:rPr>
              <w:instrText xml:space="preserve"> FORMCHECKBOX </w:instrText>
            </w:r>
            <w:r w:rsidR="0075573E" w:rsidRPr="008F281E">
              <w:rPr>
                <w:rFonts w:ascii="Calibri" w:hAnsi="Calibri"/>
                <w:sz w:val="20"/>
                <w:szCs w:val="21"/>
              </w:rPr>
            </w:r>
            <w:r w:rsidR="0075573E" w:rsidRPr="008F281E">
              <w:rPr>
                <w:rFonts w:ascii="Calibri" w:hAnsi="Calibri"/>
                <w:sz w:val="20"/>
                <w:szCs w:val="21"/>
              </w:rPr>
              <w:fldChar w:fldCharType="separate"/>
            </w:r>
            <w:r w:rsidR="0075573E" w:rsidRPr="008F281E">
              <w:rPr>
                <w:rFonts w:ascii="Calibri" w:hAnsi="Calibri"/>
                <w:sz w:val="20"/>
                <w:szCs w:val="21"/>
              </w:rPr>
              <w:fldChar w:fldCharType="end"/>
            </w:r>
            <w:r w:rsidR="00FB7D98" w:rsidRPr="008F281E">
              <w:rPr>
                <w:rFonts w:ascii="Calibri" w:hAnsi="Calibri" w:hint="eastAsia"/>
                <w:sz w:val="20"/>
                <w:szCs w:val="21"/>
              </w:rPr>
              <w:t xml:space="preserve"> </w:t>
            </w:r>
            <w:ins w:id="979" w:author="Shao" w:date="2025-03-03T15:07:00Z" w16du:dateUtc="2025-03-03T07:07:00Z">
              <w:r w:rsidR="0095305C" w:rsidRPr="008F281E">
                <w:rPr>
                  <w:rFonts w:ascii="Calibri" w:hAnsi="Calibri" w:hint="eastAsia"/>
                  <w:sz w:val="20"/>
                  <w:szCs w:val="21"/>
                </w:rPr>
                <w:t>否</w:t>
              </w:r>
              <w:r w:rsidR="00FB7D98" w:rsidRPr="008F281E">
                <w:rPr>
                  <w:rFonts w:ascii="Calibri" w:hAnsi="Calibri" w:hint="eastAsia"/>
                  <w:sz w:val="20"/>
                  <w:szCs w:val="21"/>
                </w:rPr>
                <w:t>No</w:t>
              </w:r>
            </w:ins>
          </w:p>
        </w:tc>
      </w:tr>
      <w:tr w:rsidR="00B921CA" w:rsidRPr="008F281E" w14:paraId="746FC422" w14:textId="77777777" w:rsidTr="00B7731E">
        <w:trPr>
          <w:trHeight w:val="526"/>
          <w:jc w:val="center"/>
        </w:trPr>
        <w:tc>
          <w:tcPr>
            <w:tcW w:w="3038" w:type="dxa"/>
            <w:gridSpan w:val="6"/>
            <w:vMerge w:val="restart"/>
          </w:tcPr>
          <w:p w14:paraId="012D33A7" w14:textId="75F3C6B5" w:rsidR="008B3AD2" w:rsidRDefault="0075573E">
            <w:pPr>
              <w:rPr>
                <w:rFonts w:ascii="Calibri" w:hAnsi="Calibri"/>
                <w:sz w:val="20"/>
                <w:szCs w:val="21"/>
              </w:rPr>
            </w:pPr>
            <w:r w:rsidRPr="008F281E">
              <w:rPr>
                <w:rFonts w:ascii="Calibri" w:hAnsi="Calibri"/>
                <w:sz w:val="20"/>
                <w:szCs w:val="21"/>
              </w:rPr>
              <w:fldChar w:fldCharType="begin">
                <w:ffData>
                  <w:name w:val="复选框型13"/>
                  <w:enabled/>
                  <w:calcOnExit w:val="0"/>
                  <w:checkBox>
                    <w:sizeAuto/>
                    <w:default w:val="0"/>
                  </w:checkBox>
                </w:ffData>
              </w:fldChar>
            </w:r>
            <w:r w:rsidR="00DE4DAC" w:rsidRPr="008F281E">
              <w:rPr>
                <w:rFonts w:ascii="Calibri" w:hAnsi="Calibri"/>
                <w:sz w:val="20"/>
                <w:szCs w:val="21"/>
              </w:rPr>
              <w:instrText xml:space="preserve"> FORMCHECKBOX </w:instrText>
            </w:r>
            <w:r w:rsidRPr="008F281E">
              <w:rPr>
                <w:rFonts w:ascii="Calibri" w:hAnsi="Calibri"/>
                <w:sz w:val="20"/>
                <w:szCs w:val="21"/>
              </w:rPr>
            </w:r>
            <w:r w:rsidRPr="008F281E">
              <w:rPr>
                <w:rFonts w:ascii="Calibri" w:hAnsi="Calibri"/>
                <w:sz w:val="20"/>
                <w:szCs w:val="21"/>
              </w:rPr>
              <w:fldChar w:fldCharType="separate"/>
            </w:r>
            <w:r w:rsidRPr="008F281E">
              <w:rPr>
                <w:rFonts w:ascii="Calibri" w:hAnsi="Calibri"/>
                <w:sz w:val="20"/>
                <w:szCs w:val="21"/>
              </w:rPr>
              <w:fldChar w:fldCharType="end"/>
            </w:r>
            <w:r w:rsidR="00DE4DAC">
              <w:rPr>
                <w:rFonts w:ascii="Calibri" w:hAnsi="Calibri" w:hint="eastAsia"/>
                <w:sz w:val="20"/>
                <w:szCs w:val="21"/>
              </w:rPr>
              <w:t>6. 2.</w:t>
            </w:r>
            <w:r w:rsidR="00DE4DAC" w:rsidRPr="006E7851">
              <w:rPr>
                <w:rFonts w:ascii="Calibri" w:hAnsi="Calibri"/>
                <w:szCs w:val="21"/>
              </w:rPr>
              <w:t>EU 1165-2021 annex II</w:t>
            </w:r>
            <w:r w:rsidR="00A53EF9">
              <w:rPr>
                <w:rFonts w:ascii="Calibri" w:hAnsi="Calibri" w:hint="eastAsia"/>
                <w:szCs w:val="21"/>
              </w:rPr>
              <w:t>中规定的矿产品</w:t>
            </w:r>
            <w:ins w:id="980" w:author="Shao" w:date="2025-03-03T15:07:00Z" w16du:dateUtc="2025-03-03T07:07:00Z">
              <w:r w:rsidR="00DE4DAC" w:rsidRPr="006E7851">
                <w:rPr>
                  <w:rFonts w:ascii="Calibri" w:hAnsi="Calibri"/>
                  <w:szCs w:val="21"/>
                </w:rPr>
                <w:t xml:space="preserve"> </w:t>
              </w:r>
              <w:r w:rsidR="00DE4DAC">
                <w:rPr>
                  <w:rFonts w:ascii="Calibri" w:hAnsi="Calibri" w:hint="eastAsia"/>
                  <w:szCs w:val="21"/>
                </w:rPr>
                <w:t>in the mineral products</w:t>
              </w:r>
            </w:ins>
          </w:p>
        </w:tc>
        <w:tc>
          <w:tcPr>
            <w:tcW w:w="2858" w:type="dxa"/>
            <w:gridSpan w:val="5"/>
          </w:tcPr>
          <w:p w14:paraId="3E23468A" w14:textId="77777777" w:rsidR="00B7731E" w:rsidRPr="006E7851" w:rsidRDefault="00B7731E" w:rsidP="006E7851">
            <w:pPr>
              <w:rPr>
                <w:rFonts w:ascii="Calibri" w:hAnsi="Calibri"/>
                <w:szCs w:val="21"/>
              </w:rPr>
            </w:pPr>
          </w:p>
        </w:tc>
        <w:tc>
          <w:tcPr>
            <w:tcW w:w="2130" w:type="dxa"/>
            <w:gridSpan w:val="4"/>
          </w:tcPr>
          <w:p w14:paraId="6A55F0CD" w14:textId="77777777" w:rsidR="00A53EF9" w:rsidRPr="006E7851" w:rsidRDefault="00A53EF9" w:rsidP="006E7851">
            <w:pPr>
              <w:rPr>
                <w:rFonts w:ascii="Calibri" w:hAnsi="Calibri"/>
                <w:szCs w:val="21"/>
              </w:rPr>
            </w:pPr>
          </w:p>
        </w:tc>
        <w:tc>
          <w:tcPr>
            <w:tcW w:w="2700" w:type="dxa"/>
            <w:gridSpan w:val="3"/>
            <w:vMerge w:val="restart"/>
          </w:tcPr>
          <w:p w14:paraId="7E03D783" w14:textId="55C16D59" w:rsidR="008B3AD2" w:rsidRDefault="0095305C" w:rsidP="00FB7D98">
            <w:pPr>
              <w:rPr>
                <w:rFonts w:ascii="Calibri" w:hAnsi="Calibri"/>
                <w:sz w:val="20"/>
                <w:szCs w:val="21"/>
              </w:rPr>
            </w:pPr>
            <w:ins w:id="981" w:author="Shao" w:date="2025-03-03T15:07:00Z" w16du:dateUtc="2025-03-03T07:07:00Z">
              <w:r>
                <w:rPr>
                  <w:rFonts w:ascii="Calibri" w:hAnsi="Calibri" w:hint="eastAsia"/>
                  <w:sz w:val="20"/>
                  <w:szCs w:val="21"/>
                </w:rPr>
                <w:t>是否</w:t>
              </w:r>
              <w:r w:rsidR="00A53EF9">
                <w:rPr>
                  <w:rFonts w:ascii="Calibri" w:hAnsi="Calibri" w:hint="eastAsia"/>
                  <w:sz w:val="20"/>
                  <w:szCs w:val="21"/>
                </w:rPr>
                <w:t>满足</w:t>
              </w:r>
              <w:r w:rsidR="00FB7D98" w:rsidRPr="00FB7D98">
                <w:rPr>
                  <w:rFonts w:ascii="Calibri" w:hAnsi="Calibri"/>
                  <w:sz w:val="20"/>
                  <w:szCs w:val="21"/>
                </w:rPr>
                <w:t>Whether</w:t>
              </w:r>
              <w:r w:rsidR="00FB7D98">
                <w:rPr>
                  <w:rFonts w:ascii="Calibri" w:hAnsi="Calibri" w:hint="eastAsia"/>
                  <w:sz w:val="20"/>
                  <w:szCs w:val="21"/>
                </w:rPr>
                <w:t xml:space="preserve"> m</w:t>
              </w:r>
              <w:r w:rsidR="00DE4DAC">
                <w:rPr>
                  <w:rFonts w:ascii="Calibri" w:hAnsi="Calibri" w:hint="eastAsia"/>
                  <w:sz w:val="20"/>
                  <w:szCs w:val="21"/>
                </w:rPr>
                <w:t xml:space="preserve">eet the corresponding restrictions of </w:t>
              </w:r>
            </w:ins>
            <w:r w:rsidR="00DE4DAC" w:rsidRPr="006E7851">
              <w:rPr>
                <w:rFonts w:ascii="Calibri" w:hAnsi="Calibri"/>
                <w:szCs w:val="21"/>
              </w:rPr>
              <w:t>EU 1165-2021 annex II</w:t>
            </w:r>
            <w:ins w:id="982" w:author="Shao" w:date="2025-03-03T15:07:00Z" w16du:dateUtc="2025-03-03T07:07:00Z">
              <w:r w:rsidR="00A53EF9">
                <w:rPr>
                  <w:rFonts w:ascii="Calibri" w:hAnsi="Calibri" w:hint="eastAsia"/>
                  <w:sz w:val="20"/>
                  <w:szCs w:val="21"/>
                </w:rPr>
                <w:t>相应的限制条件</w:t>
              </w:r>
              <w:r>
                <w:rPr>
                  <w:rFonts w:ascii="Calibri" w:hAnsi="Calibri" w:hint="eastAsia"/>
                  <w:sz w:val="20"/>
                  <w:szCs w:val="21"/>
                </w:rPr>
                <w:t>？</w:t>
              </w:r>
              <w:r w:rsidR="00FB7D98">
                <w:rPr>
                  <w:rFonts w:ascii="Calibri" w:hAnsi="Calibri" w:hint="eastAsia"/>
                  <w:szCs w:val="21"/>
                </w:rPr>
                <w:t>?</w:t>
              </w:r>
              <w:r w:rsidR="00FB7D98" w:rsidRPr="008F281E">
                <w:rPr>
                  <w:rFonts w:ascii="Calibri" w:hAnsi="Calibri"/>
                  <w:sz w:val="20"/>
                  <w:szCs w:val="21"/>
                </w:rPr>
                <w:t xml:space="preserve"> </w:t>
              </w:r>
            </w:ins>
            <w:r w:rsidR="0075573E" w:rsidRPr="008F281E">
              <w:rPr>
                <w:rFonts w:ascii="Calibri" w:hAnsi="Calibri"/>
                <w:sz w:val="20"/>
                <w:szCs w:val="21"/>
              </w:rPr>
              <w:fldChar w:fldCharType="begin">
                <w:ffData>
                  <w:name w:val="复选框型13"/>
                  <w:enabled/>
                  <w:calcOnExit w:val="0"/>
                  <w:checkBox>
                    <w:sizeAuto/>
                    <w:default w:val="0"/>
                  </w:checkBox>
                </w:ffData>
              </w:fldChar>
            </w:r>
            <w:r w:rsidR="00FB7D98" w:rsidRPr="008F281E">
              <w:rPr>
                <w:rFonts w:ascii="Calibri" w:hAnsi="Calibri"/>
                <w:sz w:val="20"/>
                <w:szCs w:val="21"/>
              </w:rPr>
              <w:instrText xml:space="preserve"> FORMCHECKBOX </w:instrText>
            </w:r>
            <w:r w:rsidR="0075573E" w:rsidRPr="008F281E">
              <w:rPr>
                <w:rFonts w:ascii="Calibri" w:hAnsi="Calibri"/>
                <w:sz w:val="20"/>
                <w:szCs w:val="21"/>
              </w:rPr>
            </w:r>
            <w:r w:rsidR="0075573E" w:rsidRPr="008F281E">
              <w:rPr>
                <w:rFonts w:ascii="Calibri" w:hAnsi="Calibri"/>
                <w:sz w:val="20"/>
                <w:szCs w:val="21"/>
              </w:rPr>
              <w:fldChar w:fldCharType="separate"/>
            </w:r>
            <w:r w:rsidR="0075573E" w:rsidRPr="008F281E">
              <w:rPr>
                <w:rFonts w:ascii="Calibri" w:hAnsi="Calibri"/>
                <w:sz w:val="20"/>
                <w:szCs w:val="21"/>
              </w:rPr>
              <w:fldChar w:fldCharType="end"/>
            </w:r>
            <w:r w:rsidR="00FB7D98" w:rsidRPr="008F281E">
              <w:rPr>
                <w:rFonts w:ascii="Calibri" w:hAnsi="Calibri" w:hint="eastAsia"/>
                <w:sz w:val="20"/>
                <w:szCs w:val="21"/>
              </w:rPr>
              <w:t xml:space="preserve"> </w:t>
            </w:r>
            <w:ins w:id="983" w:author="Shao" w:date="2025-03-03T15:07:00Z" w16du:dateUtc="2025-03-03T07:07:00Z">
              <w:r w:rsidRPr="008F281E">
                <w:rPr>
                  <w:rFonts w:ascii="Calibri" w:hAnsi="Calibri" w:hint="eastAsia"/>
                  <w:sz w:val="20"/>
                  <w:szCs w:val="21"/>
                </w:rPr>
                <w:t>是</w:t>
              </w:r>
              <w:r w:rsidR="00FB7D98" w:rsidRPr="008F281E">
                <w:rPr>
                  <w:rFonts w:ascii="Calibri" w:hAnsi="Calibri" w:hint="eastAsia"/>
                  <w:sz w:val="20"/>
                  <w:szCs w:val="21"/>
                </w:rPr>
                <w:t>Yes</w:t>
              </w:r>
            </w:ins>
            <w:r w:rsidR="0075573E" w:rsidRPr="008F281E">
              <w:rPr>
                <w:rFonts w:ascii="Calibri" w:hAnsi="Calibri"/>
                <w:sz w:val="20"/>
                <w:szCs w:val="21"/>
              </w:rPr>
              <w:fldChar w:fldCharType="begin">
                <w:ffData>
                  <w:name w:val="复选框型13"/>
                  <w:enabled/>
                  <w:calcOnExit w:val="0"/>
                  <w:checkBox>
                    <w:sizeAuto/>
                    <w:default w:val="0"/>
                  </w:checkBox>
                </w:ffData>
              </w:fldChar>
            </w:r>
            <w:r w:rsidR="00FB7D98" w:rsidRPr="008F281E">
              <w:rPr>
                <w:rFonts w:ascii="Calibri" w:hAnsi="Calibri"/>
                <w:sz w:val="20"/>
                <w:szCs w:val="21"/>
              </w:rPr>
              <w:instrText xml:space="preserve"> FORMCHECKBOX </w:instrText>
            </w:r>
            <w:r w:rsidR="0075573E" w:rsidRPr="008F281E">
              <w:rPr>
                <w:rFonts w:ascii="Calibri" w:hAnsi="Calibri"/>
                <w:sz w:val="20"/>
                <w:szCs w:val="21"/>
              </w:rPr>
            </w:r>
            <w:r w:rsidR="0075573E" w:rsidRPr="008F281E">
              <w:rPr>
                <w:rFonts w:ascii="Calibri" w:hAnsi="Calibri"/>
                <w:sz w:val="20"/>
                <w:szCs w:val="21"/>
              </w:rPr>
              <w:fldChar w:fldCharType="separate"/>
            </w:r>
            <w:r w:rsidR="0075573E" w:rsidRPr="008F281E">
              <w:rPr>
                <w:rFonts w:ascii="Calibri" w:hAnsi="Calibri"/>
                <w:sz w:val="20"/>
                <w:szCs w:val="21"/>
              </w:rPr>
              <w:fldChar w:fldCharType="end"/>
            </w:r>
            <w:r w:rsidR="00FB7D98" w:rsidRPr="008F281E">
              <w:rPr>
                <w:rFonts w:ascii="Calibri" w:hAnsi="Calibri" w:hint="eastAsia"/>
                <w:sz w:val="20"/>
                <w:szCs w:val="21"/>
              </w:rPr>
              <w:t xml:space="preserve"> </w:t>
            </w:r>
            <w:ins w:id="984" w:author="Shao" w:date="2025-03-03T15:07:00Z" w16du:dateUtc="2025-03-03T07:07:00Z">
              <w:r w:rsidRPr="008F281E">
                <w:rPr>
                  <w:rFonts w:ascii="Calibri" w:hAnsi="Calibri" w:hint="eastAsia"/>
                  <w:sz w:val="20"/>
                  <w:szCs w:val="21"/>
                </w:rPr>
                <w:t>否</w:t>
              </w:r>
              <w:r w:rsidR="00FB7D98" w:rsidRPr="008F281E">
                <w:rPr>
                  <w:rFonts w:ascii="Calibri" w:hAnsi="Calibri" w:hint="eastAsia"/>
                  <w:sz w:val="20"/>
                  <w:szCs w:val="21"/>
                </w:rPr>
                <w:t>No</w:t>
              </w:r>
            </w:ins>
          </w:p>
        </w:tc>
      </w:tr>
      <w:tr w:rsidR="00B921CA" w:rsidRPr="008F281E" w14:paraId="43C5FF3B" w14:textId="77777777" w:rsidTr="00B7731E">
        <w:trPr>
          <w:trHeight w:val="562"/>
          <w:jc w:val="center"/>
        </w:trPr>
        <w:tc>
          <w:tcPr>
            <w:tcW w:w="3038" w:type="dxa"/>
            <w:gridSpan w:val="6"/>
            <w:vMerge/>
          </w:tcPr>
          <w:p w14:paraId="7EC43CD1" w14:textId="77777777" w:rsidR="00A53EF9" w:rsidRPr="008F281E" w:rsidRDefault="00A53EF9" w:rsidP="008F281E">
            <w:pPr>
              <w:rPr>
                <w:rFonts w:ascii="Calibri" w:hAnsi="Calibri"/>
                <w:sz w:val="20"/>
                <w:szCs w:val="21"/>
              </w:rPr>
            </w:pPr>
          </w:p>
        </w:tc>
        <w:tc>
          <w:tcPr>
            <w:tcW w:w="2858" w:type="dxa"/>
            <w:gridSpan w:val="5"/>
          </w:tcPr>
          <w:p w14:paraId="495E107E" w14:textId="77777777" w:rsidR="00A53EF9" w:rsidRPr="006E7851" w:rsidRDefault="00A53EF9" w:rsidP="006E7851">
            <w:pPr>
              <w:rPr>
                <w:rFonts w:ascii="Calibri" w:hAnsi="Calibri"/>
                <w:szCs w:val="21"/>
              </w:rPr>
            </w:pPr>
          </w:p>
        </w:tc>
        <w:tc>
          <w:tcPr>
            <w:tcW w:w="2130" w:type="dxa"/>
            <w:gridSpan w:val="4"/>
          </w:tcPr>
          <w:p w14:paraId="38AB8146" w14:textId="77777777" w:rsidR="00A53EF9" w:rsidRPr="006E7851" w:rsidRDefault="00A53EF9" w:rsidP="006E7851">
            <w:pPr>
              <w:rPr>
                <w:rFonts w:ascii="Calibri" w:hAnsi="Calibri"/>
                <w:szCs w:val="21"/>
              </w:rPr>
            </w:pPr>
          </w:p>
        </w:tc>
        <w:tc>
          <w:tcPr>
            <w:tcW w:w="2700" w:type="dxa"/>
            <w:gridSpan w:val="3"/>
            <w:vMerge/>
          </w:tcPr>
          <w:p w14:paraId="268B298E" w14:textId="77777777" w:rsidR="00A53EF9" w:rsidRDefault="00A53EF9" w:rsidP="006E7851">
            <w:pPr>
              <w:rPr>
                <w:rFonts w:ascii="Calibri" w:hAnsi="Calibri"/>
                <w:sz w:val="20"/>
                <w:szCs w:val="21"/>
              </w:rPr>
            </w:pPr>
          </w:p>
        </w:tc>
      </w:tr>
      <w:tr w:rsidR="00B921CA" w:rsidRPr="008F281E" w14:paraId="6D24DCE5" w14:textId="77777777" w:rsidTr="00B921CA">
        <w:trPr>
          <w:trHeight w:val="240"/>
          <w:jc w:val="center"/>
        </w:trPr>
        <w:tc>
          <w:tcPr>
            <w:tcW w:w="3038" w:type="dxa"/>
            <w:gridSpan w:val="6"/>
            <w:vMerge/>
          </w:tcPr>
          <w:p w14:paraId="1DDD61B0" w14:textId="77777777" w:rsidR="00A53EF9" w:rsidRPr="008F281E" w:rsidRDefault="00A53EF9" w:rsidP="008F281E">
            <w:pPr>
              <w:rPr>
                <w:rFonts w:ascii="Calibri" w:hAnsi="Calibri"/>
                <w:sz w:val="20"/>
                <w:szCs w:val="21"/>
              </w:rPr>
            </w:pPr>
          </w:p>
        </w:tc>
        <w:tc>
          <w:tcPr>
            <w:tcW w:w="2858" w:type="dxa"/>
            <w:gridSpan w:val="5"/>
          </w:tcPr>
          <w:p w14:paraId="50F95BF4" w14:textId="77777777" w:rsidR="00A53EF9" w:rsidRPr="006E7851" w:rsidRDefault="00A53EF9" w:rsidP="006E7851">
            <w:pPr>
              <w:rPr>
                <w:rFonts w:ascii="Calibri" w:hAnsi="Calibri"/>
                <w:szCs w:val="21"/>
              </w:rPr>
            </w:pPr>
          </w:p>
        </w:tc>
        <w:tc>
          <w:tcPr>
            <w:tcW w:w="2130" w:type="dxa"/>
            <w:gridSpan w:val="4"/>
          </w:tcPr>
          <w:p w14:paraId="09497044" w14:textId="77777777" w:rsidR="00A53EF9" w:rsidRPr="006E7851" w:rsidRDefault="00A53EF9" w:rsidP="006E7851">
            <w:pPr>
              <w:rPr>
                <w:rFonts w:ascii="Calibri" w:hAnsi="Calibri"/>
                <w:szCs w:val="21"/>
              </w:rPr>
            </w:pPr>
          </w:p>
        </w:tc>
        <w:tc>
          <w:tcPr>
            <w:tcW w:w="2700" w:type="dxa"/>
            <w:gridSpan w:val="3"/>
            <w:vMerge/>
          </w:tcPr>
          <w:p w14:paraId="6164A543" w14:textId="77777777" w:rsidR="00A53EF9" w:rsidRDefault="00A53EF9" w:rsidP="006E7851">
            <w:pPr>
              <w:rPr>
                <w:rFonts w:ascii="Calibri" w:hAnsi="Calibri"/>
                <w:sz w:val="20"/>
                <w:szCs w:val="21"/>
              </w:rPr>
            </w:pPr>
          </w:p>
        </w:tc>
      </w:tr>
      <w:tr w:rsidR="00A53EF9" w:rsidRPr="008F281E" w14:paraId="2CB8543C" w14:textId="77777777" w:rsidTr="00B921CA">
        <w:trPr>
          <w:trHeight w:val="564"/>
          <w:jc w:val="center"/>
          <w:trPrChange w:id="985" w:author="Shao" w:date="2025-03-03T15:07:00Z" w16du:dateUtc="2025-03-03T07:07:00Z">
            <w:trPr>
              <w:gridAfter w:val="0"/>
              <w:trHeight w:val="564"/>
              <w:jc w:val="center"/>
            </w:trPr>
          </w:trPrChange>
        </w:trPr>
        <w:tc>
          <w:tcPr>
            <w:tcW w:w="3038" w:type="dxa"/>
            <w:gridSpan w:val="6"/>
            <w:tcPrChange w:id="986" w:author="Shao" w:date="2025-03-03T15:07:00Z" w16du:dateUtc="2025-03-03T07:07:00Z">
              <w:tcPr>
                <w:tcW w:w="2591" w:type="dxa"/>
                <w:gridSpan w:val="6"/>
              </w:tcPr>
            </w:tcPrChange>
          </w:tcPr>
          <w:p w14:paraId="3A3B2A10" w14:textId="788CCB57" w:rsidR="008B3AD2" w:rsidRDefault="0075573E">
            <w:pPr>
              <w:rPr>
                <w:rFonts w:ascii="Calibri" w:hAnsi="Calibri"/>
                <w:sz w:val="20"/>
                <w:szCs w:val="21"/>
              </w:rPr>
            </w:pPr>
            <w:r w:rsidRPr="008F281E">
              <w:rPr>
                <w:rFonts w:ascii="Calibri" w:hAnsi="Calibri"/>
                <w:sz w:val="20"/>
                <w:szCs w:val="21"/>
              </w:rPr>
              <w:fldChar w:fldCharType="begin">
                <w:ffData>
                  <w:name w:val="复选框型13"/>
                  <w:enabled/>
                  <w:calcOnExit w:val="0"/>
                  <w:checkBox>
                    <w:sizeAuto/>
                    <w:default w:val="0"/>
                  </w:checkBox>
                </w:ffData>
              </w:fldChar>
            </w:r>
            <w:r w:rsidR="00DE4DAC" w:rsidRPr="008F281E">
              <w:rPr>
                <w:rFonts w:ascii="Calibri" w:hAnsi="Calibri"/>
                <w:sz w:val="20"/>
                <w:szCs w:val="21"/>
              </w:rPr>
              <w:instrText xml:space="preserve"> FORMCHECKBOX </w:instrText>
            </w:r>
            <w:r w:rsidRPr="008F281E">
              <w:rPr>
                <w:rFonts w:ascii="Calibri" w:hAnsi="Calibri"/>
                <w:sz w:val="20"/>
                <w:szCs w:val="21"/>
              </w:rPr>
            </w:r>
            <w:r w:rsidRPr="008F281E">
              <w:rPr>
                <w:rFonts w:ascii="Calibri" w:hAnsi="Calibri"/>
                <w:sz w:val="20"/>
                <w:szCs w:val="21"/>
              </w:rPr>
              <w:fldChar w:fldCharType="separate"/>
            </w:r>
            <w:r w:rsidRPr="008F281E">
              <w:rPr>
                <w:rFonts w:ascii="Calibri" w:hAnsi="Calibri"/>
                <w:sz w:val="20"/>
                <w:szCs w:val="21"/>
              </w:rPr>
              <w:fldChar w:fldCharType="end"/>
            </w:r>
            <w:r w:rsidR="00DE4DAC">
              <w:rPr>
                <w:rFonts w:ascii="Calibri" w:hAnsi="Calibri" w:hint="eastAsia"/>
                <w:sz w:val="20"/>
                <w:szCs w:val="21"/>
              </w:rPr>
              <w:t>7.</w:t>
            </w:r>
            <w:r w:rsidR="00A53EF9">
              <w:rPr>
                <w:rFonts w:ascii="Calibri" w:hAnsi="Calibri" w:hint="eastAsia"/>
                <w:sz w:val="20"/>
                <w:szCs w:val="21"/>
              </w:rPr>
              <w:t>土壤</w:t>
            </w:r>
            <w:ins w:id="987" w:author="Shao" w:date="2025-03-03T15:07:00Z" w16du:dateUtc="2025-03-03T07:07:00Z">
              <w:r w:rsidR="00DE4DAC">
                <w:rPr>
                  <w:rFonts w:ascii="Calibri" w:hAnsi="Calibri" w:hint="eastAsia"/>
                  <w:sz w:val="20"/>
                  <w:szCs w:val="21"/>
                </w:rPr>
                <w:t xml:space="preserve"> Soil</w:t>
              </w:r>
            </w:ins>
          </w:p>
        </w:tc>
        <w:tc>
          <w:tcPr>
            <w:tcW w:w="2858" w:type="dxa"/>
            <w:gridSpan w:val="5"/>
            <w:tcPrChange w:id="988" w:author="Shao" w:date="2025-03-03T15:07:00Z" w16du:dateUtc="2025-03-03T07:07:00Z">
              <w:tcPr>
                <w:tcW w:w="2316" w:type="dxa"/>
                <w:gridSpan w:val="7"/>
              </w:tcPr>
            </w:tcPrChange>
          </w:tcPr>
          <w:p w14:paraId="0AC97ECF" w14:textId="77777777" w:rsidR="00A53EF9" w:rsidRPr="006E7851" w:rsidRDefault="00A53EF9" w:rsidP="006E7851">
            <w:pPr>
              <w:rPr>
                <w:rFonts w:ascii="Calibri" w:hAnsi="Calibri"/>
                <w:szCs w:val="21"/>
              </w:rPr>
            </w:pPr>
          </w:p>
        </w:tc>
        <w:tc>
          <w:tcPr>
            <w:tcW w:w="2130" w:type="dxa"/>
            <w:gridSpan w:val="4"/>
            <w:tcPrChange w:id="989" w:author="Shao" w:date="2025-03-03T15:07:00Z" w16du:dateUtc="2025-03-03T07:07:00Z">
              <w:tcPr>
                <w:tcW w:w="2315" w:type="dxa"/>
                <w:gridSpan w:val="9"/>
              </w:tcPr>
            </w:tcPrChange>
          </w:tcPr>
          <w:p w14:paraId="6F127A40" w14:textId="77777777" w:rsidR="00A53EF9" w:rsidRPr="006E7851" w:rsidRDefault="00A53EF9" w:rsidP="006E7851">
            <w:pPr>
              <w:rPr>
                <w:rFonts w:ascii="Calibri" w:hAnsi="Calibri"/>
                <w:szCs w:val="21"/>
              </w:rPr>
            </w:pPr>
          </w:p>
        </w:tc>
        <w:tc>
          <w:tcPr>
            <w:tcW w:w="2700" w:type="dxa"/>
            <w:gridSpan w:val="3"/>
            <w:tcPrChange w:id="990" w:author="Shao" w:date="2025-03-03T15:07:00Z" w16du:dateUtc="2025-03-03T07:07:00Z">
              <w:tcPr>
                <w:tcW w:w="3182" w:type="dxa"/>
                <w:gridSpan w:val="7"/>
              </w:tcPr>
            </w:tcPrChange>
          </w:tcPr>
          <w:p w14:paraId="32E8EC27" w14:textId="77777777" w:rsidR="00A53EF9" w:rsidRDefault="00A53EF9" w:rsidP="006E7851">
            <w:pPr>
              <w:rPr>
                <w:rFonts w:ascii="Calibri" w:hAnsi="Calibri"/>
                <w:sz w:val="20"/>
                <w:szCs w:val="21"/>
              </w:rPr>
            </w:pPr>
          </w:p>
        </w:tc>
      </w:tr>
      <w:tr w:rsidR="00A53EF9" w:rsidRPr="008F281E" w14:paraId="32D55D0B" w14:textId="77777777" w:rsidTr="00B921CA">
        <w:trPr>
          <w:trHeight w:val="564"/>
          <w:jc w:val="center"/>
          <w:trPrChange w:id="991" w:author="Shao" w:date="2025-03-03T15:07:00Z" w16du:dateUtc="2025-03-03T07:07:00Z">
            <w:trPr>
              <w:gridAfter w:val="0"/>
              <w:trHeight w:val="564"/>
              <w:jc w:val="center"/>
            </w:trPr>
          </w:trPrChange>
        </w:trPr>
        <w:tc>
          <w:tcPr>
            <w:tcW w:w="3038" w:type="dxa"/>
            <w:gridSpan w:val="6"/>
            <w:tcPrChange w:id="992" w:author="Shao" w:date="2025-03-03T15:07:00Z" w16du:dateUtc="2025-03-03T07:07:00Z">
              <w:tcPr>
                <w:tcW w:w="2591" w:type="dxa"/>
                <w:gridSpan w:val="6"/>
              </w:tcPr>
            </w:tcPrChange>
          </w:tcPr>
          <w:p w14:paraId="368440E3" w14:textId="4C61CAE8" w:rsidR="008B3AD2" w:rsidRDefault="0075573E">
            <w:pPr>
              <w:rPr>
                <w:rFonts w:ascii="Calibri" w:hAnsi="Calibri"/>
                <w:sz w:val="20"/>
                <w:szCs w:val="21"/>
              </w:rPr>
            </w:pPr>
            <w:r w:rsidRPr="008F281E">
              <w:rPr>
                <w:rFonts w:ascii="Calibri" w:hAnsi="Calibri"/>
                <w:sz w:val="20"/>
                <w:szCs w:val="21"/>
              </w:rPr>
              <w:fldChar w:fldCharType="begin">
                <w:ffData>
                  <w:name w:val="复选框型13"/>
                  <w:enabled/>
                  <w:calcOnExit w:val="0"/>
                  <w:checkBox>
                    <w:sizeAuto/>
                    <w:default w:val="0"/>
                  </w:checkBox>
                </w:ffData>
              </w:fldChar>
            </w:r>
            <w:r w:rsidR="00DE4DAC" w:rsidRPr="008F281E">
              <w:rPr>
                <w:rFonts w:ascii="Calibri" w:hAnsi="Calibri"/>
                <w:sz w:val="20"/>
                <w:szCs w:val="21"/>
              </w:rPr>
              <w:instrText xml:space="preserve"> FORMCHECKBOX </w:instrText>
            </w:r>
            <w:r w:rsidRPr="008F281E">
              <w:rPr>
                <w:rFonts w:ascii="Calibri" w:hAnsi="Calibri"/>
                <w:sz w:val="20"/>
                <w:szCs w:val="21"/>
              </w:rPr>
            </w:r>
            <w:r w:rsidRPr="008F281E">
              <w:rPr>
                <w:rFonts w:ascii="Calibri" w:hAnsi="Calibri"/>
                <w:sz w:val="20"/>
                <w:szCs w:val="21"/>
              </w:rPr>
              <w:fldChar w:fldCharType="separate"/>
            </w:r>
            <w:r w:rsidRPr="008F281E">
              <w:rPr>
                <w:rFonts w:ascii="Calibri" w:hAnsi="Calibri"/>
                <w:sz w:val="20"/>
                <w:szCs w:val="21"/>
              </w:rPr>
              <w:fldChar w:fldCharType="end"/>
            </w:r>
            <w:r w:rsidR="00DE4DAC">
              <w:rPr>
                <w:rFonts w:ascii="Calibri" w:hAnsi="Calibri" w:hint="eastAsia"/>
                <w:sz w:val="20"/>
                <w:szCs w:val="21"/>
              </w:rPr>
              <w:t>8.</w:t>
            </w:r>
            <w:r w:rsidR="00A53EF9">
              <w:rPr>
                <w:rFonts w:ascii="Calibri" w:hAnsi="Calibri" w:hint="eastAsia"/>
                <w:sz w:val="20"/>
                <w:szCs w:val="21"/>
              </w:rPr>
              <w:t>其他</w:t>
            </w:r>
            <w:ins w:id="993" w:author="Shao" w:date="2025-03-03T15:07:00Z" w16du:dateUtc="2025-03-03T07:07:00Z">
              <w:r w:rsidR="00DE4DAC">
                <w:rPr>
                  <w:rFonts w:ascii="Calibri" w:hAnsi="Calibri" w:hint="eastAsia"/>
                  <w:sz w:val="20"/>
                  <w:szCs w:val="21"/>
                </w:rPr>
                <w:t xml:space="preserve"> Other</w:t>
              </w:r>
            </w:ins>
          </w:p>
        </w:tc>
        <w:tc>
          <w:tcPr>
            <w:tcW w:w="2858" w:type="dxa"/>
            <w:gridSpan w:val="5"/>
            <w:tcPrChange w:id="994" w:author="Shao" w:date="2025-03-03T15:07:00Z" w16du:dateUtc="2025-03-03T07:07:00Z">
              <w:tcPr>
                <w:tcW w:w="2316" w:type="dxa"/>
                <w:gridSpan w:val="7"/>
              </w:tcPr>
            </w:tcPrChange>
          </w:tcPr>
          <w:p w14:paraId="0ABA1C0F" w14:textId="77777777" w:rsidR="00A53EF9" w:rsidRPr="006E7851" w:rsidRDefault="00A53EF9" w:rsidP="006E7851">
            <w:pPr>
              <w:rPr>
                <w:rFonts w:ascii="Calibri" w:hAnsi="Calibri"/>
                <w:szCs w:val="21"/>
              </w:rPr>
            </w:pPr>
          </w:p>
        </w:tc>
        <w:tc>
          <w:tcPr>
            <w:tcW w:w="2130" w:type="dxa"/>
            <w:gridSpan w:val="4"/>
            <w:tcPrChange w:id="995" w:author="Shao" w:date="2025-03-03T15:07:00Z" w16du:dateUtc="2025-03-03T07:07:00Z">
              <w:tcPr>
                <w:tcW w:w="2315" w:type="dxa"/>
                <w:gridSpan w:val="9"/>
              </w:tcPr>
            </w:tcPrChange>
          </w:tcPr>
          <w:p w14:paraId="20D32BE4" w14:textId="77777777" w:rsidR="00A53EF9" w:rsidRPr="006E7851" w:rsidRDefault="00A53EF9" w:rsidP="006E7851">
            <w:pPr>
              <w:rPr>
                <w:rFonts w:ascii="Calibri" w:hAnsi="Calibri"/>
                <w:szCs w:val="21"/>
              </w:rPr>
            </w:pPr>
          </w:p>
        </w:tc>
        <w:tc>
          <w:tcPr>
            <w:tcW w:w="2700" w:type="dxa"/>
            <w:gridSpan w:val="3"/>
            <w:tcPrChange w:id="996" w:author="Shao" w:date="2025-03-03T15:07:00Z" w16du:dateUtc="2025-03-03T07:07:00Z">
              <w:tcPr>
                <w:tcW w:w="3182" w:type="dxa"/>
                <w:gridSpan w:val="7"/>
              </w:tcPr>
            </w:tcPrChange>
          </w:tcPr>
          <w:p w14:paraId="60478565" w14:textId="77777777" w:rsidR="00A53EF9" w:rsidRDefault="00A53EF9" w:rsidP="006E7851">
            <w:pPr>
              <w:rPr>
                <w:rFonts w:ascii="Calibri" w:hAnsi="Calibri"/>
                <w:sz w:val="20"/>
                <w:szCs w:val="21"/>
              </w:rPr>
            </w:pPr>
          </w:p>
        </w:tc>
      </w:tr>
      <w:tr w:rsidR="006E7851" w:rsidRPr="0011424B" w14:paraId="53E1A1B7" w14:textId="77777777" w:rsidTr="002D13CD">
        <w:trPr>
          <w:trHeight w:val="564"/>
          <w:jc w:val="center"/>
          <w:trPrChange w:id="997" w:author="Shao" w:date="2025-03-03T15:07:00Z" w16du:dateUtc="2025-03-03T07:07:00Z">
            <w:trPr>
              <w:gridAfter w:val="0"/>
              <w:trHeight w:val="564"/>
              <w:jc w:val="center"/>
            </w:trPr>
          </w:trPrChange>
        </w:trPr>
        <w:tc>
          <w:tcPr>
            <w:tcW w:w="10726" w:type="dxa"/>
            <w:gridSpan w:val="18"/>
            <w:tcPrChange w:id="998" w:author="Shao" w:date="2025-03-03T15:07:00Z" w16du:dateUtc="2025-03-03T07:07:00Z">
              <w:tcPr>
                <w:tcW w:w="10404" w:type="dxa"/>
                <w:gridSpan w:val="29"/>
              </w:tcPr>
            </w:tcPrChange>
          </w:tcPr>
          <w:p w14:paraId="3E5F314F" w14:textId="77777777" w:rsidR="00A53EF9" w:rsidRDefault="00A53EF9" w:rsidP="00A53EF9">
            <w:pPr>
              <w:rPr>
                <w:rFonts w:ascii="Calibri" w:hAnsi="Calibri"/>
                <w:b/>
                <w:szCs w:val="21"/>
              </w:rPr>
            </w:pPr>
          </w:p>
          <w:p w14:paraId="64F37405" w14:textId="5EB1FB53" w:rsidR="008B3AD2" w:rsidRPr="00A11A52" w:rsidRDefault="0075573E">
            <w:pPr>
              <w:rPr>
                <w:rFonts w:ascii="Calibri" w:hAnsi="Calibri"/>
                <w:szCs w:val="21"/>
              </w:rPr>
            </w:pPr>
            <w:r w:rsidRPr="00A11A52">
              <w:rPr>
                <w:rFonts w:ascii="Calibri" w:hAnsi="Calibri"/>
                <w:szCs w:val="21"/>
              </w:rPr>
              <w:t xml:space="preserve">4.5 </w:t>
            </w:r>
            <w:ins w:id="999" w:author="Shao" w:date="2025-03-03T15:07:00Z" w16du:dateUtc="2025-03-03T07:07:00Z">
              <w:r w:rsidR="00A76162" w:rsidRPr="00396AA5">
                <w:rPr>
                  <w:rFonts w:ascii="Calibri" w:hAnsi="Calibri" w:hint="eastAsia"/>
                  <w:szCs w:val="21"/>
                </w:rPr>
                <w:t>转换期</w:t>
              </w:r>
              <w:r w:rsidRPr="00A11A52">
                <w:rPr>
                  <w:rFonts w:ascii="Calibri" w:hAnsi="Calibri"/>
                  <w:szCs w:val="21"/>
                </w:rPr>
                <w:t>Conversion period</w:t>
              </w:r>
            </w:ins>
          </w:p>
          <w:p w14:paraId="6608956F" w14:textId="77777777" w:rsidR="00B7731E" w:rsidRDefault="00DE4DAC">
            <w:pPr>
              <w:rPr>
                <w:rFonts w:ascii="Calibri" w:hAnsi="Calibri"/>
                <w:szCs w:val="21"/>
              </w:rPr>
            </w:pPr>
            <w:r>
              <w:rPr>
                <w:rFonts w:ascii="Calibri" w:hAnsi="Calibri" w:hint="eastAsia"/>
                <w:szCs w:val="21"/>
              </w:rPr>
              <w:t xml:space="preserve">4.5.1 </w:t>
            </w:r>
            <w:r w:rsidR="00A53EF9" w:rsidRPr="00A53EF9">
              <w:rPr>
                <w:rFonts w:ascii="Calibri" w:hAnsi="Calibri" w:hint="eastAsia"/>
                <w:szCs w:val="21"/>
              </w:rPr>
              <w:t>如采用土培和覆土栽培，土地是否为新开垦土地或长期撂荒土地</w:t>
            </w:r>
            <w:ins w:id="1000" w:author="Shao" w:date="2025-03-03T15:07:00Z" w16du:dateUtc="2025-03-03T07:07:00Z">
              <w:r w:rsidR="00A53EF9" w:rsidRPr="00A53EF9">
                <w:rPr>
                  <w:rFonts w:ascii="Calibri" w:hAnsi="Calibri" w:hint="eastAsia"/>
                  <w:szCs w:val="21"/>
                </w:rPr>
                <w:t>If cultivat</w:t>
              </w:r>
              <w:r w:rsidR="00D65EB4">
                <w:rPr>
                  <w:rFonts w:ascii="Calibri" w:hAnsi="Calibri" w:hint="eastAsia"/>
                  <w:szCs w:val="21"/>
                </w:rPr>
                <w:t>ed</w:t>
              </w:r>
              <w:r w:rsidR="00A53EF9" w:rsidRPr="00A53EF9">
                <w:rPr>
                  <w:rFonts w:ascii="Calibri" w:hAnsi="Calibri" w:hint="eastAsia"/>
                  <w:szCs w:val="21"/>
                </w:rPr>
                <w:t xml:space="preserve"> </w:t>
              </w:r>
              <w:r w:rsidR="00D65EB4">
                <w:rPr>
                  <w:rFonts w:ascii="Calibri" w:hAnsi="Calibri" w:hint="eastAsia"/>
                  <w:szCs w:val="21"/>
                </w:rPr>
                <w:t>in soil or</w:t>
              </w:r>
              <w:r w:rsidR="00A53EF9" w:rsidRPr="00A53EF9">
                <w:rPr>
                  <w:rFonts w:ascii="Calibri" w:hAnsi="Calibri" w:hint="eastAsia"/>
                  <w:szCs w:val="21"/>
                </w:rPr>
                <w:t xml:space="preserve"> mulch</w:t>
              </w:r>
              <w:r w:rsidR="00D65EB4">
                <w:rPr>
                  <w:rFonts w:ascii="Calibri" w:hAnsi="Calibri" w:hint="eastAsia"/>
                  <w:szCs w:val="21"/>
                </w:rPr>
                <w:t>ed by soil</w:t>
              </w:r>
              <w:r w:rsidR="00A53EF9" w:rsidRPr="00A53EF9">
                <w:rPr>
                  <w:rFonts w:ascii="Calibri" w:hAnsi="Calibri" w:hint="eastAsia"/>
                  <w:szCs w:val="21"/>
                </w:rPr>
                <w:t>, is the land newly reclaimed or long abandoned?</w:t>
              </w:r>
            </w:ins>
            <w:r w:rsidR="00A53EF9" w:rsidRPr="00A53EF9">
              <w:rPr>
                <w:rFonts w:ascii="Calibri" w:hAnsi="Calibri" w:hint="eastAsia"/>
                <w:szCs w:val="21"/>
              </w:rPr>
              <w:t xml:space="preserve">   </w:t>
            </w:r>
          </w:p>
          <w:p w14:paraId="09048596" w14:textId="42009FD2" w:rsidR="007A33AC" w:rsidRDefault="0075573E" w:rsidP="00B7731E">
            <w:pPr>
              <w:rPr>
                <w:ins w:id="1001" w:author="Shao" w:date="2025-03-03T15:07:00Z" w16du:dateUtc="2025-03-03T07:07:00Z"/>
                <w:rFonts w:ascii="Calibri" w:hAnsi="Calibri"/>
                <w:sz w:val="18"/>
                <w:szCs w:val="21"/>
                <w:u w:val="single"/>
              </w:rPr>
            </w:pPr>
            <w:r w:rsidRPr="00A53EF9">
              <w:rPr>
                <w:rFonts w:ascii="Calibri" w:hAnsi="Calibri"/>
                <w:szCs w:val="21"/>
              </w:rPr>
              <w:fldChar w:fldCharType="begin">
                <w:ffData>
                  <w:name w:val="复选框型13"/>
                  <w:enabled/>
                  <w:calcOnExit w:val="0"/>
                  <w:checkBox>
                    <w:sizeAuto/>
                    <w:default w:val="0"/>
                    <w:checked w:val="0"/>
                  </w:checkBox>
                </w:ffData>
              </w:fldChar>
            </w:r>
            <w:r w:rsidR="00A53EF9" w:rsidRPr="00A53EF9">
              <w:rPr>
                <w:rFonts w:ascii="Calibri" w:hAnsi="Calibri"/>
                <w:szCs w:val="21"/>
              </w:rPr>
              <w:instrText xml:space="preserve"> FORMCHECKBOX </w:instrText>
            </w:r>
            <w:r w:rsidRPr="00A53EF9">
              <w:rPr>
                <w:rFonts w:ascii="Calibri" w:hAnsi="Calibri"/>
                <w:szCs w:val="21"/>
              </w:rPr>
            </w:r>
            <w:r w:rsidRPr="00A53EF9">
              <w:rPr>
                <w:rFonts w:ascii="Calibri" w:hAnsi="Calibri"/>
                <w:szCs w:val="21"/>
              </w:rPr>
              <w:fldChar w:fldCharType="separate"/>
            </w:r>
            <w:r w:rsidRPr="00A53EF9">
              <w:rPr>
                <w:rFonts w:ascii="Calibri" w:hAnsi="Calibri"/>
                <w:szCs w:val="21"/>
              </w:rPr>
              <w:fldChar w:fldCharType="end"/>
            </w:r>
            <w:r w:rsidR="00A53EF9" w:rsidRPr="00A53EF9">
              <w:rPr>
                <w:rFonts w:ascii="Calibri" w:hAnsi="Calibri" w:hint="eastAsia"/>
                <w:szCs w:val="21"/>
              </w:rPr>
              <w:t xml:space="preserve"> </w:t>
            </w:r>
            <w:r w:rsidR="00A53EF9" w:rsidRPr="00A53EF9">
              <w:rPr>
                <w:rFonts w:ascii="Calibri" w:hAnsi="Calibri" w:hint="eastAsia"/>
                <w:szCs w:val="21"/>
              </w:rPr>
              <w:t>是</w:t>
            </w:r>
            <w:r w:rsidR="00A53EF9" w:rsidRPr="00A53EF9">
              <w:rPr>
                <w:rFonts w:ascii="Calibri" w:hAnsi="Calibri"/>
                <w:szCs w:val="21"/>
              </w:rPr>
              <w:t xml:space="preserve"> </w:t>
            </w:r>
            <w:r w:rsidR="00A53EF9" w:rsidRPr="00A53EF9">
              <w:rPr>
                <w:rFonts w:ascii="Calibri" w:hAnsi="Calibri" w:hint="eastAsia"/>
                <w:szCs w:val="21"/>
              </w:rPr>
              <w:t xml:space="preserve">  </w:t>
            </w:r>
            <w:ins w:id="1002" w:author="Shao" w:date="2025-03-03T15:07:00Z" w16du:dateUtc="2025-03-03T07:07:00Z">
              <w:r w:rsidR="00A53EF9" w:rsidRPr="00A53EF9">
                <w:rPr>
                  <w:rFonts w:ascii="Calibri" w:hAnsi="Calibri" w:hint="eastAsia"/>
                  <w:szCs w:val="21"/>
                </w:rPr>
                <w:t>Yes</w:t>
              </w:r>
            </w:ins>
            <w:r w:rsidRPr="00A53EF9">
              <w:rPr>
                <w:rFonts w:ascii="Calibri" w:hAnsi="Calibri"/>
                <w:szCs w:val="21"/>
              </w:rPr>
              <w:fldChar w:fldCharType="begin">
                <w:ffData>
                  <w:name w:val="复选框型13"/>
                  <w:enabled/>
                  <w:calcOnExit w:val="0"/>
                  <w:checkBox>
                    <w:sizeAuto/>
                    <w:default w:val="0"/>
                    <w:checked w:val="0"/>
                  </w:checkBox>
                </w:ffData>
              </w:fldChar>
            </w:r>
            <w:r w:rsidR="00A53EF9" w:rsidRPr="00A53EF9">
              <w:rPr>
                <w:rFonts w:ascii="Calibri" w:hAnsi="Calibri"/>
                <w:szCs w:val="21"/>
              </w:rPr>
              <w:instrText xml:space="preserve"> FORMCHECKBOX </w:instrText>
            </w:r>
            <w:r w:rsidRPr="00A53EF9">
              <w:rPr>
                <w:rFonts w:ascii="Calibri" w:hAnsi="Calibri"/>
                <w:szCs w:val="21"/>
              </w:rPr>
            </w:r>
            <w:r w:rsidRPr="00A53EF9">
              <w:rPr>
                <w:rFonts w:ascii="Calibri" w:hAnsi="Calibri"/>
                <w:szCs w:val="21"/>
              </w:rPr>
              <w:fldChar w:fldCharType="separate"/>
            </w:r>
            <w:r w:rsidRPr="00A53EF9">
              <w:rPr>
                <w:rFonts w:ascii="Calibri" w:hAnsi="Calibri"/>
                <w:szCs w:val="21"/>
              </w:rPr>
              <w:fldChar w:fldCharType="end"/>
            </w:r>
            <w:r w:rsidR="00A53EF9" w:rsidRPr="00A53EF9">
              <w:rPr>
                <w:rFonts w:ascii="Calibri" w:hAnsi="Calibri" w:hint="eastAsia"/>
                <w:szCs w:val="21"/>
              </w:rPr>
              <w:t xml:space="preserve"> </w:t>
            </w:r>
            <w:r w:rsidR="00A53EF9" w:rsidRPr="00A53EF9">
              <w:rPr>
                <w:rFonts w:ascii="Calibri" w:hAnsi="Calibri" w:hint="eastAsia"/>
                <w:szCs w:val="21"/>
              </w:rPr>
              <w:t>否</w:t>
            </w:r>
            <w:r w:rsidR="00A53EF9" w:rsidRPr="00A53EF9">
              <w:rPr>
                <w:rFonts w:ascii="Calibri" w:hAnsi="Calibri" w:hint="eastAsia"/>
                <w:szCs w:val="21"/>
              </w:rPr>
              <w:t xml:space="preserve">   </w:t>
            </w:r>
            <w:ins w:id="1003" w:author="Shao" w:date="2025-03-03T15:07:00Z" w16du:dateUtc="2025-03-03T07:07:00Z">
              <w:r w:rsidR="00A53EF9" w:rsidRPr="00A53EF9">
                <w:rPr>
                  <w:rFonts w:ascii="Calibri" w:hAnsi="Calibri" w:hint="eastAsia"/>
                  <w:szCs w:val="21"/>
                </w:rPr>
                <w:t>No</w:t>
              </w:r>
            </w:ins>
            <w:r w:rsidRPr="00A53EF9">
              <w:rPr>
                <w:rFonts w:ascii="Calibri" w:hAnsi="Calibri"/>
                <w:szCs w:val="21"/>
              </w:rPr>
              <w:fldChar w:fldCharType="begin">
                <w:ffData>
                  <w:name w:val="复选框型13"/>
                  <w:enabled/>
                  <w:calcOnExit w:val="0"/>
                  <w:checkBox>
                    <w:sizeAuto/>
                    <w:default w:val="0"/>
                    <w:checked w:val="0"/>
                  </w:checkBox>
                </w:ffData>
              </w:fldChar>
            </w:r>
            <w:r w:rsidR="00A53EF9" w:rsidRPr="00A53EF9">
              <w:rPr>
                <w:rFonts w:ascii="Calibri" w:hAnsi="Calibri"/>
                <w:szCs w:val="21"/>
              </w:rPr>
              <w:instrText xml:space="preserve"> FORMCHECKBOX </w:instrText>
            </w:r>
            <w:r w:rsidRPr="00A53EF9">
              <w:rPr>
                <w:rFonts w:ascii="Calibri" w:hAnsi="Calibri"/>
                <w:szCs w:val="21"/>
              </w:rPr>
            </w:r>
            <w:r w:rsidRPr="00A53EF9">
              <w:rPr>
                <w:rFonts w:ascii="Calibri" w:hAnsi="Calibri"/>
                <w:szCs w:val="21"/>
              </w:rPr>
              <w:fldChar w:fldCharType="separate"/>
            </w:r>
            <w:r w:rsidRPr="00A53EF9">
              <w:rPr>
                <w:rFonts w:ascii="Calibri" w:hAnsi="Calibri"/>
                <w:szCs w:val="21"/>
              </w:rPr>
              <w:fldChar w:fldCharType="end"/>
            </w:r>
            <w:r w:rsidR="00A53EF9" w:rsidRPr="00A53EF9">
              <w:rPr>
                <w:rFonts w:ascii="Calibri" w:hAnsi="Calibri" w:hint="eastAsia"/>
                <w:szCs w:val="21"/>
              </w:rPr>
              <w:t xml:space="preserve"> </w:t>
            </w:r>
            <w:r w:rsidR="00A53EF9" w:rsidRPr="00A53EF9">
              <w:rPr>
                <w:rFonts w:ascii="Calibri" w:hAnsi="Calibri" w:hint="eastAsia"/>
                <w:szCs w:val="21"/>
              </w:rPr>
              <w:t>无关</w:t>
            </w:r>
            <w:r w:rsidR="00B7731E">
              <w:rPr>
                <w:rFonts w:ascii="Calibri" w:hAnsi="Calibri" w:hint="eastAsia"/>
                <w:szCs w:val="21"/>
              </w:rPr>
              <w:t xml:space="preserve">N/A; </w:t>
            </w:r>
            <w:ins w:id="1004" w:author="Shao" w:date="2025-03-03T15:07:00Z" w16du:dateUtc="2025-03-03T07:07:00Z">
              <w:r w:rsidR="00A53EF9" w:rsidRPr="00A53EF9">
                <w:rPr>
                  <w:rFonts w:ascii="Calibri" w:hAnsi="Calibri" w:hint="eastAsia"/>
                  <w:szCs w:val="21"/>
                </w:rPr>
                <w:t>如是，请提供相应的证明文件，并说明</w:t>
              </w:r>
              <w:r w:rsidR="005D48F1">
                <w:rPr>
                  <w:rFonts w:ascii="Calibri" w:hAnsi="Calibri" w:hint="eastAsia"/>
                  <w:szCs w:val="21"/>
                </w:rPr>
                <w:t>开垦</w:t>
              </w:r>
              <w:r w:rsidR="005D48F1">
                <w:rPr>
                  <w:rFonts w:ascii="Calibri" w:hAnsi="Calibri" w:hint="eastAsia"/>
                  <w:szCs w:val="21"/>
                </w:rPr>
                <w:t>/</w:t>
              </w:r>
              <w:r w:rsidR="00A53EF9" w:rsidRPr="00A53EF9">
                <w:rPr>
                  <w:rFonts w:ascii="Calibri" w:hAnsi="Calibri" w:hint="eastAsia"/>
                  <w:szCs w:val="21"/>
                </w:rPr>
                <w:t>撂荒开始的时间</w:t>
              </w:r>
              <w:r w:rsidR="00B7731E" w:rsidRPr="00A53EF9">
                <w:rPr>
                  <w:rFonts w:ascii="Calibri" w:hAnsi="Calibri" w:hint="eastAsia"/>
                  <w:szCs w:val="21"/>
                </w:rPr>
                <w:t>If yes, please provide the appropriate supporting documentation and indicate when the reclamation/abandonment began</w:t>
              </w:r>
              <w:r w:rsidR="00A53EF9" w:rsidRPr="00A53EF9">
                <w:rPr>
                  <w:rFonts w:ascii="Calibri" w:hAnsi="Calibri" w:hint="eastAsia"/>
                  <w:szCs w:val="21"/>
                </w:rPr>
                <w:t>：</w:t>
              </w:r>
              <w:r w:rsidR="00A53EF9" w:rsidRPr="00A53EF9">
                <w:rPr>
                  <w:rFonts w:ascii="Calibri" w:hAnsi="Calibri" w:hint="eastAsia"/>
                  <w:szCs w:val="21"/>
                  <w:u w:val="single"/>
                </w:rPr>
                <w:t xml:space="preserve">                </w:t>
              </w:r>
            </w:ins>
          </w:p>
          <w:p w14:paraId="56E4B58B" w14:textId="709501FE" w:rsidR="0075573E" w:rsidRDefault="00A53EF9" w:rsidP="00B7731E">
            <w:pPr>
              <w:rPr>
                <w:rFonts w:ascii="Calibri" w:hAnsi="Calibri"/>
                <w:sz w:val="18"/>
                <w:u w:val="single"/>
                <w:rPrChange w:id="1005" w:author="Shao" w:date="2025-03-03T15:07:00Z" w16du:dateUtc="2025-03-03T07:07:00Z">
                  <w:rPr>
                    <w:rFonts w:ascii="Calibri" w:hAnsi="Calibri"/>
                    <w:szCs w:val="21"/>
                    <w:u w:val="single"/>
                  </w:rPr>
                </w:rPrChange>
              </w:rPr>
            </w:pPr>
            <w:ins w:id="1006" w:author="Shao" w:date="2025-03-03T15:07:00Z" w16du:dateUtc="2025-03-03T07:07:00Z">
              <w:r w:rsidRPr="00A53EF9">
                <w:rPr>
                  <w:rFonts w:ascii="Calibri" w:hAnsi="Calibri" w:hint="eastAsia"/>
                  <w:szCs w:val="21"/>
                </w:rPr>
                <w:t>农场内最后一次使用禁用物质的时间</w:t>
              </w:r>
              <w:r w:rsidR="00DE4DAC" w:rsidRPr="00A53EF9">
                <w:rPr>
                  <w:rFonts w:ascii="Calibri" w:hAnsi="Calibri" w:hint="eastAsia"/>
                  <w:szCs w:val="21"/>
                </w:rPr>
                <w:t>Last use of Prohibited Substances on the farm</w:t>
              </w:r>
              <w:r w:rsidR="00DE4DAC" w:rsidRPr="00A53EF9">
                <w:rPr>
                  <w:rFonts w:ascii="Calibri" w:hAnsi="Calibri" w:hint="eastAsia"/>
                  <w:szCs w:val="21"/>
                  <w:u w:val="single"/>
                </w:rPr>
                <w:t>:</w:t>
              </w:r>
            </w:ins>
            <w:r w:rsidR="00DE4DAC" w:rsidRPr="00A53EF9">
              <w:rPr>
                <w:rFonts w:ascii="Calibri" w:hAnsi="Calibri" w:hint="eastAsia"/>
                <w:szCs w:val="21"/>
                <w:u w:val="single"/>
              </w:rPr>
              <w:t xml:space="preserve">     </w:t>
            </w:r>
          </w:p>
          <w:p w14:paraId="1F157A80" w14:textId="77777777" w:rsidR="00A53EF9" w:rsidRPr="00A53EF9" w:rsidRDefault="00A53EF9" w:rsidP="00A53EF9">
            <w:pPr>
              <w:rPr>
                <w:rFonts w:ascii="Calibri" w:hAnsi="Calibri"/>
                <w:szCs w:val="21"/>
              </w:rPr>
            </w:pPr>
          </w:p>
          <w:p w14:paraId="160954A6" w14:textId="015A7DCC" w:rsidR="008B3AD2" w:rsidRDefault="00DE4DAC">
            <w:pPr>
              <w:rPr>
                <w:rFonts w:ascii="Calibri" w:hAnsi="Calibri"/>
                <w:szCs w:val="21"/>
              </w:rPr>
            </w:pPr>
            <w:r>
              <w:rPr>
                <w:rFonts w:ascii="Calibri" w:hAnsi="Calibri" w:hint="eastAsia"/>
                <w:szCs w:val="21"/>
              </w:rPr>
              <w:t xml:space="preserve">4.5.2 </w:t>
            </w:r>
            <w:ins w:id="1007" w:author="Shao" w:date="2025-03-03T15:07:00Z" w16du:dateUtc="2025-03-03T07:07:00Z">
              <w:r w:rsidR="00A53EF9" w:rsidRPr="00A53EF9">
                <w:rPr>
                  <w:rFonts w:ascii="Calibri" w:hAnsi="Calibri" w:hint="eastAsia"/>
                  <w:szCs w:val="21"/>
                </w:rPr>
                <w:t>转换期</w:t>
              </w:r>
              <w:r w:rsidR="0095305C">
                <w:rPr>
                  <w:rFonts w:ascii="Calibri" w:hAnsi="Calibri" w:hint="eastAsia"/>
                  <w:szCs w:val="21"/>
                </w:rPr>
                <w:t>内</w:t>
              </w:r>
              <w:r w:rsidR="00A53EF9" w:rsidRPr="00A53EF9">
                <w:rPr>
                  <w:rFonts w:ascii="Calibri" w:hAnsi="Calibri" w:hint="eastAsia"/>
                  <w:szCs w:val="21"/>
                </w:rPr>
                <w:t>是否使用了禁用物质？</w:t>
              </w:r>
            </w:ins>
            <w:r w:rsidR="00B7731E" w:rsidRPr="00A53EF9">
              <w:rPr>
                <w:rFonts w:ascii="Calibri" w:hAnsi="Calibri" w:hint="eastAsia"/>
                <w:szCs w:val="21"/>
              </w:rPr>
              <w:t xml:space="preserve"> </w:t>
            </w:r>
            <w:ins w:id="1008" w:author="Shao" w:date="2025-03-03T15:07:00Z" w16du:dateUtc="2025-03-03T07:07:00Z">
              <w:r w:rsidR="00A53EF9" w:rsidRPr="00A53EF9">
                <w:rPr>
                  <w:rFonts w:ascii="Calibri" w:hAnsi="Calibri" w:hint="eastAsia"/>
                  <w:szCs w:val="21"/>
                </w:rPr>
                <w:t>Were Prohibited Substances used in the conversion period?</w:t>
              </w:r>
              <w:r w:rsidR="0075573E" w:rsidRPr="00A53EF9">
                <w:rPr>
                  <w:rFonts w:ascii="Calibri" w:hAnsi="Calibri"/>
                  <w:szCs w:val="21"/>
                </w:rPr>
                <w:fldChar w:fldCharType="begin">
                  <w:ffData>
                    <w:name w:val="复选框型13"/>
                    <w:enabled/>
                    <w:calcOnExit w:val="0"/>
                    <w:checkBox>
                      <w:sizeAuto/>
                      <w:default w:val="0"/>
                      <w:checked w:val="0"/>
                    </w:checkBox>
                  </w:ffData>
                </w:fldChar>
              </w:r>
              <w:r w:rsidR="00A53EF9" w:rsidRPr="00A53EF9">
                <w:rPr>
                  <w:rFonts w:ascii="Calibri" w:hAnsi="Calibri"/>
                  <w:szCs w:val="21"/>
                </w:rPr>
                <w:instrText xml:space="preserve"> FORMCHECKBOX </w:instrText>
              </w:r>
              <w:r w:rsidR="0075573E" w:rsidRPr="00A53EF9">
                <w:rPr>
                  <w:rFonts w:ascii="Calibri" w:hAnsi="Calibri"/>
                  <w:szCs w:val="21"/>
                </w:rPr>
              </w:r>
              <w:r w:rsidR="0075573E" w:rsidRPr="00A53EF9">
                <w:rPr>
                  <w:rFonts w:ascii="Calibri" w:hAnsi="Calibri"/>
                  <w:szCs w:val="21"/>
                </w:rPr>
                <w:fldChar w:fldCharType="separate"/>
              </w:r>
              <w:r w:rsidR="0075573E" w:rsidRPr="00A53EF9">
                <w:rPr>
                  <w:rFonts w:ascii="Calibri" w:hAnsi="Calibri"/>
                  <w:szCs w:val="21"/>
                </w:rPr>
                <w:fldChar w:fldCharType="end"/>
              </w:r>
            </w:ins>
            <w:r w:rsidR="00A53EF9" w:rsidRPr="00A53EF9">
              <w:rPr>
                <w:rFonts w:ascii="Calibri" w:hAnsi="Calibri" w:hint="eastAsia"/>
                <w:szCs w:val="21"/>
              </w:rPr>
              <w:t xml:space="preserve"> </w:t>
            </w:r>
            <w:r w:rsidR="00A53EF9" w:rsidRPr="00A53EF9">
              <w:rPr>
                <w:rFonts w:ascii="Calibri" w:hAnsi="Calibri" w:hint="eastAsia"/>
                <w:szCs w:val="21"/>
              </w:rPr>
              <w:t>是</w:t>
            </w:r>
            <w:ins w:id="1009" w:author="Shao" w:date="2025-03-03T15:07:00Z" w16du:dateUtc="2025-03-03T07:07:00Z">
              <w:r w:rsidR="00A53EF9" w:rsidRPr="00A53EF9">
                <w:rPr>
                  <w:rFonts w:ascii="Calibri" w:hAnsi="Calibri" w:hint="eastAsia"/>
                  <w:szCs w:val="21"/>
                </w:rPr>
                <w:t>Yes</w:t>
              </w:r>
            </w:ins>
            <w:r w:rsidR="0075573E" w:rsidRPr="00A53EF9">
              <w:rPr>
                <w:rFonts w:ascii="Calibri" w:hAnsi="Calibri"/>
                <w:szCs w:val="21"/>
              </w:rPr>
              <w:fldChar w:fldCharType="begin">
                <w:ffData>
                  <w:name w:val="复选框型13"/>
                  <w:enabled/>
                  <w:calcOnExit w:val="0"/>
                  <w:checkBox>
                    <w:sizeAuto/>
                    <w:default w:val="0"/>
                    <w:checked w:val="0"/>
                  </w:checkBox>
                </w:ffData>
              </w:fldChar>
            </w:r>
            <w:r w:rsidR="00A53EF9" w:rsidRPr="00A53EF9">
              <w:rPr>
                <w:rFonts w:ascii="Calibri" w:hAnsi="Calibri"/>
                <w:szCs w:val="21"/>
              </w:rPr>
              <w:instrText xml:space="preserve"> FORMCHECKBOX </w:instrText>
            </w:r>
            <w:r w:rsidR="0075573E" w:rsidRPr="00A53EF9">
              <w:rPr>
                <w:rFonts w:ascii="Calibri" w:hAnsi="Calibri"/>
                <w:szCs w:val="21"/>
              </w:rPr>
            </w:r>
            <w:r w:rsidR="0075573E" w:rsidRPr="00A53EF9">
              <w:rPr>
                <w:rFonts w:ascii="Calibri" w:hAnsi="Calibri"/>
                <w:szCs w:val="21"/>
              </w:rPr>
              <w:fldChar w:fldCharType="separate"/>
            </w:r>
            <w:r w:rsidR="0075573E" w:rsidRPr="00A53EF9">
              <w:rPr>
                <w:rFonts w:ascii="Calibri" w:hAnsi="Calibri"/>
                <w:szCs w:val="21"/>
              </w:rPr>
              <w:fldChar w:fldCharType="end"/>
            </w:r>
            <w:r w:rsidR="00A53EF9" w:rsidRPr="00A53EF9">
              <w:rPr>
                <w:rFonts w:ascii="Calibri" w:hAnsi="Calibri" w:hint="eastAsia"/>
                <w:szCs w:val="21"/>
              </w:rPr>
              <w:t xml:space="preserve"> </w:t>
            </w:r>
            <w:ins w:id="1010" w:author="Shao" w:date="2025-03-03T15:07:00Z" w16du:dateUtc="2025-03-03T07:07:00Z">
              <w:r w:rsidR="00A53EF9" w:rsidRPr="00A53EF9">
                <w:rPr>
                  <w:rFonts w:ascii="Calibri" w:hAnsi="Calibri" w:hint="eastAsia"/>
                  <w:szCs w:val="21"/>
                </w:rPr>
                <w:t>否</w:t>
              </w:r>
            </w:ins>
            <w:r w:rsidR="00A53EF9" w:rsidRPr="00A53EF9">
              <w:rPr>
                <w:rFonts w:ascii="Calibri" w:hAnsi="Calibri" w:hint="eastAsia"/>
                <w:szCs w:val="21"/>
              </w:rPr>
              <w:t>No</w:t>
            </w:r>
          </w:p>
          <w:p w14:paraId="0B5D18D7" w14:textId="77777777" w:rsidR="00B7731E" w:rsidRDefault="00A53EF9" w:rsidP="00A11A52">
            <w:pPr>
              <w:ind w:firstLineChars="250" w:firstLine="525"/>
              <w:rPr>
                <w:rFonts w:ascii="Calibri" w:hAnsi="Calibri"/>
                <w:szCs w:val="21"/>
              </w:rPr>
            </w:pPr>
            <w:ins w:id="1011" w:author="Shao" w:date="2025-03-03T15:07:00Z" w16du:dateUtc="2025-03-03T07:07:00Z">
              <w:r w:rsidRPr="00A53EF9">
                <w:rPr>
                  <w:rFonts w:ascii="Calibri" w:hAnsi="Calibri" w:hint="eastAsia"/>
                  <w:szCs w:val="21"/>
                </w:rPr>
                <w:t>该物质是否</w:t>
              </w:r>
              <w:r w:rsidR="0095305C">
                <w:rPr>
                  <w:rFonts w:ascii="Calibri" w:hAnsi="Calibri" w:hint="eastAsia"/>
                  <w:szCs w:val="21"/>
                </w:rPr>
                <w:t>为</w:t>
              </w:r>
              <w:r w:rsidRPr="00A53EF9">
                <w:rPr>
                  <w:rFonts w:ascii="Calibri" w:hAnsi="Calibri" w:hint="eastAsia"/>
                  <w:szCs w:val="21"/>
                </w:rPr>
                <w:t>当地政府机构为处理某种病虫害而强制使用的？</w:t>
              </w:r>
            </w:ins>
            <w:r w:rsidR="00B7731E" w:rsidRPr="00A53EF9">
              <w:rPr>
                <w:rFonts w:ascii="Calibri" w:hAnsi="Calibri" w:hint="eastAsia"/>
                <w:szCs w:val="21"/>
              </w:rPr>
              <w:t xml:space="preserve"> </w:t>
            </w:r>
            <w:ins w:id="1012" w:author="Shao" w:date="2025-03-03T15:07:00Z" w16du:dateUtc="2025-03-03T07:07:00Z">
              <w:r w:rsidR="00DE4DAC" w:rsidRPr="00A53EF9">
                <w:rPr>
                  <w:rFonts w:ascii="Calibri" w:hAnsi="Calibri" w:hint="eastAsia"/>
                  <w:szCs w:val="21"/>
                </w:rPr>
                <w:t>Is the substance mandated by a local government agency to deal with a pest or disease?</w:t>
              </w:r>
              <w:r w:rsidR="0075573E" w:rsidRPr="00A53EF9">
                <w:rPr>
                  <w:rFonts w:ascii="Calibri" w:hAnsi="Calibri"/>
                  <w:szCs w:val="21"/>
                </w:rPr>
                <w:fldChar w:fldCharType="begin">
                  <w:ffData>
                    <w:name w:val="复选框型13"/>
                    <w:enabled/>
                    <w:calcOnExit w:val="0"/>
                    <w:checkBox>
                      <w:sizeAuto/>
                      <w:default w:val="0"/>
                      <w:checked w:val="0"/>
                    </w:checkBox>
                  </w:ffData>
                </w:fldChar>
              </w:r>
              <w:r w:rsidR="00DE4DAC" w:rsidRPr="00A53EF9">
                <w:rPr>
                  <w:rFonts w:ascii="Calibri" w:hAnsi="Calibri"/>
                  <w:szCs w:val="21"/>
                </w:rPr>
                <w:instrText xml:space="preserve"> FORMCHECKBOX </w:instrText>
              </w:r>
              <w:r w:rsidR="0075573E" w:rsidRPr="00A53EF9">
                <w:rPr>
                  <w:rFonts w:ascii="Calibri" w:hAnsi="Calibri"/>
                  <w:szCs w:val="21"/>
                </w:rPr>
              </w:r>
              <w:r w:rsidR="0075573E" w:rsidRPr="00A53EF9">
                <w:rPr>
                  <w:rFonts w:ascii="Calibri" w:hAnsi="Calibri"/>
                  <w:szCs w:val="21"/>
                </w:rPr>
                <w:fldChar w:fldCharType="separate"/>
              </w:r>
              <w:r w:rsidR="0075573E" w:rsidRPr="00A53EF9">
                <w:rPr>
                  <w:rFonts w:ascii="Calibri" w:hAnsi="Calibri"/>
                  <w:szCs w:val="21"/>
                </w:rPr>
                <w:fldChar w:fldCharType="end"/>
              </w:r>
            </w:ins>
            <w:r w:rsidR="00DE4DAC" w:rsidRPr="00A53EF9">
              <w:rPr>
                <w:rFonts w:ascii="Calibri" w:hAnsi="Calibri" w:hint="eastAsia"/>
                <w:szCs w:val="21"/>
              </w:rPr>
              <w:t xml:space="preserve"> </w:t>
            </w:r>
            <w:r w:rsidRPr="00A53EF9">
              <w:rPr>
                <w:rFonts w:ascii="Calibri" w:hAnsi="Calibri" w:hint="eastAsia"/>
                <w:szCs w:val="21"/>
              </w:rPr>
              <w:t>是</w:t>
            </w:r>
            <w:ins w:id="1013" w:author="Shao" w:date="2025-03-03T15:07:00Z" w16du:dateUtc="2025-03-03T07:07:00Z">
              <w:r w:rsidR="00DE4DAC" w:rsidRPr="00A53EF9">
                <w:rPr>
                  <w:rFonts w:ascii="Calibri" w:hAnsi="Calibri" w:hint="eastAsia"/>
                  <w:szCs w:val="21"/>
                </w:rPr>
                <w:t>Yes</w:t>
              </w:r>
            </w:ins>
            <w:r w:rsidR="0075573E" w:rsidRPr="00A53EF9">
              <w:rPr>
                <w:rFonts w:ascii="Calibri" w:hAnsi="Calibri"/>
                <w:szCs w:val="21"/>
              </w:rPr>
              <w:fldChar w:fldCharType="begin">
                <w:ffData>
                  <w:name w:val="复选框型13"/>
                  <w:enabled/>
                  <w:calcOnExit w:val="0"/>
                  <w:checkBox>
                    <w:sizeAuto/>
                    <w:default w:val="0"/>
                    <w:checked w:val="0"/>
                  </w:checkBox>
                </w:ffData>
              </w:fldChar>
            </w:r>
            <w:r w:rsidR="00DE4DAC" w:rsidRPr="00A53EF9">
              <w:rPr>
                <w:rFonts w:ascii="Calibri" w:hAnsi="Calibri"/>
                <w:szCs w:val="21"/>
              </w:rPr>
              <w:instrText xml:space="preserve"> FORMCHECKBOX </w:instrText>
            </w:r>
            <w:r w:rsidR="0075573E" w:rsidRPr="00A53EF9">
              <w:rPr>
                <w:rFonts w:ascii="Calibri" w:hAnsi="Calibri"/>
                <w:szCs w:val="21"/>
              </w:rPr>
            </w:r>
            <w:r w:rsidR="0075573E" w:rsidRPr="00A53EF9">
              <w:rPr>
                <w:rFonts w:ascii="Calibri" w:hAnsi="Calibri"/>
                <w:szCs w:val="21"/>
              </w:rPr>
              <w:fldChar w:fldCharType="separate"/>
            </w:r>
            <w:r w:rsidR="0075573E" w:rsidRPr="00A53EF9">
              <w:rPr>
                <w:rFonts w:ascii="Calibri" w:hAnsi="Calibri"/>
                <w:szCs w:val="21"/>
              </w:rPr>
              <w:fldChar w:fldCharType="end"/>
            </w:r>
            <w:r w:rsidR="00DE4DAC" w:rsidRPr="00A53EF9">
              <w:rPr>
                <w:rFonts w:ascii="Calibri" w:hAnsi="Calibri" w:hint="eastAsia"/>
                <w:szCs w:val="21"/>
              </w:rPr>
              <w:t xml:space="preserve"> </w:t>
            </w:r>
            <w:r w:rsidRPr="00A53EF9">
              <w:rPr>
                <w:rFonts w:ascii="Calibri" w:hAnsi="Calibri" w:hint="eastAsia"/>
                <w:szCs w:val="21"/>
              </w:rPr>
              <w:t>否</w:t>
            </w:r>
            <w:ins w:id="1014" w:author="Shao" w:date="2025-03-03T15:07:00Z" w16du:dateUtc="2025-03-03T07:07:00Z">
              <w:r w:rsidR="00DE4DAC" w:rsidRPr="00A53EF9">
                <w:rPr>
                  <w:rFonts w:ascii="Calibri" w:hAnsi="Calibri" w:hint="eastAsia"/>
                  <w:szCs w:val="21"/>
                </w:rPr>
                <w:t>No</w:t>
              </w:r>
            </w:ins>
            <w:r w:rsidR="00B7731E">
              <w:rPr>
                <w:rFonts w:ascii="Calibri" w:hAnsi="Calibri" w:hint="eastAsia"/>
                <w:szCs w:val="21"/>
              </w:rPr>
              <w:t>;</w:t>
            </w:r>
          </w:p>
          <w:p w14:paraId="67E0467D" w14:textId="1BE4C1EE" w:rsidR="0075573E" w:rsidRPr="00A11A52" w:rsidRDefault="00A53EF9" w:rsidP="00A11A52">
            <w:pPr>
              <w:ind w:firstLineChars="250" w:firstLine="525"/>
              <w:rPr>
                <w:ins w:id="1015" w:author="Shao" w:date="2025-03-03T15:07:00Z" w16du:dateUtc="2025-03-03T07:07:00Z"/>
                <w:rFonts w:ascii="Calibri" w:hAnsi="Calibri"/>
                <w:szCs w:val="21"/>
                <w:u w:val="single"/>
              </w:rPr>
            </w:pPr>
            <w:ins w:id="1016" w:author="Shao" w:date="2025-03-03T15:07:00Z" w16du:dateUtc="2025-03-03T07:07:00Z">
              <w:r w:rsidRPr="00A53EF9">
                <w:rPr>
                  <w:rFonts w:ascii="Calibri" w:hAnsi="Calibri" w:hint="eastAsia"/>
                  <w:szCs w:val="21"/>
                </w:rPr>
                <w:t>请说明使用了何种有机生产的禁用物质，以及使用的原因</w:t>
              </w:r>
              <w:r w:rsidR="00DE4DAC" w:rsidRPr="00A53EF9">
                <w:rPr>
                  <w:rFonts w:ascii="Calibri" w:hAnsi="Calibri" w:hint="eastAsia"/>
                  <w:szCs w:val="21"/>
                </w:rPr>
                <w:t>Please indicate which prohibited substances for organic production were used and the reasons for their use</w:t>
              </w:r>
              <w:r w:rsidR="005D48F1">
                <w:rPr>
                  <w:rFonts w:ascii="Calibri" w:hAnsi="Calibri" w:hint="eastAsia"/>
                  <w:szCs w:val="21"/>
                  <w:u w:val="single"/>
                </w:rPr>
                <w:t xml:space="preserve">:  </w:t>
              </w:r>
            </w:ins>
            <w:r w:rsidR="00B7731E">
              <w:rPr>
                <w:rFonts w:ascii="Calibri" w:hAnsi="Calibri" w:hint="eastAsia"/>
                <w:szCs w:val="21"/>
                <w:u w:val="single"/>
              </w:rPr>
              <w:t xml:space="preserve">                                         </w:t>
            </w:r>
            <w:ins w:id="1017" w:author="Shao" w:date="2025-03-03T15:07:00Z" w16du:dateUtc="2025-03-03T07:07:00Z">
              <w:r w:rsidR="005D48F1">
                <w:rPr>
                  <w:rFonts w:ascii="Calibri" w:hAnsi="Calibri" w:hint="eastAsia"/>
                  <w:szCs w:val="21"/>
                  <w:u w:val="single"/>
                </w:rPr>
                <w:t xml:space="preserve">  </w:t>
              </w:r>
            </w:ins>
          </w:p>
          <w:p w14:paraId="21FD27F7" w14:textId="77777777" w:rsidR="00A53EF9" w:rsidRPr="00A53EF9" w:rsidRDefault="00A53EF9" w:rsidP="00A53EF9">
            <w:pPr>
              <w:rPr>
                <w:ins w:id="1018" w:author="Shao" w:date="2025-03-03T15:07:00Z" w16du:dateUtc="2025-03-03T07:07:00Z"/>
                <w:rFonts w:ascii="Calibri" w:hAnsi="Calibri"/>
                <w:b/>
                <w:szCs w:val="21"/>
              </w:rPr>
            </w:pPr>
          </w:p>
          <w:p w14:paraId="07F3008E" w14:textId="59658868" w:rsidR="008B3AD2" w:rsidRPr="00A11A52" w:rsidRDefault="0075573E">
            <w:pPr>
              <w:rPr>
                <w:rFonts w:ascii="Calibri" w:hAnsi="Calibri"/>
                <w:szCs w:val="21"/>
              </w:rPr>
            </w:pPr>
            <w:r w:rsidRPr="00A11A52">
              <w:rPr>
                <w:rFonts w:ascii="Calibri" w:hAnsi="Calibri"/>
                <w:szCs w:val="21"/>
              </w:rPr>
              <w:t xml:space="preserve">4.6 </w:t>
            </w:r>
            <w:ins w:id="1019" w:author="Shao" w:date="2025-03-03T15:07:00Z" w16du:dateUtc="2025-03-03T07:07:00Z">
              <w:r w:rsidR="00A76162" w:rsidRPr="00396AA5">
                <w:rPr>
                  <w:rFonts w:ascii="Calibri" w:hAnsi="Calibri" w:hint="eastAsia"/>
                  <w:szCs w:val="21"/>
                </w:rPr>
                <w:t>涂料</w:t>
              </w:r>
              <w:r w:rsidRPr="00A11A52">
                <w:rPr>
                  <w:rFonts w:ascii="Calibri" w:hAnsi="Calibri"/>
                  <w:szCs w:val="21"/>
                </w:rPr>
                <w:t>Coatings</w:t>
              </w:r>
            </w:ins>
          </w:p>
          <w:p w14:paraId="262B0F52" w14:textId="77777777" w:rsidR="00B7731E" w:rsidRDefault="00A53EF9">
            <w:pPr>
              <w:rPr>
                <w:rFonts w:ascii="Calibri" w:hAnsi="Calibri"/>
                <w:szCs w:val="21"/>
              </w:rPr>
            </w:pPr>
            <w:ins w:id="1020" w:author="Shao" w:date="2025-03-03T15:07:00Z" w16du:dateUtc="2025-03-03T07:07:00Z">
              <w:r w:rsidRPr="00A53EF9">
                <w:rPr>
                  <w:rFonts w:ascii="Calibri" w:hAnsi="Calibri" w:hint="eastAsia"/>
                  <w:szCs w:val="21"/>
                </w:rPr>
                <w:t>是否采取段木栽培方式？</w:t>
              </w:r>
            </w:ins>
            <w:r w:rsidR="00B7731E" w:rsidRPr="00A53EF9">
              <w:rPr>
                <w:rFonts w:ascii="Calibri" w:hAnsi="Calibri" w:hint="eastAsia"/>
                <w:szCs w:val="21"/>
              </w:rPr>
              <w:t xml:space="preserve"> </w:t>
            </w:r>
            <w:ins w:id="1021" w:author="Shao" w:date="2025-03-03T15:07:00Z" w16du:dateUtc="2025-03-03T07:07:00Z">
              <w:r w:rsidR="00DE4DAC" w:rsidRPr="00A53EF9">
                <w:rPr>
                  <w:rFonts w:ascii="Calibri" w:hAnsi="Calibri" w:hint="eastAsia"/>
                  <w:szCs w:val="21"/>
                </w:rPr>
                <w:t>Is segmented wood cultivation adopted?</w:t>
              </w:r>
            </w:ins>
          </w:p>
          <w:p w14:paraId="5DA20078" w14:textId="4DCBBCA6" w:rsidR="00A53EF9" w:rsidRPr="00A53EF9" w:rsidRDefault="0075573E" w:rsidP="00A53EF9">
            <w:pPr>
              <w:rPr>
                <w:ins w:id="1022" w:author="Shao" w:date="2025-03-03T15:07:00Z" w16du:dateUtc="2025-03-03T07:07:00Z"/>
                <w:rFonts w:ascii="Calibri" w:hAnsi="Calibri"/>
                <w:szCs w:val="21"/>
              </w:rPr>
            </w:pPr>
            <w:ins w:id="1023" w:author="Shao" w:date="2025-03-03T15:07:00Z" w16du:dateUtc="2025-03-03T07:07:00Z">
              <w:r w:rsidRPr="00A53EF9">
                <w:rPr>
                  <w:rFonts w:ascii="Calibri" w:hAnsi="Calibri"/>
                  <w:szCs w:val="21"/>
                </w:rPr>
                <w:fldChar w:fldCharType="begin">
                  <w:ffData>
                    <w:name w:val="复选框型13"/>
                    <w:enabled/>
                    <w:calcOnExit w:val="0"/>
                    <w:checkBox>
                      <w:sizeAuto/>
                      <w:default w:val="0"/>
                    </w:checkBox>
                  </w:ffData>
                </w:fldChar>
              </w:r>
              <w:r w:rsidR="00DE4DAC" w:rsidRPr="00A53EF9">
                <w:rPr>
                  <w:rFonts w:ascii="Calibri" w:hAnsi="Calibri"/>
                  <w:szCs w:val="21"/>
                </w:rPr>
                <w:instrText xml:space="preserve"> FORMCHECKBOX </w:instrText>
              </w:r>
              <w:r w:rsidRPr="00A53EF9">
                <w:rPr>
                  <w:rFonts w:ascii="Calibri" w:hAnsi="Calibri"/>
                  <w:szCs w:val="21"/>
                </w:rPr>
              </w:r>
              <w:r w:rsidRPr="00A53EF9">
                <w:rPr>
                  <w:rFonts w:ascii="Calibri" w:hAnsi="Calibri"/>
                  <w:szCs w:val="21"/>
                </w:rPr>
                <w:fldChar w:fldCharType="separate"/>
              </w:r>
              <w:r w:rsidRPr="00A53EF9">
                <w:rPr>
                  <w:rFonts w:ascii="Calibri" w:hAnsi="Calibri"/>
                  <w:szCs w:val="21"/>
                </w:rPr>
                <w:fldChar w:fldCharType="end"/>
              </w:r>
            </w:ins>
            <w:r w:rsidR="00DE4DAC" w:rsidRPr="00A53EF9">
              <w:rPr>
                <w:rFonts w:ascii="Calibri" w:hAnsi="Calibri" w:hint="eastAsia"/>
                <w:szCs w:val="21"/>
              </w:rPr>
              <w:t xml:space="preserve"> </w:t>
            </w:r>
            <w:r w:rsidR="00A53EF9" w:rsidRPr="00A53EF9">
              <w:rPr>
                <w:rFonts w:ascii="Calibri" w:hAnsi="Calibri" w:hint="eastAsia"/>
                <w:szCs w:val="21"/>
              </w:rPr>
              <w:t>是</w:t>
            </w:r>
            <w:ins w:id="1024" w:author="Shao" w:date="2025-03-03T15:07:00Z" w16du:dateUtc="2025-03-03T07:07:00Z">
              <w:r w:rsidR="00DE4DAC" w:rsidRPr="00A53EF9">
                <w:rPr>
                  <w:rFonts w:ascii="Calibri" w:hAnsi="Calibri" w:hint="eastAsia"/>
                  <w:szCs w:val="21"/>
                </w:rPr>
                <w:t>Yes</w:t>
              </w:r>
            </w:ins>
            <w:r w:rsidRPr="00A53EF9">
              <w:rPr>
                <w:rFonts w:ascii="Calibri" w:hAnsi="Calibri"/>
                <w:szCs w:val="21"/>
              </w:rPr>
              <w:fldChar w:fldCharType="begin">
                <w:ffData>
                  <w:name w:val="复选框型13"/>
                  <w:enabled/>
                  <w:calcOnExit w:val="0"/>
                  <w:checkBox>
                    <w:sizeAuto/>
                    <w:default w:val="0"/>
                  </w:checkBox>
                </w:ffData>
              </w:fldChar>
            </w:r>
            <w:r w:rsidR="00DE4DAC" w:rsidRPr="00A53EF9">
              <w:rPr>
                <w:rFonts w:ascii="Calibri" w:hAnsi="Calibri"/>
                <w:szCs w:val="21"/>
              </w:rPr>
              <w:instrText xml:space="preserve"> FORMCHECKBOX </w:instrText>
            </w:r>
            <w:r w:rsidRPr="00A53EF9">
              <w:rPr>
                <w:rFonts w:ascii="Calibri" w:hAnsi="Calibri"/>
                <w:szCs w:val="21"/>
              </w:rPr>
            </w:r>
            <w:r w:rsidRPr="00A53EF9">
              <w:rPr>
                <w:rFonts w:ascii="Calibri" w:hAnsi="Calibri"/>
                <w:szCs w:val="21"/>
              </w:rPr>
              <w:fldChar w:fldCharType="separate"/>
            </w:r>
            <w:r w:rsidRPr="00A53EF9">
              <w:rPr>
                <w:rFonts w:ascii="Calibri" w:hAnsi="Calibri"/>
                <w:szCs w:val="21"/>
              </w:rPr>
              <w:fldChar w:fldCharType="end"/>
            </w:r>
            <w:r w:rsidR="00B7731E" w:rsidRPr="00A53EF9">
              <w:rPr>
                <w:rFonts w:ascii="Calibri" w:hAnsi="Calibri" w:hint="eastAsia"/>
                <w:szCs w:val="21"/>
              </w:rPr>
              <w:t>否</w:t>
            </w:r>
            <w:ins w:id="1025" w:author="Shao" w:date="2025-03-03T15:07:00Z" w16du:dateUtc="2025-03-03T07:07:00Z">
              <w:r w:rsidR="00B7731E" w:rsidRPr="00A53EF9">
                <w:rPr>
                  <w:rFonts w:ascii="Calibri" w:hAnsi="Calibri" w:hint="eastAsia"/>
                  <w:szCs w:val="21"/>
                </w:rPr>
                <w:t>No</w:t>
              </w:r>
            </w:ins>
            <w:r w:rsidR="00B7731E">
              <w:rPr>
                <w:rFonts w:ascii="Calibri" w:hAnsi="Calibri" w:hint="eastAsia"/>
                <w:szCs w:val="21"/>
              </w:rPr>
              <w:t>;</w:t>
            </w:r>
            <w:del w:id="1026" w:author="Shao" w:date="2025-03-03T15:07:00Z" w16du:dateUtc="2025-03-03T07:07:00Z">
              <w:r w:rsidR="00A53EF9" w:rsidRPr="00A53EF9">
                <w:rPr>
                  <w:rFonts w:ascii="Calibri" w:hAnsi="Calibri" w:hint="eastAsia"/>
                  <w:szCs w:val="21"/>
                </w:rPr>
                <w:delText>否</w:delText>
              </w:r>
            </w:del>
            <w:r w:rsidR="00B7731E">
              <w:rPr>
                <w:rFonts w:ascii="Calibri" w:hAnsi="Calibri" w:hint="eastAsia"/>
                <w:szCs w:val="21"/>
              </w:rPr>
              <w:t xml:space="preserve"> </w:t>
            </w:r>
            <w:ins w:id="1027" w:author="Shao" w:date="2025-03-03T15:07:00Z" w16du:dateUtc="2025-03-03T07:07:00Z">
              <w:r w:rsidR="00A53EF9" w:rsidRPr="00A53EF9">
                <w:rPr>
                  <w:rFonts w:ascii="Calibri" w:hAnsi="Calibri" w:hint="eastAsia"/>
                  <w:szCs w:val="21"/>
                </w:rPr>
                <w:t>若是，木料和接种位使用什么涂料？请提供所使用涂料的证明材料。</w:t>
              </w:r>
            </w:ins>
            <w:r w:rsidR="00B7731E" w:rsidRPr="00A53EF9">
              <w:rPr>
                <w:rFonts w:ascii="Calibri" w:hAnsi="Calibri" w:hint="eastAsia"/>
                <w:szCs w:val="21"/>
              </w:rPr>
              <w:t>If yes, what kind of paint was used for the wood and inoculation bits? Please provide supporting documents for the coatings used</w:t>
            </w:r>
          </w:p>
          <w:p w14:paraId="2AF8EC5D" w14:textId="77777777" w:rsidR="00A53EF9" w:rsidRPr="00A53EF9" w:rsidRDefault="00A53EF9" w:rsidP="00A53EF9">
            <w:pPr>
              <w:rPr>
                <w:ins w:id="1028" w:author="Shao" w:date="2025-03-03T15:07:00Z" w16du:dateUtc="2025-03-03T07:07:00Z"/>
                <w:rFonts w:ascii="Calibri" w:hAnsi="Calibri"/>
                <w:szCs w:val="21"/>
              </w:rPr>
            </w:pPr>
          </w:p>
          <w:p w14:paraId="2A906D6D" w14:textId="12296FD0" w:rsidR="00A53EF9" w:rsidRPr="00396AA5" w:rsidRDefault="00A76162" w:rsidP="00A53EF9">
            <w:pPr>
              <w:rPr>
                <w:ins w:id="1029" w:author="Shao" w:date="2025-03-03T15:07:00Z" w16du:dateUtc="2025-03-03T07:07:00Z"/>
                <w:rFonts w:ascii="Calibri" w:hAnsi="Calibri"/>
                <w:szCs w:val="21"/>
              </w:rPr>
            </w:pPr>
            <w:ins w:id="1030" w:author="Shao" w:date="2025-03-03T15:07:00Z" w16du:dateUtc="2025-03-03T07:07:00Z">
              <w:r w:rsidRPr="00396AA5">
                <w:rPr>
                  <w:rFonts w:ascii="Calibri" w:hAnsi="Calibri"/>
                  <w:szCs w:val="21"/>
                </w:rPr>
                <w:t xml:space="preserve">4.7 </w:t>
              </w:r>
              <w:r w:rsidRPr="00396AA5">
                <w:rPr>
                  <w:rFonts w:ascii="Calibri" w:hAnsi="Calibri" w:hint="eastAsia"/>
                  <w:szCs w:val="21"/>
                </w:rPr>
                <w:t>预</w:t>
              </w:r>
            </w:ins>
            <w:r w:rsidR="00B7731E">
              <w:rPr>
                <w:rFonts w:ascii="Calibri" w:hAnsi="Calibri" w:hint="eastAsia"/>
                <w:szCs w:val="21"/>
              </w:rPr>
              <w:t>警</w:t>
            </w:r>
            <w:ins w:id="1031" w:author="Shao" w:date="2025-03-03T15:07:00Z" w16du:dateUtc="2025-03-03T07:07:00Z">
              <w:r w:rsidRPr="00396AA5">
                <w:rPr>
                  <w:rFonts w:ascii="Calibri" w:hAnsi="Calibri" w:hint="eastAsia"/>
                  <w:szCs w:val="21"/>
                </w:rPr>
                <w:t>性管理措施</w:t>
              </w:r>
            </w:ins>
            <w:r w:rsidR="00B7731E" w:rsidRPr="00A11A52">
              <w:rPr>
                <w:rFonts w:ascii="Calibri" w:hAnsi="Calibri"/>
                <w:szCs w:val="21"/>
              </w:rPr>
              <w:t>Pre</w:t>
            </w:r>
            <w:r w:rsidR="00B7731E">
              <w:rPr>
                <w:rFonts w:ascii="Calibri" w:hAnsi="Calibri" w:hint="eastAsia"/>
                <w:szCs w:val="21"/>
              </w:rPr>
              <w:t>caution</w:t>
            </w:r>
            <w:r w:rsidR="00B7731E" w:rsidRPr="00A11A52">
              <w:rPr>
                <w:rFonts w:ascii="Calibri" w:hAnsi="Calibri"/>
                <w:szCs w:val="21"/>
              </w:rPr>
              <w:t xml:space="preserve"> management measures</w:t>
            </w:r>
          </w:p>
          <w:p w14:paraId="5624252E" w14:textId="722B4215" w:rsidR="008B3AD2" w:rsidRDefault="00A53EF9">
            <w:pPr>
              <w:rPr>
                <w:ins w:id="1032" w:author="Shao" w:date="2025-03-03T15:07:00Z" w16du:dateUtc="2025-03-03T07:07:00Z"/>
                <w:rFonts w:ascii="Calibri" w:hAnsi="Calibri"/>
                <w:szCs w:val="21"/>
              </w:rPr>
            </w:pPr>
            <w:ins w:id="1033" w:author="Shao" w:date="2025-03-03T15:07:00Z" w16du:dateUtc="2025-03-03T07:07:00Z">
              <w:r w:rsidRPr="00A53EF9">
                <w:rPr>
                  <w:rFonts w:ascii="Calibri" w:hAnsi="Calibri" w:hint="eastAsia"/>
                  <w:szCs w:val="21"/>
                </w:rPr>
                <w:t>请说明采取哪些措施控制杂菌污染。</w:t>
              </w:r>
              <w:r w:rsidR="00DE4DAC" w:rsidRPr="00A53EF9">
                <w:rPr>
                  <w:rFonts w:ascii="Calibri" w:hAnsi="Calibri" w:hint="eastAsia"/>
                  <w:szCs w:val="21"/>
                </w:rPr>
                <w:t>Please explain what measures are taken to control the contamination by stray bacteria.</w:t>
              </w:r>
            </w:ins>
          </w:p>
          <w:p w14:paraId="21A42D46" w14:textId="5DEEA0AF" w:rsidR="00B7731E" w:rsidRDefault="0075573E" w:rsidP="00B7731E">
            <w:pPr>
              <w:jc w:val="left"/>
              <w:rPr>
                <w:rFonts w:ascii="Calibri" w:hAnsi="Calibri"/>
                <w:szCs w:val="21"/>
              </w:rPr>
            </w:pPr>
            <w:r w:rsidRPr="00A53EF9">
              <w:rPr>
                <w:rFonts w:ascii="Calibri" w:hAnsi="Calibri"/>
                <w:szCs w:val="21"/>
              </w:rPr>
              <w:fldChar w:fldCharType="begin">
                <w:ffData>
                  <w:name w:val="复选框型13"/>
                  <w:enabled/>
                  <w:calcOnExit w:val="0"/>
                  <w:checkBox>
                    <w:sizeAuto/>
                    <w:default w:val="0"/>
                  </w:checkBox>
                </w:ffData>
              </w:fldChar>
            </w:r>
            <w:r w:rsidR="00DE4DAC" w:rsidRPr="00A53EF9">
              <w:rPr>
                <w:rFonts w:ascii="Calibri" w:hAnsi="Calibri"/>
                <w:szCs w:val="21"/>
              </w:rPr>
              <w:instrText xml:space="preserve"> FORMCHECKBOX </w:instrText>
            </w:r>
            <w:r w:rsidRPr="00A53EF9">
              <w:rPr>
                <w:rFonts w:ascii="Calibri" w:hAnsi="Calibri"/>
                <w:szCs w:val="21"/>
              </w:rPr>
            </w:r>
            <w:r w:rsidRPr="00A53EF9">
              <w:rPr>
                <w:rFonts w:ascii="Calibri" w:hAnsi="Calibri"/>
                <w:szCs w:val="21"/>
              </w:rPr>
              <w:fldChar w:fldCharType="separate"/>
            </w:r>
            <w:r w:rsidRPr="00A53EF9">
              <w:rPr>
                <w:rFonts w:ascii="Calibri" w:hAnsi="Calibri"/>
                <w:szCs w:val="21"/>
              </w:rPr>
              <w:fldChar w:fldCharType="end"/>
            </w:r>
            <w:r w:rsidR="00A53EF9" w:rsidRPr="00A53EF9">
              <w:rPr>
                <w:rFonts w:ascii="Calibri" w:hAnsi="Calibri" w:hint="eastAsia"/>
                <w:szCs w:val="21"/>
              </w:rPr>
              <w:t>保持清洁卫生</w:t>
            </w:r>
            <w:ins w:id="1034" w:author="Shao" w:date="2025-03-03T15:07:00Z" w16du:dateUtc="2025-03-03T07:07:00Z">
              <w:r w:rsidR="00DE4DAC" w:rsidRPr="00A53EF9">
                <w:rPr>
                  <w:rFonts w:ascii="Calibri" w:hAnsi="Calibri" w:hint="eastAsia"/>
                  <w:szCs w:val="21"/>
                </w:rPr>
                <w:t>Maintain cleanliness and hygiene</w:t>
              </w:r>
            </w:ins>
            <w:r w:rsidR="00B7731E">
              <w:rPr>
                <w:rFonts w:ascii="Calibri" w:hAnsi="Calibri" w:hint="eastAsia"/>
                <w:szCs w:val="21"/>
              </w:rPr>
              <w:t xml:space="preserve">        </w:t>
            </w:r>
            <w:r w:rsidRPr="00A53EF9">
              <w:rPr>
                <w:rFonts w:ascii="Calibri" w:hAnsi="Calibri"/>
                <w:szCs w:val="21"/>
              </w:rPr>
              <w:fldChar w:fldCharType="begin">
                <w:ffData>
                  <w:name w:val="复选框型13"/>
                  <w:enabled/>
                  <w:calcOnExit w:val="0"/>
                  <w:checkBox>
                    <w:sizeAuto/>
                    <w:default w:val="0"/>
                  </w:checkBox>
                </w:ffData>
              </w:fldChar>
            </w:r>
            <w:r w:rsidR="00DE4DAC" w:rsidRPr="00A53EF9">
              <w:rPr>
                <w:rFonts w:ascii="Calibri" w:hAnsi="Calibri"/>
                <w:szCs w:val="21"/>
              </w:rPr>
              <w:instrText xml:space="preserve"> FORMCHECKBOX </w:instrText>
            </w:r>
            <w:r w:rsidRPr="00A53EF9">
              <w:rPr>
                <w:rFonts w:ascii="Calibri" w:hAnsi="Calibri"/>
                <w:szCs w:val="21"/>
              </w:rPr>
            </w:r>
            <w:r w:rsidRPr="00A53EF9">
              <w:rPr>
                <w:rFonts w:ascii="Calibri" w:hAnsi="Calibri"/>
                <w:szCs w:val="21"/>
              </w:rPr>
              <w:fldChar w:fldCharType="separate"/>
            </w:r>
            <w:r w:rsidRPr="00A53EF9">
              <w:rPr>
                <w:rFonts w:ascii="Calibri" w:hAnsi="Calibri"/>
                <w:szCs w:val="21"/>
              </w:rPr>
              <w:fldChar w:fldCharType="end"/>
            </w:r>
            <w:r w:rsidR="00A53EF9" w:rsidRPr="00A53EF9">
              <w:rPr>
                <w:rFonts w:ascii="Calibri" w:hAnsi="Calibri" w:hint="eastAsia"/>
                <w:szCs w:val="21"/>
              </w:rPr>
              <w:t>通风</w:t>
            </w:r>
            <w:ins w:id="1035" w:author="Shao" w:date="2025-03-03T15:07:00Z" w16du:dateUtc="2025-03-03T07:07:00Z">
              <w:r w:rsidR="00DE4DAC" w:rsidRPr="00A53EF9">
                <w:rPr>
                  <w:rFonts w:ascii="Calibri" w:hAnsi="Calibri" w:hint="eastAsia"/>
                  <w:szCs w:val="21"/>
                </w:rPr>
                <w:t>Ventilation</w:t>
              </w:r>
            </w:ins>
          </w:p>
          <w:p w14:paraId="55E01CFB" w14:textId="77777777" w:rsidR="00B7731E" w:rsidRDefault="0075573E" w:rsidP="00B7731E">
            <w:pPr>
              <w:jc w:val="left"/>
              <w:rPr>
                <w:rFonts w:ascii="Calibri" w:hAnsi="Calibri"/>
                <w:szCs w:val="21"/>
              </w:rPr>
            </w:pPr>
            <w:r w:rsidRPr="00A53EF9">
              <w:rPr>
                <w:rFonts w:ascii="Calibri" w:hAnsi="Calibri"/>
                <w:szCs w:val="21"/>
              </w:rPr>
              <w:fldChar w:fldCharType="begin">
                <w:ffData>
                  <w:name w:val="复选框型13"/>
                  <w:enabled/>
                  <w:calcOnExit w:val="0"/>
                  <w:checkBox>
                    <w:sizeAuto/>
                    <w:default w:val="0"/>
                  </w:checkBox>
                </w:ffData>
              </w:fldChar>
            </w:r>
            <w:r w:rsidR="00DE4DAC" w:rsidRPr="00A53EF9">
              <w:rPr>
                <w:rFonts w:ascii="Calibri" w:hAnsi="Calibri"/>
                <w:szCs w:val="21"/>
              </w:rPr>
              <w:instrText xml:space="preserve"> FORMCHECKBOX </w:instrText>
            </w:r>
            <w:r w:rsidRPr="00A53EF9">
              <w:rPr>
                <w:rFonts w:ascii="Calibri" w:hAnsi="Calibri"/>
                <w:szCs w:val="21"/>
              </w:rPr>
            </w:r>
            <w:r w:rsidRPr="00A53EF9">
              <w:rPr>
                <w:rFonts w:ascii="Calibri" w:hAnsi="Calibri"/>
                <w:szCs w:val="21"/>
              </w:rPr>
              <w:fldChar w:fldCharType="separate"/>
            </w:r>
            <w:r w:rsidRPr="00A53EF9">
              <w:rPr>
                <w:rFonts w:ascii="Calibri" w:hAnsi="Calibri"/>
                <w:szCs w:val="21"/>
              </w:rPr>
              <w:fldChar w:fldCharType="end"/>
            </w:r>
            <w:r w:rsidR="00A53EF9" w:rsidRPr="00A53EF9">
              <w:rPr>
                <w:rFonts w:ascii="Calibri" w:hAnsi="Calibri" w:hint="eastAsia"/>
                <w:szCs w:val="21"/>
              </w:rPr>
              <w:t>控制温度和湿度</w:t>
            </w:r>
            <w:ins w:id="1036" w:author="Shao" w:date="2025-03-03T15:07:00Z" w16du:dateUtc="2025-03-03T07:07:00Z">
              <w:r w:rsidR="00DE4DAC" w:rsidRPr="00A53EF9">
                <w:rPr>
                  <w:rFonts w:ascii="Calibri" w:hAnsi="Calibri" w:hint="eastAsia"/>
                  <w:szCs w:val="21"/>
                </w:rPr>
                <w:t>Control temperature and humidity</w:t>
              </w:r>
            </w:ins>
            <w:r w:rsidR="00B7731E">
              <w:rPr>
                <w:rFonts w:ascii="Calibri" w:hAnsi="Calibri" w:hint="eastAsia"/>
                <w:szCs w:val="21"/>
              </w:rPr>
              <w:t xml:space="preserve">  </w:t>
            </w:r>
          </w:p>
          <w:p w14:paraId="43B32DFA" w14:textId="7C25EC1D" w:rsidR="008B3AD2" w:rsidRDefault="0075573E" w:rsidP="00B7731E">
            <w:pPr>
              <w:jc w:val="left"/>
              <w:rPr>
                <w:rFonts w:ascii="Calibri" w:hAnsi="Calibri"/>
                <w:szCs w:val="21"/>
              </w:rPr>
            </w:pPr>
            <w:r w:rsidRPr="00A53EF9">
              <w:rPr>
                <w:rFonts w:ascii="Calibri" w:hAnsi="Calibri"/>
                <w:szCs w:val="21"/>
              </w:rPr>
              <w:fldChar w:fldCharType="begin">
                <w:ffData>
                  <w:name w:val="复选框型13"/>
                  <w:enabled/>
                  <w:calcOnExit w:val="0"/>
                  <w:checkBox>
                    <w:sizeAuto/>
                    <w:default w:val="0"/>
                  </w:checkBox>
                </w:ffData>
              </w:fldChar>
            </w:r>
            <w:r w:rsidR="00DE4DAC" w:rsidRPr="00A53EF9">
              <w:rPr>
                <w:rFonts w:ascii="Calibri" w:hAnsi="Calibri"/>
                <w:szCs w:val="21"/>
              </w:rPr>
              <w:instrText xml:space="preserve"> FORMCHECKBOX </w:instrText>
            </w:r>
            <w:r w:rsidRPr="00A53EF9">
              <w:rPr>
                <w:rFonts w:ascii="Calibri" w:hAnsi="Calibri"/>
                <w:szCs w:val="21"/>
              </w:rPr>
            </w:r>
            <w:r w:rsidRPr="00A53EF9">
              <w:rPr>
                <w:rFonts w:ascii="Calibri" w:hAnsi="Calibri"/>
                <w:szCs w:val="21"/>
              </w:rPr>
              <w:fldChar w:fldCharType="separate"/>
            </w:r>
            <w:r w:rsidRPr="00A53EF9">
              <w:rPr>
                <w:rFonts w:ascii="Calibri" w:hAnsi="Calibri"/>
                <w:szCs w:val="21"/>
              </w:rPr>
              <w:fldChar w:fldCharType="end"/>
            </w:r>
            <w:r w:rsidR="00A53EF9" w:rsidRPr="00A53EF9">
              <w:rPr>
                <w:rFonts w:ascii="Calibri" w:hAnsi="Calibri" w:hint="eastAsia"/>
                <w:szCs w:val="21"/>
              </w:rPr>
              <w:t>人工去除杂菌污染物</w:t>
            </w:r>
            <w:ins w:id="1037" w:author="Shao" w:date="2025-03-03T15:07:00Z" w16du:dateUtc="2025-03-03T07:07:00Z">
              <w:r w:rsidR="00DE4DAC" w:rsidRPr="00A53EF9">
                <w:rPr>
                  <w:rFonts w:ascii="Calibri" w:hAnsi="Calibri" w:hint="eastAsia"/>
                  <w:szCs w:val="21"/>
                </w:rPr>
                <w:t xml:space="preserve"> Artificial removal of trash contaminants</w:t>
              </w:r>
            </w:ins>
          </w:p>
          <w:p w14:paraId="4BF7A89C" w14:textId="1FE49F6B" w:rsidR="008B3AD2" w:rsidRDefault="0075573E" w:rsidP="00B7731E">
            <w:pPr>
              <w:jc w:val="left"/>
              <w:rPr>
                <w:rFonts w:ascii="Calibri" w:hAnsi="Calibri"/>
                <w:szCs w:val="21"/>
              </w:rPr>
            </w:pPr>
            <w:r w:rsidRPr="00A53EF9">
              <w:rPr>
                <w:rFonts w:ascii="Calibri" w:hAnsi="Calibri"/>
                <w:szCs w:val="21"/>
              </w:rPr>
              <w:fldChar w:fldCharType="begin">
                <w:ffData>
                  <w:name w:val="复选框型13"/>
                  <w:enabled/>
                  <w:calcOnExit w:val="0"/>
                  <w:checkBox>
                    <w:sizeAuto/>
                    <w:default w:val="0"/>
                  </w:checkBox>
                </w:ffData>
              </w:fldChar>
            </w:r>
            <w:r w:rsidR="00DE4DAC" w:rsidRPr="00A53EF9">
              <w:rPr>
                <w:rFonts w:ascii="Calibri" w:hAnsi="Calibri"/>
                <w:szCs w:val="21"/>
              </w:rPr>
              <w:instrText xml:space="preserve"> FORMCHECKBOX </w:instrText>
            </w:r>
            <w:r w:rsidRPr="00A53EF9">
              <w:rPr>
                <w:rFonts w:ascii="Calibri" w:hAnsi="Calibri"/>
                <w:szCs w:val="21"/>
              </w:rPr>
            </w:r>
            <w:r w:rsidRPr="00A53EF9">
              <w:rPr>
                <w:rFonts w:ascii="Calibri" w:hAnsi="Calibri"/>
                <w:szCs w:val="21"/>
              </w:rPr>
              <w:fldChar w:fldCharType="separate"/>
            </w:r>
            <w:r w:rsidRPr="00A53EF9">
              <w:rPr>
                <w:rFonts w:ascii="Calibri" w:hAnsi="Calibri"/>
                <w:szCs w:val="21"/>
              </w:rPr>
              <w:fldChar w:fldCharType="end"/>
            </w:r>
            <w:r w:rsidR="00A53EF9" w:rsidRPr="00A53EF9">
              <w:rPr>
                <w:rFonts w:ascii="Calibri" w:hAnsi="Calibri" w:hint="eastAsia"/>
                <w:szCs w:val="21"/>
              </w:rPr>
              <w:t>喷杀菌剂（请提交杀菌剂标签，购买记录等相关材料）</w:t>
            </w:r>
            <w:ins w:id="1038" w:author="Shao" w:date="2025-03-03T15:07:00Z" w16du:dateUtc="2025-03-03T07:07:00Z">
              <w:r w:rsidR="00DE4DAC" w:rsidRPr="00A53EF9">
                <w:rPr>
                  <w:rFonts w:ascii="Calibri" w:hAnsi="Calibri" w:hint="eastAsia"/>
                  <w:szCs w:val="21"/>
                </w:rPr>
                <w:t>Spray fungicide (please submit fungicide labels, purchase records and other relevant materials)</w:t>
              </w:r>
            </w:ins>
          </w:p>
          <w:p w14:paraId="770C4BE0" w14:textId="20C4839F" w:rsidR="008B3AD2" w:rsidRDefault="0075573E" w:rsidP="00B7731E">
            <w:pPr>
              <w:jc w:val="left"/>
              <w:rPr>
                <w:rFonts w:ascii="Calibri" w:hAnsi="Calibri"/>
                <w:szCs w:val="21"/>
              </w:rPr>
            </w:pPr>
            <w:r w:rsidRPr="00A53EF9">
              <w:rPr>
                <w:rFonts w:ascii="Calibri" w:hAnsi="Calibri"/>
                <w:szCs w:val="21"/>
              </w:rPr>
              <w:fldChar w:fldCharType="begin">
                <w:ffData>
                  <w:name w:val="复选框型13"/>
                  <w:enabled/>
                  <w:calcOnExit w:val="0"/>
                  <w:checkBox>
                    <w:sizeAuto/>
                    <w:default w:val="0"/>
                  </w:checkBox>
                </w:ffData>
              </w:fldChar>
            </w:r>
            <w:r w:rsidR="00DE4DAC" w:rsidRPr="00A53EF9">
              <w:rPr>
                <w:rFonts w:ascii="Calibri" w:hAnsi="Calibri"/>
                <w:szCs w:val="21"/>
              </w:rPr>
              <w:instrText xml:space="preserve"> FORMCHECKBOX </w:instrText>
            </w:r>
            <w:r w:rsidRPr="00A53EF9">
              <w:rPr>
                <w:rFonts w:ascii="Calibri" w:hAnsi="Calibri"/>
                <w:szCs w:val="21"/>
              </w:rPr>
            </w:r>
            <w:r w:rsidRPr="00A53EF9">
              <w:rPr>
                <w:rFonts w:ascii="Calibri" w:hAnsi="Calibri"/>
                <w:szCs w:val="21"/>
              </w:rPr>
              <w:fldChar w:fldCharType="separate"/>
            </w:r>
            <w:r w:rsidRPr="00A53EF9">
              <w:rPr>
                <w:rFonts w:ascii="Calibri" w:hAnsi="Calibri"/>
                <w:szCs w:val="21"/>
              </w:rPr>
              <w:fldChar w:fldCharType="end"/>
            </w:r>
            <w:r w:rsidR="00A53EF9" w:rsidRPr="00A53EF9">
              <w:rPr>
                <w:rFonts w:ascii="Calibri" w:hAnsi="Calibri" w:hint="eastAsia"/>
                <w:szCs w:val="21"/>
              </w:rPr>
              <w:t>其它措施（请说明）：</w:t>
            </w:r>
            <w:ins w:id="1039" w:author="Shao" w:date="2025-03-03T15:07:00Z" w16du:dateUtc="2025-03-03T07:07:00Z">
              <w:r w:rsidR="00DE4DAC" w:rsidRPr="00A53EF9">
                <w:rPr>
                  <w:rFonts w:ascii="Calibri" w:hAnsi="Calibri" w:hint="eastAsia"/>
                  <w:szCs w:val="21"/>
                </w:rPr>
                <w:t>Other measures (please specify):</w:t>
              </w:r>
            </w:ins>
          </w:p>
          <w:p w14:paraId="2DC7BD19" w14:textId="77777777" w:rsidR="00A53EF9" w:rsidRPr="00A53EF9" w:rsidRDefault="00A53EF9" w:rsidP="00A53EF9">
            <w:pPr>
              <w:rPr>
                <w:rFonts w:ascii="Calibri" w:hAnsi="Calibri"/>
                <w:szCs w:val="21"/>
              </w:rPr>
            </w:pPr>
          </w:p>
          <w:p w14:paraId="62AE3123" w14:textId="2DFA23A2" w:rsidR="008B3AD2" w:rsidRPr="00A11A52" w:rsidRDefault="0075573E">
            <w:pPr>
              <w:rPr>
                <w:rFonts w:ascii="Calibri" w:hAnsi="Calibri"/>
                <w:szCs w:val="21"/>
              </w:rPr>
            </w:pPr>
            <w:r w:rsidRPr="00A11A52">
              <w:rPr>
                <w:rFonts w:ascii="Calibri" w:hAnsi="Calibri"/>
                <w:szCs w:val="21"/>
              </w:rPr>
              <w:t xml:space="preserve">4.8 </w:t>
            </w:r>
            <w:ins w:id="1040" w:author="Shao" w:date="2025-03-03T15:07:00Z" w16du:dateUtc="2025-03-03T07:07:00Z">
              <w:r w:rsidR="00A76162" w:rsidRPr="00396AA5">
                <w:rPr>
                  <w:rFonts w:ascii="Calibri" w:hAnsi="Calibri" w:hint="eastAsia"/>
                  <w:szCs w:val="21"/>
                </w:rPr>
                <w:t>清洁和消毒</w:t>
              </w:r>
              <w:r w:rsidRPr="00A11A52">
                <w:rPr>
                  <w:rFonts w:ascii="Calibri" w:hAnsi="Calibri"/>
                  <w:szCs w:val="21"/>
                </w:rPr>
                <w:t>Cleaning and disinfection</w:t>
              </w:r>
            </w:ins>
          </w:p>
          <w:p w14:paraId="5D49D2DA" w14:textId="77777777" w:rsidR="00D9605C" w:rsidRDefault="00A53EF9" w:rsidP="00A53EF9">
            <w:pPr>
              <w:rPr>
                <w:rFonts w:ascii="Calibri" w:hAnsi="Calibri"/>
                <w:szCs w:val="21"/>
              </w:rPr>
            </w:pPr>
            <w:ins w:id="1041" w:author="Shao" w:date="2025-03-03T15:07:00Z" w16du:dateUtc="2025-03-03T07:07:00Z">
              <w:r w:rsidRPr="00A53EF9">
                <w:rPr>
                  <w:rFonts w:ascii="Calibri" w:hAnsi="Calibri" w:hint="eastAsia"/>
                  <w:szCs w:val="21"/>
                </w:rPr>
                <w:t>在非栽培期，是否使用清洁剂消</w:t>
              </w:r>
              <w:r w:rsidR="005D48F1">
                <w:rPr>
                  <w:rFonts w:ascii="Calibri" w:hAnsi="Calibri" w:hint="eastAsia"/>
                  <w:szCs w:val="21"/>
                </w:rPr>
                <w:t>或</w:t>
              </w:r>
              <w:r w:rsidRPr="00A53EF9">
                <w:rPr>
                  <w:rFonts w:ascii="Calibri" w:hAnsi="Calibri" w:hint="eastAsia"/>
                  <w:szCs w:val="21"/>
                </w:rPr>
                <w:t>毒剂对培养场地进行清洗</w:t>
              </w:r>
              <w:r w:rsidR="005D48F1">
                <w:rPr>
                  <w:rFonts w:ascii="Calibri" w:hAnsi="Calibri" w:hint="eastAsia"/>
                  <w:szCs w:val="21"/>
                </w:rPr>
                <w:t>或</w:t>
              </w:r>
              <w:r w:rsidRPr="00A53EF9">
                <w:rPr>
                  <w:rFonts w:ascii="Calibri" w:hAnsi="Calibri" w:hint="eastAsia"/>
                  <w:szCs w:val="21"/>
                </w:rPr>
                <w:t>消毒</w:t>
              </w:r>
              <w:r w:rsidR="00D9605C" w:rsidRPr="00A53EF9">
                <w:rPr>
                  <w:rFonts w:ascii="Calibri" w:hAnsi="Calibri" w:hint="eastAsia"/>
                  <w:szCs w:val="21"/>
                </w:rPr>
                <w:t xml:space="preserve">During the non-cultivation period, is the culture site cleaned </w:t>
              </w:r>
              <w:r w:rsidR="00D9605C">
                <w:rPr>
                  <w:rFonts w:ascii="Calibri" w:hAnsi="Calibri" w:hint="eastAsia"/>
                  <w:szCs w:val="21"/>
                </w:rPr>
                <w:t xml:space="preserve">or disinfected </w:t>
              </w:r>
              <w:r w:rsidR="00D9605C" w:rsidRPr="00A53EF9">
                <w:rPr>
                  <w:rFonts w:ascii="Calibri" w:hAnsi="Calibri" w:hint="eastAsia"/>
                  <w:szCs w:val="21"/>
                </w:rPr>
                <w:t xml:space="preserve">with cleaning agents </w:t>
              </w:r>
              <w:r w:rsidR="00D9605C">
                <w:rPr>
                  <w:rFonts w:ascii="Calibri" w:hAnsi="Calibri" w:hint="eastAsia"/>
                  <w:szCs w:val="21"/>
                </w:rPr>
                <w:t xml:space="preserve">or </w:t>
              </w:r>
              <w:r w:rsidR="00D9605C" w:rsidRPr="00A53EF9">
                <w:rPr>
                  <w:rFonts w:ascii="Calibri" w:hAnsi="Calibri" w:hint="eastAsia"/>
                  <w:szCs w:val="21"/>
                </w:rPr>
                <w:t>poisoning agents? disinfection</w:t>
              </w:r>
              <w:r w:rsidRPr="00A53EF9">
                <w:rPr>
                  <w:rFonts w:ascii="Calibri" w:hAnsi="Calibri" w:hint="eastAsia"/>
                  <w:szCs w:val="21"/>
                </w:rPr>
                <w:t>？</w:t>
              </w:r>
            </w:ins>
          </w:p>
          <w:p w14:paraId="44C8E3AA" w14:textId="4F616FC2" w:rsidR="008B3AD2" w:rsidRDefault="00D9605C">
            <w:pPr>
              <w:rPr>
                <w:ins w:id="1042" w:author="Shao" w:date="2025-03-03T15:07:00Z" w16du:dateUtc="2025-03-03T07:07:00Z"/>
                <w:rFonts w:ascii="Calibri" w:hAnsi="Calibri"/>
                <w:szCs w:val="21"/>
              </w:rPr>
            </w:pPr>
            <w:ins w:id="1043" w:author="Shao" w:date="2025-03-03T15:07:00Z" w16du:dateUtc="2025-03-03T07:07:00Z">
              <w:r w:rsidRPr="00A53EF9">
                <w:rPr>
                  <w:rFonts w:ascii="Calibri" w:hAnsi="Calibri"/>
                  <w:szCs w:val="21"/>
                </w:rPr>
                <w:fldChar w:fldCharType="begin">
                  <w:ffData>
                    <w:name w:val="复选框型13"/>
                    <w:enabled/>
                    <w:calcOnExit w:val="0"/>
                    <w:checkBox>
                      <w:sizeAuto/>
                      <w:default w:val="0"/>
                    </w:checkBox>
                  </w:ffData>
                </w:fldChar>
              </w:r>
              <w:r w:rsidRPr="00A53EF9">
                <w:rPr>
                  <w:rFonts w:ascii="Calibri" w:hAnsi="Calibri"/>
                  <w:szCs w:val="21"/>
                </w:rPr>
                <w:instrText xml:space="preserve"> FORMCHECKBOX </w:instrText>
              </w:r>
              <w:r w:rsidRPr="00A53EF9">
                <w:rPr>
                  <w:rFonts w:ascii="Calibri" w:hAnsi="Calibri"/>
                  <w:szCs w:val="21"/>
                </w:rPr>
              </w:r>
              <w:r w:rsidRPr="00A53EF9">
                <w:rPr>
                  <w:rFonts w:ascii="Calibri" w:hAnsi="Calibri"/>
                  <w:szCs w:val="21"/>
                </w:rPr>
                <w:fldChar w:fldCharType="separate"/>
              </w:r>
              <w:r w:rsidRPr="00A53EF9">
                <w:rPr>
                  <w:rFonts w:ascii="Calibri" w:hAnsi="Calibri"/>
                  <w:szCs w:val="21"/>
                </w:rPr>
                <w:fldChar w:fldCharType="end"/>
              </w:r>
            </w:ins>
            <w:r w:rsidRPr="00A53EF9">
              <w:rPr>
                <w:rFonts w:ascii="Calibri" w:hAnsi="Calibri" w:hint="eastAsia"/>
                <w:szCs w:val="21"/>
              </w:rPr>
              <w:t xml:space="preserve"> </w:t>
            </w:r>
            <w:r w:rsidRPr="00A53EF9">
              <w:rPr>
                <w:rFonts w:ascii="Calibri" w:hAnsi="Calibri" w:hint="eastAsia"/>
                <w:szCs w:val="21"/>
              </w:rPr>
              <w:t>是</w:t>
            </w:r>
            <w:ins w:id="1044" w:author="Shao" w:date="2025-03-03T15:07:00Z" w16du:dateUtc="2025-03-03T07:07:00Z">
              <w:r w:rsidRPr="00A53EF9">
                <w:rPr>
                  <w:rFonts w:ascii="Calibri" w:hAnsi="Calibri" w:hint="eastAsia"/>
                  <w:szCs w:val="21"/>
                </w:rPr>
                <w:t>Yes</w:t>
              </w:r>
            </w:ins>
            <w:r w:rsidRPr="00A53EF9">
              <w:rPr>
                <w:rFonts w:ascii="Calibri" w:hAnsi="Calibri"/>
                <w:szCs w:val="21"/>
              </w:rPr>
              <w:fldChar w:fldCharType="begin">
                <w:ffData>
                  <w:name w:val="复选框型13"/>
                  <w:enabled/>
                  <w:calcOnExit w:val="0"/>
                  <w:checkBox>
                    <w:sizeAuto/>
                    <w:default w:val="0"/>
                  </w:checkBox>
                </w:ffData>
              </w:fldChar>
            </w:r>
            <w:r w:rsidRPr="00A53EF9">
              <w:rPr>
                <w:rFonts w:ascii="Calibri" w:hAnsi="Calibri"/>
                <w:szCs w:val="21"/>
              </w:rPr>
              <w:instrText xml:space="preserve"> FORMCHECKBOX </w:instrText>
            </w:r>
            <w:r w:rsidRPr="00A53EF9">
              <w:rPr>
                <w:rFonts w:ascii="Calibri" w:hAnsi="Calibri"/>
                <w:szCs w:val="21"/>
              </w:rPr>
            </w:r>
            <w:r w:rsidRPr="00A53EF9">
              <w:rPr>
                <w:rFonts w:ascii="Calibri" w:hAnsi="Calibri"/>
                <w:szCs w:val="21"/>
              </w:rPr>
              <w:fldChar w:fldCharType="separate"/>
            </w:r>
            <w:r w:rsidRPr="00A53EF9">
              <w:rPr>
                <w:rFonts w:ascii="Calibri" w:hAnsi="Calibri"/>
                <w:szCs w:val="21"/>
              </w:rPr>
              <w:fldChar w:fldCharType="end"/>
            </w:r>
            <w:r w:rsidRPr="00A53EF9">
              <w:rPr>
                <w:rFonts w:ascii="Calibri" w:hAnsi="Calibri" w:hint="eastAsia"/>
                <w:szCs w:val="21"/>
              </w:rPr>
              <w:t>否</w:t>
            </w:r>
            <w:ins w:id="1045" w:author="Shao" w:date="2025-03-03T15:07:00Z" w16du:dateUtc="2025-03-03T07:07:00Z">
              <w:r w:rsidRPr="00A53EF9">
                <w:rPr>
                  <w:rFonts w:ascii="Calibri" w:hAnsi="Calibri" w:hint="eastAsia"/>
                  <w:szCs w:val="21"/>
                </w:rPr>
                <w:t>No</w:t>
              </w:r>
            </w:ins>
            <w:r>
              <w:rPr>
                <w:rFonts w:ascii="Calibri" w:hAnsi="Calibri" w:hint="eastAsia"/>
                <w:szCs w:val="21"/>
              </w:rPr>
              <w:t xml:space="preserve">; </w:t>
            </w:r>
            <w:r>
              <w:rPr>
                <w:rFonts w:ascii="Calibri" w:hAnsi="Calibri" w:hint="eastAsia"/>
                <w:szCs w:val="21"/>
              </w:rPr>
              <w:t>如是，请提交</w:t>
            </w:r>
            <w:ins w:id="1046" w:author="Shao" w:date="2025-03-03T15:07:00Z" w16du:dateUtc="2025-03-03T07:07:00Z">
              <w:r w:rsidR="00A53EF9" w:rsidRPr="00A53EF9">
                <w:rPr>
                  <w:rFonts w:ascii="Calibri" w:hAnsi="Calibri" w:hint="eastAsia"/>
                  <w:szCs w:val="21"/>
                </w:rPr>
                <w:t>消毒剂产品标签，购买记录，使用浓度、使用方法、使用记录等。</w:t>
              </w:r>
              <w:r w:rsidR="00DE4DAC" w:rsidRPr="00A53EF9">
                <w:rPr>
                  <w:rFonts w:ascii="Calibri" w:hAnsi="Calibri" w:hint="eastAsia"/>
                  <w:szCs w:val="21"/>
                </w:rPr>
                <w:t>If yes, please submit product labels of cleaners/disinfectants, records of purchase, concentration of use, method of use, records of use, etc.</w:t>
              </w:r>
            </w:ins>
          </w:p>
          <w:p w14:paraId="69D2B7CA" w14:textId="77777777" w:rsidR="00A53EF9" w:rsidRPr="006E7851" w:rsidRDefault="00A53EF9" w:rsidP="00A53EF9">
            <w:pPr>
              <w:rPr>
                <w:rFonts w:ascii="Calibri" w:hAnsi="Calibri"/>
                <w:szCs w:val="21"/>
              </w:rPr>
            </w:pPr>
          </w:p>
        </w:tc>
      </w:tr>
      <w:tr w:rsidR="0098293A" w:rsidRPr="000B6B5A" w14:paraId="4629D16C" w14:textId="77777777" w:rsidTr="002D13CD">
        <w:trPr>
          <w:jc w:val="center"/>
          <w:trPrChange w:id="1047" w:author="Shao" w:date="2025-03-03T15:07:00Z" w16du:dateUtc="2025-03-03T07:07:00Z">
            <w:trPr>
              <w:gridAfter w:val="0"/>
              <w:jc w:val="center"/>
            </w:trPr>
          </w:trPrChange>
        </w:trPr>
        <w:tc>
          <w:tcPr>
            <w:tcW w:w="10726" w:type="dxa"/>
            <w:gridSpan w:val="18"/>
            <w:shd w:val="clear" w:color="auto" w:fill="F2F2F2"/>
            <w:tcPrChange w:id="1048" w:author="Shao" w:date="2025-03-03T15:07:00Z" w16du:dateUtc="2025-03-03T07:07:00Z">
              <w:tcPr>
                <w:tcW w:w="10404" w:type="dxa"/>
                <w:gridSpan w:val="29"/>
                <w:shd w:val="clear" w:color="auto" w:fill="F2F2F2"/>
              </w:tcPr>
            </w:tcPrChange>
          </w:tcPr>
          <w:p w14:paraId="62AD29F8" w14:textId="77777777" w:rsidR="00B63DE6" w:rsidRPr="00D20746" w:rsidRDefault="00B63DE6" w:rsidP="00B63DE6">
            <w:pPr>
              <w:spacing w:line="360" w:lineRule="exact"/>
              <w:rPr>
                <w:b/>
              </w:rPr>
            </w:pPr>
            <w:r w:rsidRPr="00D20746">
              <w:rPr>
                <w:rFonts w:hint="eastAsia"/>
                <w:b/>
              </w:rPr>
              <w:t>仅限检查员填写：</w:t>
            </w:r>
            <w:ins w:id="1049" w:author="Shao" w:date="2025-03-03T15:07:00Z" w16du:dateUtc="2025-03-03T07:07:00Z">
              <w:r>
                <w:rPr>
                  <w:rFonts w:hint="eastAsia"/>
                  <w:b/>
                </w:rPr>
                <w:t>Inspectors only</w:t>
              </w:r>
              <w:r w:rsidRPr="00D20746">
                <w:rPr>
                  <w:rFonts w:hint="eastAsia"/>
                  <w:b/>
                </w:rPr>
                <w:t>:</w:t>
              </w:r>
            </w:ins>
          </w:p>
          <w:p w14:paraId="282FF0F4" w14:textId="77777777" w:rsidR="00B63DE6" w:rsidRDefault="00B63DE6" w:rsidP="00B63DE6">
            <w:pPr>
              <w:spacing w:line="360" w:lineRule="exact"/>
              <w:rPr>
                <w:b/>
              </w:rPr>
            </w:pPr>
            <w:r w:rsidRPr="00D20746">
              <w:rPr>
                <w:rFonts w:hint="eastAsia"/>
                <w:b/>
              </w:rPr>
              <w:t>现场检查是否与以上描述的情况一致？</w:t>
            </w:r>
            <w:ins w:id="1050" w:author="Shao" w:date="2025-03-03T15:07:00Z" w16du:dateUtc="2025-03-03T07:07:00Z">
              <w:r>
                <w:rPr>
                  <w:rFonts w:hint="eastAsia"/>
                  <w:b/>
                </w:rPr>
                <w:t>Is the on-site inspection consistent</w:t>
              </w:r>
              <w:r w:rsidRPr="00D20746">
                <w:rPr>
                  <w:rFonts w:hint="eastAsia"/>
                  <w:b/>
                </w:rPr>
                <w:t xml:space="preserve"> with the above description? </w:t>
              </w:r>
            </w:ins>
          </w:p>
          <w:p w14:paraId="523B7CA8" w14:textId="77777777" w:rsidR="00B63DE6" w:rsidRDefault="00B63DE6" w:rsidP="00B63DE6">
            <w:pPr>
              <w:spacing w:line="360" w:lineRule="exact"/>
              <w:rPr>
                <w:b/>
              </w:rPr>
            </w:pPr>
            <w:r w:rsidRPr="00D20746">
              <w:rPr>
                <w:b/>
                <w:bCs/>
              </w:rPr>
              <w:fldChar w:fldCharType="begin">
                <w:ffData>
                  <w:name w:val="复选框型6"/>
                  <w:enabled/>
                  <w:calcOnExit w:val="0"/>
                  <w:checkBox>
                    <w:sizeAuto/>
                    <w:default w:val="0"/>
                  </w:checkBox>
                </w:ffData>
              </w:fldChar>
            </w:r>
            <w:r w:rsidRPr="00D20746">
              <w:rPr>
                <w:b/>
                <w:bCs/>
              </w:rPr>
              <w:instrText xml:space="preserve"> FORMCHECKBOX </w:instrText>
            </w:r>
            <w:r w:rsidRPr="00D20746">
              <w:rPr>
                <w:b/>
                <w:bCs/>
              </w:rPr>
            </w:r>
            <w:r w:rsidRPr="00D20746">
              <w:rPr>
                <w:b/>
                <w:bCs/>
              </w:rPr>
              <w:fldChar w:fldCharType="separate"/>
            </w:r>
            <w:r w:rsidRPr="00D20746">
              <w:rPr>
                <w:b/>
              </w:rPr>
              <w:fldChar w:fldCharType="end"/>
            </w:r>
            <w:r w:rsidRPr="00D20746">
              <w:rPr>
                <w:rFonts w:hint="eastAsia"/>
                <w:b/>
              </w:rPr>
              <w:t>是</w:t>
            </w:r>
            <w:ins w:id="1051" w:author="Shao" w:date="2025-03-03T15:07:00Z" w16du:dateUtc="2025-03-03T07:07:00Z">
              <w:r w:rsidRPr="00D20746">
                <w:rPr>
                  <w:rFonts w:hint="eastAsia"/>
                  <w:b/>
                </w:rPr>
                <w:t>Yes</w:t>
              </w:r>
            </w:ins>
            <w:r>
              <w:rPr>
                <w:rFonts w:hint="eastAsia"/>
                <w:b/>
              </w:rPr>
              <w:t xml:space="preserve"> </w:t>
            </w:r>
            <w:r w:rsidRPr="00D20746">
              <w:rPr>
                <w:b/>
                <w:bCs/>
              </w:rPr>
              <w:fldChar w:fldCharType="begin">
                <w:ffData>
                  <w:name w:val="复选框型6"/>
                  <w:enabled/>
                  <w:calcOnExit w:val="0"/>
                  <w:checkBox>
                    <w:sizeAuto/>
                    <w:default w:val="0"/>
                  </w:checkBox>
                </w:ffData>
              </w:fldChar>
            </w:r>
            <w:r w:rsidRPr="00D20746">
              <w:rPr>
                <w:b/>
                <w:bCs/>
              </w:rPr>
              <w:instrText xml:space="preserve"> FORMCHECKBOX </w:instrText>
            </w:r>
            <w:r w:rsidRPr="00D20746">
              <w:rPr>
                <w:b/>
                <w:bCs/>
              </w:rPr>
            </w:r>
            <w:r w:rsidRPr="00D20746">
              <w:rPr>
                <w:b/>
                <w:bCs/>
              </w:rPr>
              <w:fldChar w:fldCharType="separate"/>
            </w:r>
            <w:r w:rsidRPr="00D20746">
              <w:rPr>
                <w:b/>
              </w:rPr>
              <w:fldChar w:fldCharType="end"/>
            </w:r>
            <w:r w:rsidRPr="00D20746">
              <w:rPr>
                <w:rFonts w:hint="eastAsia"/>
                <w:b/>
              </w:rPr>
              <w:t>否</w:t>
            </w:r>
            <w:ins w:id="1052" w:author="Shao" w:date="2025-03-03T15:07:00Z" w16du:dateUtc="2025-03-03T07:07:00Z">
              <w:r w:rsidRPr="00D20746">
                <w:rPr>
                  <w:rFonts w:hint="eastAsia"/>
                  <w:b/>
                </w:rPr>
                <w:t>No</w:t>
              </w:r>
            </w:ins>
            <w:r>
              <w:rPr>
                <w:rFonts w:hint="eastAsia"/>
                <w:b/>
              </w:rPr>
              <w:t xml:space="preserve"> </w:t>
            </w:r>
            <w:r w:rsidRPr="00D20746">
              <w:rPr>
                <w:b/>
                <w:bCs/>
              </w:rPr>
              <w:fldChar w:fldCharType="begin">
                <w:ffData>
                  <w:name w:val="复选框型6"/>
                  <w:enabled/>
                  <w:calcOnExit w:val="0"/>
                  <w:checkBox>
                    <w:sizeAuto/>
                    <w:default w:val="0"/>
                  </w:checkBox>
                </w:ffData>
              </w:fldChar>
            </w:r>
            <w:r w:rsidRPr="00D20746">
              <w:rPr>
                <w:b/>
                <w:bCs/>
              </w:rPr>
              <w:instrText xml:space="preserve"> FORMCHECKBOX </w:instrText>
            </w:r>
            <w:r w:rsidRPr="00D20746">
              <w:rPr>
                <w:b/>
                <w:bCs/>
              </w:rPr>
            </w:r>
            <w:r w:rsidRPr="00D20746">
              <w:rPr>
                <w:b/>
                <w:bCs/>
              </w:rPr>
              <w:fldChar w:fldCharType="separate"/>
            </w:r>
            <w:r w:rsidRPr="00D20746">
              <w:rPr>
                <w:b/>
              </w:rPr>
              <w:fldChar w:fldCharType="end"/>
            </w:r>
            <w:r w:rsidRPr="00D20746">
              <w:rPr>
                <w:b/>
              </w:rPr>
              <w:t>无关</w:t>
            </w:r>
            <w:ins w:id="1053" w:author="Shao" w:date="2025-03-03T15:07:00Z" w16du:dateUtc="2025-03-03T07:07:00Z">
              <w:r>
                <w:rPr>
                  <w:rFonts w:hint="eastAsia"/>
                  <w:b/>
                </w:rPr>
                <w:t>N/A</w:t>
              </w:r>
              <w:r w:rsidRPr="00D20746">
                <w:rPr>
                  <w:rFonts w:hint="eastAsia"/>
                  <w:b/>
                </w:rPr>
                <w:t>.</w:t>
              </w:r>
            </w:ins>
          </w:p>
          <w:p w14:paraId="4F2A25D4" w14:textId="77777777" w:rsidR="00B63DE6" w:rsidRDefault="00B63DE6" w:rsidP="00B63DE6">
            <w:pPr>
              <w:spacing w:line="360" w:lineRule="exact"/>
              <w:rPr>
                <w:ins w:id="1054" w:author="Shao" w:date="2025-03-03T15:07:00Z" w16du:dateUtc="2025-03-03T07:07:00Z"/>
                <w:b/>
              </w:rPr>
            </w:pPr>
            <w:r w:rsidRPr="00D20746">
              <w:rPr>
                <w:rFonts w:hint="eastAsia"/>
                <w:b/>
              </w:rPr>
              <w:t>检查记录：</w:t>
            </w:r>
            <w:ins w:id="1055" w:author="Shao" w:date="2025-03-03T15:07:00Z" w16du:dateUtc="2025-03-03T07:07:00Z">
              <w:r w:rsidRPr="00D20746">
                <w:rPr>
                  <w:rFonts w:hint="eastAsia"/>
                  <w:b/>
                </w:rPr>
                <w:t>Inspection records:</w:t>
              </w:r>
            </w:ins>
          </w:p>
          <w:p w14:paraId="33044723" w14:textId="77777777" w:rsidR="0098293A" w:rsidRPr="000B6B5A" w:rsidRDefault="0098293A" w:rsidP="00554909">
            <w:pPr>
              <w:spacing w:line="360" w:lineRule="exact"/>
              <w:rPr>
                <w:b/>
              </w:rPr>
            </w:pPr>
          </w:p>
        </w:tc>
      </w:tr>
      <w:tr w:rsidR="006E7851" w:rsidRPr="0011424B" w14:paraId="2819F3D4" w14:textId="77777777" w:rsidTr="00273155">
        <w:tblPrEx>
          <w:tblPrExChange w:id="1056" w:author="Shao" w:date="2025-03-03T15:07:00Z" w16du:dateUtc="2025-03-03T07:07:00Z">
            <w:tblPrEx>
              <w:tblW w:w="10726" w:type="dxa"/>
            </w:tblPrEx>
          </w:tblPrExChange>
        </w:tblPrEx>
        <w:trPr>
          <w:trHeight w:val="513"/>
          <w:jc w:val="center"/>
          <w:trPrChange w:id="1057" w:author="Shao" w:date="2025-03-03T15:07:00Z" w16du:dateUtc="2025-03-03T07:07:00Z">
            <w:trPr>
              <w:trHeight w:val="513"/>
              <w:jc w:val="center"/>
            </w:trPr>
          </w:trPrChange>
        </w:trPr>
        <w:tc>
          <w:tcPr>
            <w:tcW w:w="10726" w:type="dxa"/>
            <w:gridSpan w:val="18"/>
            <w:tcPrChange w:id="1058" w:author="Shao" w:date="2025-03-03T15:07:00Z" w16du:dateUtc="2025-03-03T07:07:00Z">
              <w:tcPr>
                <w:tcW w:w="10726" w:type="dxa"/>
                <w:gridSpan w:val="30"/>
              </w:tcPr>
            </w:tcPrChange>
          </w:tcPr>
          <w:p w14:paraId="4D53EF8E" w14:textId="39496743" w:rsidR="008B3AD2" w:rsidRPr="00A11A52" w:rsidRDefault="0075573E">
            <w:pPr>
              <w:spacing w:line="300" w:lineRule="auto"/>
              <w:jc w:val="left"/>
              <w:rPr>
                <w:b/>
                <w:bCs/>
              </w:rPr>
              <w:pPrChange w:id="1059" w:author="Shao" w:date="2025-03-03T15:07:00Z" w16du:dateUtc="2025-03-03T07:07:00Z">
                <w:pPr>
                  <w:spacing w:line="300" w:lineRule="auto"/>
                </w:pPr>
              </w:pPrChange>
            </w:pPr>
            <w:r w:rsidRPr="00A11A52">
              <w:rPr>
                <w:b/>
                <w:bCs/>
              </w:rPr>
              <w:t xml:space="preserve">5. </w:t>
            </w:r>
            <w:ins w:id="1060" w:author="Shao" w:date="2025-03-03T15:07:00Z" w16du:dateUtc="2025-03-03T07:07:00Z">
              <w:r w:rsidR="00A76162" w:rsidRPr="00396AA5">
                <w:rPr>
                  <w:rFonts w:hint="eastAsia"/>
                  <w:b/>
                  <w:bCs/>
                </w:rPr>
                <w:t>野生采集</w:t>
              </w:r>
              <w:r w:rsidRPr="00A11A52">
                <w:rPr>
                  <w:b/>
                  <w:bCs/>
                </w:rPr>
                <w:t>Wild collection</w:t>
              </w:r>
            </w:ins>
            <w:r w:rsidR="00FB7D98">
              <w:rPr>
                <w:rFonts w:hint="eastAsia"/>
                <w:b/>
                <w:bCs/>
              </w:rPr>
              <w:t xml:space="preserve">   </w:t>
            </w:r>
            <w:r w:rsidR="00D9605C">
              <w:rPr>
                <w:rFonts w:hint="eastAsia"/>
                <w:b/>
                <w:bCs/>
              </w:rPr>
              <w:t xml:space="preserve">                                                     </w:t>
            </w:r>
            <w:r w:rsidR="00FB7D98">
              <w:rPr>
                <w:rFonts w:hint="eastAsia"/>
                <w:b/>
                <w:bCs/>
              </w:rPr>
              <w:t xml:space="preserve"> </w:t>
            </w:r>
            <w:r w:rsidRPr="008C0BED">
              <w:rPr>
                <w:bCs/>
              </w:rPr>
              <w:fldChar w:fldCharType="begin">
                <w:ffData>
                  <w:name w:val=""/>
                  <w:enabled/>
                  <w:calcOnExit w:val="0"/>
                  <w:checkBox>
                    <w:sizeAuto/>
                    <w:default w:val="0"/>
                  </w:checkBox>
                </w:ffData>
              </w:fldChar>
            </w:r>
            <w:r w:rsidR="00DE4DAC" w:rsidRPr="008C0BED">
              <w:rPr>
                <w:bCs/>
              </w:rPr>
              <w:instrText xml:space="preserve"> FORMCHECKBOX </w:instrText>
            </w:r>
            <w:r w:rsidRPr="008C0BED">
              <w:rPr>
                <w:bCs/>
              </w:rPr>
            </w:r>
            <w:r w:rsidRPr="008C0BED">
              <w:rPr>
                <w:bCs/>
              </w:rPr>
              <w:fldChar w:fldCharType="separate"/>
            </w:r>
            <w:r w:rsidRPr="008C0BED">
              <w:rPr>
                <w:bCs/>
              </w:rPr>
              <w:fldChar w:fldCharType="end"/>
            </w:r>
            <w:r w:rsidR="00DE4DAC">
              <w:rPr>
                <w:rFonts w:hint="eastAsia"/>
                <w:bCs/>
              </w:rPr>
              <w:t xml:space="preserve"> </w:t>
            </w:r>
            <w:r w:rsidR="006E7851">
              <w:rPr>
                <w:rFonts w:hint="eastAsia"/>
                <w:bCs/>
              </w:rPr>
              <w:t>无关</w:t>
            </w:r>
            <w:ins w:id="1061" w:author="Shao" w:date="2025-03-03T15:07:00Z" w16du:dateUtc="2025-03-03T07:07:00Z">
              <w:r w:rsidR="00FB7D98">
                <w:rPr>
                  <w:rFonts w:hint="eastAsia"/>
                  <w:bCs/>
                </w:rPr>
                <w:t>N/A</w:t>
              </w:r>
            </w:ins>
          </w:p>
        </w:tc>
      </w:tr>
      <w:tr w:rsidR="006E7851" w:rsidRPr="0011424B" w14:paraId="5B37623B" w14:textId="77777777" w:rsidTr="00273155">
        <w:tblPrEx>
          <w:tblPrExChange w:id="1062" w:author="Shao" w:date="2025-03-03T15:07:00Z" w16du:dateUtc="2025-03-03T07:07:00Z">
            <w:tblPrEx>
              <w:tblW w:w="10726" w:type="dxa"/>
            </w:tblPrEx>
          </w:tblPrExChange>
        </w:tblPrEx>
        <w:trPr>
          <w:trHeight w:val="771"/>
          <w:jc w:val="center"/>
          <w:trPrChange w:id="1063" w:author="Shao" w:date="2025-03-03T15:07:00Z" w16du:dateUtc="2025-03-03T07:07:00Z">
            <w:trPr>
              <w:trHeight w:val="771"/>
              <w:jc w:val="center"/>
            </w:trPr>
          </w:trPrChange>
        </w:trPr>
        <w:tc>
          <w:tcPr>
            <w:tcW w:w="10726" w:type="dxa"/>
            <w:gridSpan w:val="18"/>
            <w:tcPrChange w:id="1064" w:author="Shao" w:date="2025-03-03T15:07:00Z" w16du:dateUtc="2025-03-03T07:07:00Z">
              <w:tcPr>
                <w:tcW w:w="10726" w:type="dxa"/>
                <w:gridSpan w:val="30"/>
              </w:tcPr>
            </w:tcPrChange>
          </w:tcPr>
          <w:p w14:paraId="06ABCC4F" w14:textId="6BFD1D62" w:rsidR="008B3AD2" w:rsidRPr="00A11A52" w:rsidRDefault="00796AE1">
            <w:pPr>
              <w:spacing w:line="300" w:lineRule="auto"/>
              <w:rPr>
                <w:ins w:id="1065" w:author="Shao" w:date="2025-03-03T15:07:00Z" w16du:dateUtc="2025-03-03T07:07:00Z"/>
                <w:bCs/>
              </w:rPr>
            </w:pPr>
            <w:ins w:id="1066" w:author="Shao" w:date="2025-03-03T15:07:00Z" w16du:dateUtc="2025-03-03T07:07:00Z">
              <w:r>
                <w:rPr>
                  <w:rFonts w:hint="eastAsia"/>
                  <w:bCs/>
                </w:rPr>
                <w:lastRenderedPageBreak/>
                <w:t>5</w:t>
              </w:r>
              <w:r w:rsidR="00A53EF9" w:rsidRPr="00796AE1">
                <w:rPr>
                  <w:rFonts w:hint="eastAsia"/>
                  <w:bCs/>
                </w:rPr>
                <w:t xml:space="preserve">.1 </w:t>
              </w:r>
              <w:r w:rsidR="00A76162" w:rsidRPr="00396AA5">
                <w:rPr>
                  <w:rFonts w:hint="eastAsia"/>
                  <w:bCs/>
                </w:rPr>
                <w:t>边界与生产状态</w:t>
              </w:r>
              <w:r w:rsidR="00A53EF9" w:rsidRPr="00796AE1">
                <w:rPr>
                  <w:rFonts w:hint="eastAsia"/>
                  <w:bCs/>
                </w:rPr>
                <w:t xml:space="preserve"> </w:t>
              </w:r>
              <w:r w:rsidR="0075573E" w:rsidRPr="00A11A52">
                <w:rPr>
                  <w:bCs/>
                </w:rPr>
                <w:t>Boundaries and production states</w:t>
              </w:r>
            </w:ins>
          </w:p>
          <w:p w14:paraId="2389A97F" w14:textId="77777777" w:rsidR="00D9605C" w:rsidRDefault="00DE4DAC">
            <w:pPr>
              <w:spacing w:line="300" w:lineRule="auto"/>
              <w:rPr>
                <w:bCs/>
              </w:rPr>
            </w:pPr>
            <w:r>
              <w:rPr>
                <w:rFonts w:hint="eastAsia"/>
                <w:bCs/>
              </w:rPr>
              <w:t>5</w:t>
            </w:r>
            <w:del w:id="1067" w:author="Shao" w:date="2025-03-03T15:07:00Z" w16du:dateUtc="2025-03-03T07:07:00Z">
              <w:r w:rsidR="00A53EF9" w:rsidRPr="00A53EF9">
                <w:rPr>
                  <w:rFonts w:hint="eastAsia"/>
                  <w:bCs/>
                </w:rPr>
                <w:delText xml:space="preserve"> </w:delText>
              </w:r>
            </w:del>
            <w:r w:rsidR="00A53EF9" w:rsidRPr="00A53EF9">
              <w:rPr>
                <w:rFonts w:hint="eastAsia"/>
                <w:bCs/>
              </w:rPr>
              <w:t>.1.1</w:t>
            </w:r>
            <w:ins w:id="1068" w:author="Shao" w:date="2025-03-03T15:07:00Z" w16du:dateUtc="2025-03-03T07:07:00Z">
              <w:r w:rsidR="00A53EF9" w:rsidRPr="00A53EF9">
                <w:rPr>
                  <w:rFonts w:hint="eastAsia"/>
                  <w:bCs/>
                </w:rPr>
                <w:t>野生植物采集区域是否边界清晰并在分布图上明确标识？</w:t>
              </w:r>
            </w:ins>
            <w:r w:rsidR="00A53EF9" w:rsidRPr="00A53EF9">
              <w:rPr>
                <w:rFonts w:hint="eastAsia"/>
                <w:bCs/>
              </w:rPr>
              <w:t xml:space="preserve"> Are the wild plant collection areas clearly bounded and clearly identified on the distribution map?  </w:t>
            </w:r>
          </w:p>
          <w:p w14:paraId="07C9A056" w14:textId="0A8BEDD8" w:rsidR="008B3AD2" w:rsidRDefault="0075573E">
            <w:pPr>
              <w:spacing w:line="300" w:lineRule="auto"/>
              <w:rPr>
                <w:bCs/>
                <w:u w:val="single"/>
              </w:rPr>
            </w:pPr>
            <w:r w:rsidRPr="00A53EF9">
              <w:rPr>
                <w:bCs/>
              </w:rPr>
              <w:fldChar w:fldCharType="begin">
                <w:ffData>
                  <w:name w:val="复选框型13"/>
                  <w:enabled/>
                  <w:calcOnExit w:val="0"/>
                  <w:checkBox>
                    <w:sizeAuto/>
                    <w:default w:val="0"/>
                  </w:checkBox>
                </w:ffData>
              </w:fldChar>
            </w:r>
            <w:r w:rsidR="00A53EF9" w:rsidRPr="00A53EF9">
              <w:rPr>
                <w:bCs/>
              </w:rPr>
              <w:instrText xml:space="preserve"> FORMCHECKBOX </w:instrText>
            </w:r>
            <w:r w:rsidRPr="00A53EF9">
              <w:rPr>
                <w:bCs/>
              </w:rPr>
            </w:r>
            <w:r w:rsidRPr="00A53EF9">
              <w:rPr>
                <w:bCs/>
              </w:rPr>
              <w:fldChar w:fldCharType="separate"/>
            </w:r>
            <w:r w:rsidRPr="00A53EF9">
              <w:rPr>
                <w:bCs/>
              </w:rPr>
              <w:fldChar w:fldCharType="end"/>
            </w:r>
            <w:r w:rsidR="00A53EF9" w:rsidRPr="00A53EF9">
              <w:rPr>
                <w:rFonts w:hint="eastAsia"/>
                <w:bCs/>
              </w:rPr>
              <w:t xml:space="preserve"> </w:t>
            </w:r>
            <w:r w:rsidR="00A53EF9" w:rsidRPr="00A53EF9">
              <w:rPr>
                <w:rFonts w:hint="eastAsia"/>
                <w:bCs/>
              </w:rPr>
              <w:t>是</w:t>
            </w:r>
            <w:ins w:id="1069" w:author="Shao" w:date="2025-03-03T15:07:00Z" w16du:dateUtc="2025-03-03T07:07:00Z">
              <w:r w:rsidR="00A53EF9" w:rsidRPr="00A53EF9">
                <w:rPr>
                  <w:rFonts w:hint="eastAsia"/>
                  <w:bCs/>
                </w:rPr>
                <w:t>Yes</w:t>
              </w:r>
            </w:ins>
            <w:r w:rsidR="00D9605C">
              <w:rPr>
                <w:rFonts w:hint="eastAsia"/>
                <w:bCs/>
              </w:rPr>
              <w:t xml:space="preserve">  </w:t>
            </w:r>
            <w:r w:rsidRPr="00A53EF9">
              <w:rPr>
                <w:bCs/>
              </w:rPr>
              <w:fldChar w:fldCharType="begin">
                <w:ffData>
                  <w:name w:val="复选框型13"/>
                  <w:enabled/>
                  <w:calcOnExit w:val="0"/>
                  <w:checkBox>
                    <w:sizeAuto/>
                    <w:default w:val="0"/>
                  </w:checkBox>
                </w:ffData>
              </w:fldChar>
            </w:r>
            <w:r w:rsidR="00A53EF9" w:rsidRPr="00A53EF9">
              <w:rPr>
                <w:bCs/>
              </w:rPr>
              <w:instrText xml:space="preserve"> FORMCHECKBOX </w:instrText>
            </w:r>
            <w:r w:rsidRPr="00A53EF9">
              <w:rPr>
                <w:bCs/>
              </w:rPr>
            </w:r>
            <w:r w:rsidRPr="00A53EF9">
              <w:rPr>
                <w:bCs/>
              </w:rPr>
              <w:fldChar w:fldCharType="separate"/>
            </w:r>
            <w:r w:rsidRPr="00A53EF9">
              <w:rPr>
                <w:bCs/>
              </w:rPr>
              <w:fldChar w:fldCharType="end"/>
            </w:r>
            <w:r w:rsidR="00A53EF9" w:rsidRPr="00A53EF9">
              <w:rPr>
                <w:rFonts w:hint="eastAsia"/>
                <w:bCs/>
              </w:rPr>
              <w:t xml:space="preserve"> </w:t>
            </w:r>
            <w:ins w:id="1070" w:author="Shao" w:date="2025-03-03T15:07:00Z" w16du:dateUtc="2025-03-03T07:07:00Z">
              <w:r w:rsidR="00A53EF9" w:rsidRPr="00A53EF9">
                <w:rPr>
                  <w:rFonts w:hint="eastAsia"/>
                  <w:bCs/>
                </w:rPr>
                <w:t>否</w:t>
              </w:r>
            </w:ins>
            <w:r w:rsidR="00D9605C" w:rsidRPr="00A53EF9">
              <w:rPr>
                <w:rFonts w:hint="eastAsia"/>
                <w:bCs/>
              </w:rPr>
              <w:t>No</w:t>
            </w:r>
            <w:ins w:id="1071" w:author="Shao" w:date="2025-03-03T15:07:00Z" w16du:dateUtc="2025-03-03T07:07:00Z">
              <w:r w:rsidR="00A53EF9" w:rsidRPr="00A53EF9">
                <w:rPr>
                  <w:rFonts w:hint="eastAsia"/>
                  <w:bCs/>
                </w:rPr>
                <w:t>；如否，请说明</w:t>
              </w:r>
            </w:ins>
            <w:r w:rsidR="00A53EF9" w:rsidRPr="00A53EF9">
              <w:rPr>
                <w:rFonts w:hint="eastAsia"/>
                <w:bCs/>
              </w:rPr>
              <w:t xml:space="preserve"> If no, please specify</w:t>
            </w:r>
            <w:r w:rsidR="00A53EF9" w:rsidRPr="00A53EF9">
              <w:rPr>
                <w:rFonts w:hint="eastAsia"/>
                <w:bCs/>
                <w:u w:val="single"/>
              </w:rPr>
              <w:t xml:space="preserve">:    </w:t>
            </w:r>
            <w:r w:rsidR="00A53EF9">
              <w:rPr>
                <w:rFonts w:hint="eastAsia"/>
                <w:bCs/>
                <w:u w:val="single"/>
              </w:rPr>
              <w:t xml:space="preserve"> </w:t>
            </w:r>
          </w:p>
          <w:p w14:paraId="47F886AA" w14:textId="77777777" w:rsidR="00D9605C" w:rsidRDefault="00D9605C">
            <w:pPr>
              <w:spacing w:line="300" w:lineRule="auto"/>
              <w:rPr>
                <w:bCs/>
                <w:u w:val="single"/>
              </w:rPr>
            </w:pPr>
          </w:p>
          <w:p w14:paraId="7E977FD9" w14:textId="77777777" w:rsidR="00D9605C" w:rsidRDefault="00DE4DAC">
            <w:pPr>
              <w:spacing w:line="300" w:lineRule="auto"/>
              <w:rPr>
                <w:bCs/>
              </w:rPr>
            </w:pPr>
            <w:r>
              <w:rPr>
                <w:rFonts w:hint="eastAsia"/>
                <w:bCs/>
              </w:rPr>
              <w:t>5</w:t>
            </w:r>
            <w:ins w:id="1072" w:author="Shao" w:date="2025-03-03T15:07:00Z" w16du:dateUtc="2025-03-03T07:07:00Z">
              <w:r w:rsidR="00A53EF9" w:rsidRPr="00A53EF9">
                <w:rPr>
                  <w:rFonts w:hint="eastAsia"/>
                  <w:bCs/>
                </w:rPr>
                <w:t>.1.2</w:t>
              </w:r>
              <w:r w:rsidR="00A53EF9" w:rsidRPr="00A53EF9">
                <w:rPr>
                  <w:rFonts w:hint="eastAsia"/>
                  <w:bCs/>
                </w:rPr>
                <w:t>野生植物采集区域是否可保持稳定的和可持续的生产状态？</w:t>
              </w:r>
              <w:r w:rsidR="00A53EF9" w:rsidRPr="00A53EF9">
                <w:rPr>
                  <w:rFonts w:hint="eastAsia"/>
                  <w:bCs/>
                </w:rPr>
                <w:t xml:space="preserve"> Can the wild plant collection area be maintained in a stable and sustainable state of production?</w:t>
              </w:r>
            </w:ins>
          </w:p>
          <w:p w14:paraId="5D18A81B" w14:textId="1DF83372" w:rsidR="008B3AD2" w:rsidRDefault="0075573E">
            <w:pPr>
              <w:spacing w:line="300" w:lineRule="auto"/>
              <w:rPr>
                <w:bCs/>
                <w:u w:val="single"/>
              </w:rPr>
            </w:pPr>
            <w:ins w:id="1073" w:author="Shao" w:date="2025-03-03T15:07:00Z" w16du:dateUtc="2025-03-03T07:07:00Z">
              <w:r w:rsidRPr="00A53EF9">
                <w:rPr>
                  <w:bCs/>
                </w:rPr>
                <w:fldChar w:fldCharType="begin">
                  <w:ffData>
                    <w:name w:val="复选框型13"/>
                    <w:enabled/>
                    <w:calcOnExit w:val="0"/>
                    <w:checkBox>
                      <w:sizeAuto/>
                      <w:default w:val="0"/>
                    </w:checkBox>
                  </w:ffData>
                </w:fldChar>
              </w:r>
              <w:r w:rsidR="00A53EF9" w:rsidRPr="00A53EF9">
                <w:rPr>
                  <w:bCs/>
                </w:rPr>
                <w:instrText xml:space="preserve"> FORMCHECKBOX </w:instrText>
              </w:r>
              <w:r w:rsidRPr="00A53EF9">
                <w:rPr>
                  <w:bCs/>
                </w:rPr>
              </w:r>
              <w:r w:rsidRPr="00A53EF9">
                <w:rPr>
                  <w:bCs/>
                </w:rPr>
                <w:fldChar w:fldCharType="separate"/>
              </w:r>
              <w:r w:rsidRPr="00A53EF9">
                <w:rPr>
                  <w:bCs/>
                </w:rPr>
                <w:fldChar w:fldCharType="end"/>
              </w:r>
            </w:ins>
            <w:r w:rsidR="00A53EF9" w:rsidRPr="00A53EF9">
              <w:rPr>
                <w:rFonts w:hint="eastAsia"/>
                <w:bCs/>
              </w:rPr>
              <w:t xml:space="preserve"> </w:t>
            </w:r>
            <w:r w:rsidR="00A53EF9" w:rsidRPr="00A53EF9">
              <w:rPr>
                <w:rFonts w:hint="eastAsia"/>
                <w:bCs/>
              </w:rPr>
              <w:t>是</w:t>
            </w:r>
            <w:ins w:id="1074" w:author="Shao" w:date="2025-03-03T15:07:00Z" w16du:dateUtc="2025-03-03T07:07:00Z">
              <w:r w:rsidR="00A53EF9" w:rsidRPr="00A53EF9">
                <w:rPr>
                  <w:rFonts w:hint="eastAsia"/>
                  <w:bCs/>
                </w:rPr>
                <w:t>Yes</w:t>
              </w:r>
            </w:ins>
            <w:r w:rsidR="00D9605C">
              <w:rPr>
                <w:rFonts w:hint="eastAsia"/>
                <w:bCs/>
              </w:rPr>
              <w:t xml:space="preserve">  </w:t>
            </w:r>
            <w:r w:rsidRPr="00A53EF9">
              <w:rPr>
                <w:bCs/>
              </w:rPr>
              <w:fldChar w:fldCharType="begin">
                <w:ffData>
                  <w:name w:val="复选框型13"/>
                  <w:enabled/>
                  <w:calcOnExit w:val="0"/>
                  <w:checkBox>
                    <w:sizeAuto/>
                    <w:default w:val="0"/>
                  </w:checkBox>
                </w:ffData>
              </w:fldChar>
            </w:r>
            <w:r w:rsidR="00A53EF9" w:rsidRPr="00A53EF9">
              <w:rPr>
                <w:bCs/>
              </w:rPr>
              <w:instrText xml:space="preserve"> FORMCHECKBOX </w:instrText>
            </w:r>
            <w:r w:rsidRPr="00A53EF9">
              <w:rPr>
                <w:bCs/>
              </w:rPr>
            </w:r>
            <w:r w:rsidRPr="00A53EF9">
              <w:rPr>
                <w:bCs/>
              </w:rPr>
              <w:fldChar w:fldCharType="separate"/>
            </w:r>
            <w:r w:rsidRPr="00A53EF9">
              <w:rPr>
                <w:bCs/>
              </w:rPr>
              <w:fldChar w:fldCharType="end"/>
            </w:r>
            <w:r w:rsidR="00A53EF9" w:rsidRPr="00A53EF9">
              <w:rPr>
                <w:rFonts w:hint="eastAsia"/>
                <w:bCs/>
              </w:rPr>
              <w:t xml:space="preserve"> </w:t>
            </w:r>
            <w:ins w:id="1075" w:author="Shao" w:date="2025-03-03T15:07:00Z" w16du:dateUtc="2025-03-03T07:07:00Z">
              <w:r w:rsidR="00A53EF9" w:rsidRPr="00A53EF9">
                <w:rPr>
                  <w:rFonts w:hint="eastAsia"/>
                  <w:bCs/>
                </w:rPr>
                <w:t>否</w:t>
              </w:r>
            </w:ins>
            <w:r w:rsidR="00D9605C" w:rsidRPr="00A53EF9">
              <w:rPr>
                <w:rFonts w:hint="eastAsia"/>
                <w:bCs/>
              </w:rPr>
              <w:t>No</w:t>
            </w:r>
            <w:ins w:id="1076" w:author="Shao" w:date="2025-03-03T15:07:00Z" w16du:dateUtc="2025-03-03T07:07:00Z">
              <w:r w:rsidR="00A53EF9" w:rsidRPr="00A53EF9">
                <w:rPr>
                  <w:rFonts w:hint="eastAsia"/>
                  <w:bCs/>
                </w:rPr>
                <w:t>；如否，请说明</w:t>
              </w:r>
            </w:ins>
            <w:r w:rsidR="00A53EF9" w:rsidRPr="00A53EF9">
              <w:rPr>
                <w:rFonts w:hint="eastAsia"/>
                <w:bCs/>
              </w:rPr>
              <w:t xml:space="preserve"> If no, please specify</w:t>
            </w:r>
            <w:r w:rsidR="00A53EF9" w:rsidRPr="00A53EF9">
              <w:rPr>
                <w:rFonts w:hint="eastAsia"/>
                <w:bCs/>
                <w:u w:val="single"/>
              </w:rPr>
              <w:t xml:space="preserve">:    </w:t>
            </w:r>
            <w:r w:rsidR="00D9605C">
              <w:rPr>
                <w:rFonts w:hint="eastAsia"/>
                <w:bCs/>
                <w:u w:val="single"/>
              </w:rPr>
              <w:t xml:space="preserve">           </w:t>
            </w:r>
            <w:r w:rsidR="00A53EF9" w:rsidRPr="00A53EF9">
              <w:rPr>
                <w:rFonts w:hint="eastAsia"/>
                <w:bCs/>
                <w:u w:val="single"/>
              </w:rPr>
              <w:t xml:space="preserve">    </w:t>
            </w:r>
          </w:p>
          <w:p w14:paraId="52918D5B" w14:textId="77777777" w:rsidR="00D9605C" w:rsidRDefault="00D9605C">
            <w:pPr>
              <w:spacing w:line="300" w:lineRule="auto"/>
              <w:rPr>
                <w:bCs/>
                <w:u w:val="single"/>
              </w:rPr>
            </w:pPr>
          </w:p>
          <w:p w14:paraId="15F5FBBD" w14:textId="3996F78A" w:rsidR="008B3AD2" w:rsidRDefault="00DE4DAC">
            <w:pPr>
              <w:spacing w:line="300" w:lineRule="auto"/>
              <w:jc w:val="left"/>
              <w:rPr>
                <w:bCs/>
              </w:rPr>
              <w:pPrChange w:id="1077" w:author="Shao" w:date="2025-03-03T15:07:00Z" w16du:dateUtc="2025-03-03T07:07:00Z">
                <w:pPr>
                  <w:spacing w:line="300" w:lineRule="auto"/>
                </w:pPr>
              </w:pPrChange>
            </w:pPr>
            <w:r>
              <w:rPr>
                <w:rFonts w:hint="eastAsia"/>
                <w:bCs/>
              </w:rPr>
              <w:t>5</w:t>
            </w:r>
            <w:ins w:id="1078" w:author="Shao" w:date="2025-03-03T15:07:00Z" w16du:dateUtc="2025-03-03T07:07:00Z">
              <w:r w:rsidR="005D48F1" w:rsidRPr="005D48F1">
                <w:rPr>
                  <w:rFonts w:hint="eastAsia"/>
                  <w:bCs/>
                </w:rPr>
                <w:t>.1.3</w:t>
              </w:r>
              <w:r w:rsidR="005D48F1" w:rsidRPr="005D48F1">
                <w:rPr>
                  <w:rFonts w:hint="eastAsia"/>
                  <w:bCs/>
                </w:rPr>
                <w:t>有机和非有机采集区之间的边界是否有标志物以让采集人员清楚辨识（林带，河流，涂色等作标记等）</w:t>
              </w:r>
            </w:ins>
            <w:r w:rsidR="005D48F1" w:rsidRPr="005D48F1">
              <w:rPr>
                <w:rFonts w:hint="eastAsia"/>
                <w:bCs/>
              </w:rPr>
              <w:t xml:space="preserve">Are the boundaries between organic and non-organic collection areas marked for clear identification by collectors (forest strips, rivers, coloring, etc. for marking, etc.)?    </w:t>
            </w:r>
            <w:r w:rsidR="0075573E" w:rsidRPr="005D48F1">
              <w:rPr>
                <w:bCs/>
              </w:rPr>
              <w:fldChar w:fldCharType="begin">
                <w:ffData>
                  <w:name w:val="复选框型13"/>
                  <w:enabled/>
                  <w:calcOnExit w:val="0"/>
                  <w:checkBox>
                    <w:sizeAuto/>
                    <w:default w:val="0"/>
                  </w:checkBox>
                </w:ffData>
              </w:fldChar>
            </w:r>
            <w:r w:rsidR="005D48F1" w:rsidRPr="005D48F1">
              <w:rPr>
                <w:bCs/>
              </w:rPr>
              <w:instrText xml:space="preserve"> FORMCHECKBOX </w:instrText>
            </w:r>
            <w:r w:rsidR="0075573E" w:rsidRPr="005D48F1">
              <w:rPr>
                <w:bCs/>
              </w:rPr>
            </w:r>
            <w:r w:rsidR="0075573E" w:rsidRPr="005D48F1">
              <w:rPr>
                <w:bCs/>
              </w:rPr>
              <w:fldChar w:fldCharType="separate"/>
            </w:r>
            <w:r w:rsidR="0075573E" w:rsidRPr="005D48F1">
              <w:rPr>
                <w:bCs/>
              </w:rPr>
              <w:fldChar w:fldCharType="end"/>
            </w:r>
            <w:r w:rsidR="005D48F1" w:rsidRPr="005D48F1">
              <w:rPr>
                <w:rFonts w:hint="eastAsia"/>
                <w:bCs/>
              </w:rPr>
              <w:t xml:space="preserve"> </w:t>
            </w:r>
            <w:r w:rsidR="005D48F1" w:rsidRPr="005D48F1">
              <w:rPr>
                <w:rFonts w:hint="eastAsia"/>
                <w:bCs/>
              </w:rPr>
              <w:t>是</w:t>
            </w:r>
            <w:ins w:id="1079" w:author="Shao" w:date="2025-03-03T15:07:00Z" w16du:dateUtc="2025-03-03T07:07:00Z">
              <w:r w:rsidR="005D48F1" w:rsidRPr="005D48F1">
                <w:rPr>
                  <w:rFonts w:hint="eastAsia"/>
                  <w:bCs/>
                </w:rPr>
                <w:t>Yes</w:t>
              </w:r>
            </w:ins>
            <w:r w:rsidR="00D9605C">
              <w:rPr>
                <w:rFonts w:hint="eastAsia"/>
                <w:bCs/>
              </w:rPr>
              <w:t xml:space="preserve">  </w:t>
            </w:r>
            <w:r w:rsidR="0075573E" w:rsidRPr="005D48F1">
              <w:rPr>
                <w:bCs/>
              </w:rPr>
              <w:fldChar w:fldCharType="begin">
                <w:ffData>
                  <w:name w:val="复选框型13"/>
                  <w:enabled/>
                  <w:calcOnExit w:val="0"/>
                  <w:checkBox>
                    <w:sizeAuto/>
                    <w:default w:val="0"/>
                  </w:checkBox>
                </w:ffData>
              </w:fldChar>
            </w:r>
            <w:r w:rsidR="005D48F1" w:rsidRPr="005D48F1">
              <w:rPr>
                <w:bCs/>
              </w:rPr>
              <w:instrText xml:space="preserve"> FORMCHECKBOX </w:instrText>
            </w:r>
            <w:r w:rsidR="0075573E" w:rsidRPr="005D48F1">
              <w:rPr>
                <w:bCs/>
              </w:rPr>
            </w:r>
            <w:r w:rsidR="0075573E" w:rsidRPr="005D48F1">
              <w:rPr>
                <w:bCs/>
              </w:rPr>
              <w:fldChar w:fldCharType="separate"/>
            </w:r>
            <w:r w:rsidR="0075573E" w:rsidRPr="005D48F1">
              <w:rPr>
                <w:bCs/>
              </w:rPr>
              <w:fldChar w:fldCharType="end"/>
            </w:r>
            <w:r w:rsidR="005D48F1" w:rsidRPr="005D48F1">
              <w:rPr>
                <w:rFonts w:hint="eastAsia"/>
                <w:bCs/>
              </w:rPr>
              <w:t xml:space="preserve"> </w:t>
            </w:r>
            <w:ins w:id="1080" w:author="Shao" w:date="2025-03-03T15:07:00Z" w16du:dateUtc="2025-03-03T07:07:00Z">
              <w:r w:rsidR="005D48F1" w:rsidRPr="005D48F1">
                <w:rPr>
                  <w:rFonts w:hint="eastAsia"/>
                  <w:bCs/>
                </w:rPr>
                <w:t>否</w:t>
              </w:r>
            </w:ins>
            <w:r w:rsidR="005D48F1" w:rsidRPr="005D48F1">
              <w:rPr>
                <w:rFonts w:hint="eastAsia"/>
                <w:bCs/>
              </w:rPr>
              <w:t>No</w:t>
            </w:r>
          </w:p>
          <w:p w14:paraId="18C732AA" w14:textId="77777777" w:rsidR="005D48F1" w:rsidRPr="005D48F1" w:rsidRDefault="005D48F1" w:rsidP="005D48F1">
            <w:pPr>
              <w:spacing w:line="300" w:lineRule="auto"/>
              <w:rPr>
                <w:bCs/>
              </w:rPr>
            </w:pPr>
          </w:p>
          <w:p w14:paraId="2CEF75A8" w14:textId="0D3D2F8B" w:rsidR="008B3AD2" w:rsidRDefault="00DE4DAC">
            <w:pPr>
              <w:spacing w:line="300" w:lineRule="auto"/>
              <w:rPr>
                <w:b/>
                <w:bCs/>
              </w:rPr>
            </w:pPr>
            <w:r>
              <w:rPr>
                <w:rFonts w:hint="eastAsia"/>
                <w:b/>
                <w:bCs/>
              </w:rPr>
              <w:t>5</w:t>
            </w:r>
            <w:r w:rsidR="005D48F1" w:rsidRPr="005D48F1">
              <w:rPr>
                <w:rFonts w:hint="eastAsia"/>
                <w:b/>
                <w:bCs/>
              </w:rPr>
              <w:t xml:space="preserve">.2 </w:t>
            </w:r>
            <w:ins w:id="1081" w:author="Shao" w:date="2025-03-03T15:07:00Z" w16du:dateUtc="2025-03-03T07:07:00Z">
              <w:r w:rsidR="005D48F1" w:rsidRPr="005D48F1">
                <w:rPr>
                  <w:rFonts w:hint="eastAsia"/>
                  <w:b/>
                  <w:bCs/>
                </w:rPr>
                <w:t>采集区历史</w:t>
              </w:r>
            </w:ins>
            <w:r w:rsidR="005D48F1" w:rsidRPr="005D48F1">
              <w:rPr>
                <w:rFonts w:hint="eastAsia"/>
                <w:b/>
                <w:bCs/>
              </w:rPr>
              <w:t>Collection area history</w:t>
            </w:r>
          </w:p>
          <w:p w14:paraId="38A6F405" w14:textId="77777777" w:rsidR="00D9605C" w:rsidRDefault="005D48F1" w:rsidP="005D48F1">
            <w:pPr>
              <w:spacing w:line="300" w:lineRule="auto"/>
              <w:rPr>
                <w:bCs/>
              </w:rPr>
            </w:pPr>
            <w:ins w:id="1082" w:author="Shao" w:date="2025-03-03T15:07:00Z" w16du:dateUtc="2025-03-03T07:07:00Z">
              <w:r w:rsidRPr="005D48F1">
                <w:rPr>
                  <w:rFonts w:hint="eastAsia"/>
                  <w:bCs/>
                </w:rPr>
                <w:t>野生植物采集区开始采集前</w:t>
              </w:r>
              <w:r>
                <w:rPr>
                  <w:rFonts w:hint="eastAsia"/>
                  <w:bCs/>
                </w:rPr>
                <w:t>三年内</w:t>
              </w:r>
              <w:r w:rsidRPr="005D48F1">
                <w:rPr>
                  <w:rFonts w:hint="eastAsia"/>
                  <w:bCs/>
                </w:rPr>
                <w:t>是否受到禁用物质或重金属污染</w:t>
              </w:r>
              <w:r w:rsidR="00D9605C">
                <w:rPr>
                  <w:rFonts w:hint="eastAsia"/>
                  <w:bCs/>
                </w:rPr>
                <w:t xml:space="preserve">Within three years </w:t>
              </w:r>
              <w:r w:rsidR="00D9605C" w:rsidRPr="005D48F1">
                <w:rPr>
                  <w:rFonts w:hint="eastAsia"/>
                  <w:bCs/>
                </w:rPr>
                <w:t>before the start of collection in the wild plant collection area Was it contaminated with banned substances or heavy metals</w:t>
              </w:r>
              <w:r w:rsidRPr="005D48F1">
                <w:rPr>
                  <w:rFonts w:hint="eastAsia"/>
                  <w:bCs/>
                </w:rPr>
                <w:t>?</w:t>
              </w:r>
              <w:r w:rsidRPr="005D48F1">
                <w:rPr>
                  <w:bCs/>
                </w:rPr>
                <w:t xml:space="preserve"> </w:t>
              </w:r>
            </w:ins>
          </w:p>
          <w:p w14:paraId="21446520" w14:textId="77777777" w:rsidR="00D9605C" w:rsidRDefault="00D9605C" w:rsidP="00D9605C">
            <w:pPr>
              <w:spacing w:line="300" w:lineRule="auto"/>
              <w:jc w:val="left"/>
              <w:rPr>
                <w:bCs/>
              </w:rPr>
            </w:pPr>
            <w:ins w:id="1083" w:author="Shao" w:date="2025-03-03T15:07:00Z" w16du:dateUtc="2025-03-03T07:07:00Z">
              <w:r w:rsidRPr="00A53EF9">
                <w:rPr>
                  <w:bCs/>
                </w:rPr>
                <w:fldChar w:fldCharType="begin">
                  <w:ffData>
                    <w:name w:val="复选框型13"/>
                    <w:enabled/>
                    <w:calcOnExit w:val="0"/>
                    <w:checkBox>
                      <w:sizeAuto/>
                      <w:default w:val="0"/>
                    </w:checkBox>
                  </w:ffData>
                </w:fldChar>
              </w:r>
              <w:r w:rsidRPr="00A53EF9">
                <w:rPr>
                  <w:bCs/>
                </w:rPr>
                <w:instrText xml:space="preserve"> FORMCHECKBOX </w:instrText>
              </w:r>
              <w:r w:rsidRPr="00A53EF9">
                <w:rPr>
                  <w:bCs/>
                </w:rPr>
              </w:r>
              <w:r w:rsidRPr="00A53EF9">
                <w:rPr>
                  <w:bCs/>
                </w:rPr>
                <w:fldChar w:fldCharType="separate"/>
              </w:r>
              <w:r w:rsidRPr="00A53EF9">
                <w:rPr>
                  <w:bCs/>
                </w:rPr>
                <w:fldChar w:fldCharType="end"/>
              </w:r>
            </w:ins>
            <w:r w:rsidRPr="00A53EF9">
              <w:rPr>
                <w:rFonts w:hint="eastAsia"/>
                <w:bCs/>
              </w:rPr>
              <w:t xml:space="preserve"> </w:t>
            </w:r>
            <w:r w:rsidRPr="00A53EF9">
              <w:rPr>
                <w:rFonts w:hint="eastAsia"/>
                <w:bCs/>
              </w:rPr>
              <w:t>是</w:t>
            </w:r>
            <w:ins w:id="1084" w:author="Shao" w:date="2025-03-03T15:07:00Z" w16du:dateUtc="2025-03-03T07:07:00Z">
              <w:r w:rsidRPr="00A53EF9">
                <w:rPr>
                  <w:rFonts w:hint="eastAsia"/>
                  <w:bCs/>
                </w:rPr>
                <w:t>Yes</w:t>
              </w:r>
            </w:ins>
            <w:r>
              <w:rPr>
                <w:rFonts w:hint="eastAsia"/>
                <w:bCs/>
              </w:rPr>
              <w:t xml:space="preserve">  </w:t>
            </w:r>
            <w:ins w:id="1085" w:author="Shao" w:date="2025-03-03T15:07:00Z" w16du:dateUtc="2025-03-03T07:07:00Z">
              <w:r w:rsidR="00BA68A4">
                <w:rPr>
                  <w:rFonts w:hint="eastAsia"/>
                  <w:bCs/>
                </w:rPr>
                <w:t>如是，请描述最近一次污染的污染时间及污染物等情况</w:t>
              </w:r>
              <w:r>
                <w:rPr>
                  <w:rFonts w:hint="eastAsia"/>
                  <w:bCs/>
                </w:rPr>
                <w:t>If yes, please describe the time of the most recent contamination and the contaminants, etc.</w:t>
              </w:r>
              <w:r w:rsidR="00BA68A4">
                <w:rPr>
                  <w:rFonts w:hint="eastAsia"/>
                  <w:bCs/>
                </w:rPr>
                <w:t>：</w:t>
              </w:r>
              <w:r w:rsidR="00BA68A4">
                <w:rPr>
                  <w:rFonts w:hint="eastAsia"/>
                  <w:bCs/>
                  <w:u w:val="single"/>
                </w:rPr>
                <w:t xml:space="preserve">                                             </w:t>
              </w:r>
              <w:r w:rsidR="00BA68A4">
                <w:rPr>
                  <w:rFonts w:hint="eastAsia"/>
                  <w:bCs/>
                </w:rPr>
                <w:t>；</w:t>
              </w:r>
            </w:ins>
          </w:p>
          <w:p w14:paraId="798175F6" w14:textId="1B90E8EC" w:rsidR="008B3AD2" w:rsidRDefault="00D9605C" w:rsidP="00D9605C">
            <w:pPr>
              <w:spacing w:line="300" w:lineRule="auto"/>
              <w:jc w:val="left"/>
              <w:rPr>
                <w:ins w:id="1086" w:author="Shao" w:date="2025-03-03T15:07:00Z" w16du:dateUtc="2025-03-03T07:07:00Z"/>
                <w:bCs/>
              </w:rPr>
            </w:pPr>
            <w:r w:rsidRPr="00A53EF9">
              <w:rPr>
                <w:bCs/>
              </w:rPr>
              <w:fldChar w:fldCharType="begin">
                <w:ffData>
                  <w:name w:val="复选框型13"/>
                  <w:enabled/>
                  <w:calcOnExit w:val="0"/>
                  <w:checkBox>
                    <w:sizeAuto/>
                    <w:default w:val="0"/>
                  </w:checkBox>
                </w:ffData>
              </w:fldChar>
            </w:r>
            <w:r w:rsidRPr="00A53EF9">
              <w:rPr>
                <w:bCs/>
              </w:rPr>
              <w:instrText xml:space="preserve"> FORMCHECKBOX </w:instrText>
            </w:r>
            <w:r w:rsidRPr="00A53EF9">
              <w:rPr>
                <w:bCs/>
              </w:rPr>
            </w:r>
            <w:r w:rsidRPr="00A53EF9">
              <w:rPr>
                <w:bCs/>
              </w:rPr>
              <w:fldChar w:fldCharType="separate"/>
            </w:r>
            <w:r w:rsidRPr="00A53EF9">
              <w:rPr>
                <w:bCs/>
              </w:rPr>
              <w:fldChar w:fldCharType="end"/>
            </w:r>
            <w:r w:rsidRPr="00A53EF9">
              <w:rPr>
                <w:rFonts w:hint="eastAsia"/>
                <w:bCs/>
              </w:rPr>
              <w:t xml:space="preserve"> </w:t>
            </w:r>
            <w:ins w:id="1087" w:author="Shao" w:date="2025-03-03T15:07:00Z" w16du:dateUtc="2025-03-03T07:07:00Z">
              <w:r w:rsidRPr="00A53EF9">
                <w:rPr>
                  <w:rFonts w:hint="eastAsia"/>
                  <w:bCs/>
                </w:rPr>
                <w:t>否</w:t>
              </w:r>
            </w:ins>
            <w:r w:rsidRPr="00A53EF9">
              <w:rPr>
                <w:rFonts w:hint="eastAsia"/>
                <w:bCs/>
              </w:rPr>
              <w:t>No</w:t>
            </w:r>
            <w:ins w:id="1088" w:author="Shao" w:date="2025-03-03T15:07:00Z" w16du:dateUtc="2025-03-03T07:07:00Z">
              <w:r w:rsidRPr="005D48F1">
                <w:rPr>
                  <w:rFonts w:hint="eastAsia"/>
                  <w:bCs/>
                </w:rPr>
                <w:t>。</w:t>
              </w:r>
              <w:r w:rsidR="005D48F1" w:rsidRPr="005D48F1">
                <w:rPr>
                  <w:rFonts w:hint="eastAsia"/>
                  <w:bCs/>
                </w:rPr>
                <w:t>如</w:t>
              </w:r>
              <w:r w:rsidR="005D48F1">
                <w:rPr>
                  <w:rFonts w:hint="eastAsia"/>
                  <w:bCs/>
                </w:rPr>
                <w:t>否</w:t>
              </w:r>
              <w:r w:rsidR="005D48F1" w:rsidRPr="005D48F1">
                <w:rPr>
                  <w:rFonts w:hint="eastAsia"/>
                  <w:bCs/>
                </w:rPr>
                <w:t>，请出具第三方证明。</w:t>
              </w:r>
              <w:r w:rsidR="00DE4DAC" w:rsidRPr="005D48F1">
                <w:rPr>
                  <w:rFonts w:hint="eastAsia"/>
                  <w:bCs/>
                </w:rPr>
                <w:t xml:space="preserve">If </w:t>
              </w:r>
              <w:r w:rsidR="00DE4DAC">
                <w:rPr>
                  <w:rFonts w:hint="eastAsia"/>
                  <w:bCs/>
                </w:rPr>
                <w:t>no</w:t>
              </w:r>
              <w:r w:rsidR="00DE4DAC" w:rsidRPr="005D48F1">
                <w:rPr>
                  <w:rFonts w:hint="eastAsia"/>
                  <w:bCs/>
                </w:rPr>
                <w:t>, please provide a third party certificate.</w:t>
              </w:r>
            </w:ins>
          </w:p>
          <w:p w14:paraId="76974697" w14:textId="77777777" w:rsidR="005D48F1" w:rsidRPr="005D48F1" w:rsidRDefault="005D48F1" w:rsidP="005D48F1">
            <w:pPr>
              <w:spacing w:line="300" w:lineRule="auto"/>
              <w:rPr>
                <w:ins w:id="1089" w:author="Shao" w:date="2025-03-03T15:07:00Z" w16du:dateUtc="2025-03-03T07:07:00Z"/>
                <w:bCs/>
              </w:rPr>
            </w:pPr>
          </w:p>
          <w:p w14:paraId="247C022C" w14:textId="3F489D59" w:rsidR="008B3AD2" w:rsidRDefault="00DE4DAC">
            <w:pPr>
              <w:spacing w:line="300" w:lineRule="auto"/>
              <w:rPr>
                <w:b/>
                <w:bCs/>
              </w:rPr>
            </w:pPr>
            <w:r>
              <w:rPr>
                <w:rFonts w:hint="eastAsia"/>
                <w:b/>
                <w:bCs/>
              </w:rPr>
              <w:t>5</w:t>
            </w:r>
            <w:r w:rsidR="005D48F1" w:rsidRPr="005D48F1">
              <w:rPr>
                <w:rFonts w:hint="eastAsia"/>
                <w:b/>
                <w:bCs/>
              </w:rPr>
              <w:t xml:space="preserve">.3 </w:t>
            </w:r>
            <w:del w:id="1090" w:author="Shao" w:date="2025-03-03T15:07:00Z" w16du:dateUtc="2025-03-03T07:07:00Z">
              <w:r w:rsidR="005D48F1" w:rsidRPr="005D48F1">
                <w:rPr>
                  <w:rFonts w:hint="eastAsia"/>
                  <w:b/>
                  <w:bCs/>
                </w:rPr>
                <w:delText>缓冲带</w:delText>
              </w:r>
            </w:del>
            <w:ins w:id="1091" w:author="Shao" w:date="2025-03-03T15:07:00Z" w16du:dateUtc="2025-03-03T07:07:00Z">
              <w:r w:rsidR="005D48F1" w:rsidRPr="005D48F1">
                <w:rPr>
                  <w:rFonts w:hint="eastAsia"/>
                  <w:b/>
                  <w:bCs/>
                </w:rPr>
                <w:t xml:space="preserve">Buffer </w:t>
              </w:r>
              <w:r w:rsidR="003E1BB7">
                <w:rPr>
                  <w:rFonts w:hint="eastAsia"/>
                  <w:b/>
                  <w:bCs/>
                </w:rPr>
                <w:t>zone</w:t>
              </w:r>
            </w:ins>
          </w:p>
          <w:p w14:paraId="446C1A71" w14:textId="019223DF" w:rsidR="008B3AD2" w:rsidRDefault="00DE4DAC">
            <w:pPr>
              <w:spacing w:line="300" w:lineRule="auto"/>
              <w:rPr>
                <w:bCs/>
                <w:u w:val="single"/>
              </w:rPr>
            </w:pPr>
            <w:r>
              <w:rPr>
                <w:rFonts w:hint="eastAsia"/>
                <w:bCs/>
              </w:rPr>
              <w:t>5</w:t>
            </w:r>
            <w:ins w:id="1092" w:author="Shao" w:date="2025-03-03T15:07:00Z" w16du:dateUtc="2025-03-03T07:07:00Z">
              <w:r w:rsidR="005D48F1" w:rsidRPr="005D48F1">
                <w:rPr>
                  <w:rFonts w:hint="eastAsia"/>
                  <w:bCs/>
                </w:rPr>
                <w:t>.3.1</w:t>
              </w:r>
              <w:r w:rsidR="005D48F1" w:rsidRPr="005D48F1">
                <w:rPr>
                  <w:rFonts w:hint="eastAsia"/>
                  <w:bCs/>
                </w:rPr>
                <w:t>野生采集区保留何种缓冲带？</w:t>
              </w:r>
              <w:r w:rsidR="005D48F1" w:rsidRPr="005D48F1">
                <w:rPr>
                  <w:rFonts w:hint="eastAsia"/>
                  <w:bCs/>
                </w:rPr>
                <w:t xml:space="preserve"> What type of buffer zone is retained in the wild collection area?</w:t>
              </w:r>
              <w:r w:rsidR="0075573E" w:rsidRPr="005D48F1">
                <w:rPr>
                  <w:bCs/>
                </w:rPr>
                <w:fldChar w:fldCharType="begin">
                  <w:ffData>
                    <w:name w:val="复选框型13"/>
                    <w:enabled/>
                    <w:calcOnExit w:val="0"/>
                    <w:checkBox>
                      <w:sizeAuto/>
                      <w:default w:val="0"/>
                    </w:checkBox>
                  </w:ffData>
                </w:fldChar>
              </w:r>
              <w:r w:rsidR="005D48F1" w:rsidRPr="005D48F1">
                <w:rPr>
                  <w:bCs/>
                </w:rPr>
                <w:instrText xml:space="preserve"> FORMCHECKBOX </w:instrText>
              </w:r>
              <w:r w:rsidR="0075573E" w:rsidRPr="005D48F1">
                <w:rPr>
                  <w:bCs/>
                </w:rPr>
              </w:r>
              <w:r w:rsidR="0075573E" w:rsidRPr="005D48F1">
                <w:rPr>
                  <w:bCs/>
                </w:rPr>
                <w:fldChar w:fldCharType="separate"/>
              </w:r>
              <w:r w:rsidR="0075573E" w:rsidRPr="005D48F1">
                <w:rPr>
                  <w:bCs/>
                </w:rPr>
                <w:fldChar w:fldCharType="end"/>
              </w:r>
            </w:ins>
            <w:r w:rsidR="005D48F1" w:rsidRPr="005D48F1">
              <w:rPr>
                <w:rFonts w:hint="eastAsia"/>
                <w:bCs/>
              </w:rPr>
              <w:t xml:space="preserve"> </w:t>
            </w:r>
            <w:ins w:id="1093" w:author="Shao" w:date="2025-03-03T15:07:00Z" w16du:dateUtc="2025-03-03T07:07:00Z">
              <w:r w:rsidR="005D48F1" w:rsidRPr="005D48F1">
                <w:rPr>
                  <w:rFonts w:hint="eastAsia"/>
                  <w:bCs/>
                </w:rPr>
                <w:t>林带</w:t>
              </w:r>
            </w:ins>
            <w:r w:rsidR="00D9605C" w:rsidRPr="005D48F1">
              <w:rPr>
                <w:rFonts w:hint="eastAsia"/>
                <w:bCs/>
              </w:rPr>
              <w:t>Forest strips</w:t>
            </w:r>
            <w:ins w:id="1094" w:author="Shao" w:date="2025-03-03T15:07:00Z" w16du:dateUtc="2025-03-03T07:07:00Z">
              <w:r w:rsidR="005D48F1" w:rsidRPr="005D48F1">
                <w:rPr>
                  <w:rFonts w:hint="eastAsia"/>
                  <w:bCs/>
                </w:rPr>
                <w:t xml:space="preserve"> </w:t>
              </w:r>
            </w:ins>
            <w:del w:id="1095" w:author="Shao" w:date="2025-03-03T15:07:00Z" w16du:dateUtc="2025-03-03T07:07:00Z">
              <w:r w:rsidR="005D48F1" w:rsidRPr="005D48F1">
                <w:rPr>
                  <w:rFonts w:hint="eastAsia"/>
                  <w:bCs/>
                </w:rPr>
                <w:delText>Forest strips</w:delText>
              </w:r>
            </w:del>
            <w:r w:rsidR="0075573E" w:rsidRPr="005D48F1">
              <w:rPr>
                <w:bCs/>
              </w:rPr>
              <w:fldChar w:fldCharType="begin">
                <w:ffData>
                  <w:name w:val="复选框型13"/>
                  <w:enabled/>
                  <w:calcOnExit w:val="0"/>
                  <w:checkBox>
                    <w:sizeAuto/>
                    <w:default w:val="0"/>
                  </w:checkBox>
                </w:ffData>
              </w:fldChar>
            </w:r>
            <w:r w:rsidR="005D48F1" w:rsidRPr="005D48F1">
              <w:rPr>
                <w:bCs/>
              </w:rPr>
              <w:instrText xml:space="preserve"> FORMCHECKBOX </w:instrText>
            </w:r>
            <w:r w:rsidR="0075573E" w:rsidRPr="005D48F1">
              <w:rPr>
                <w:bCs/>
              </w:rPr>
            </w:r>
            <w:r w:rsidR="0075573E" w:rsidRPr="005D48F1">
              <w:rPr>
                <w:bCs/>
              </w:rPr>
              <w:fldChar w:fldCharType="separate"/>
            </w:r>
            <w:r w:rsidR="0075573E" w:rsidRPr="005D48F1">
              <w:rPr>
                <w:bCs/>
              </w:rPr>
              <w:fldChar w:fldCharType="end"/>
            </w:r>
            <w:r w:rsidR="005D48F1" w:rsidRPr="005D48F1">
              <w:rPr>
                <w:rFonts w:hint="eastAsia"/>
                <w:bCs/>
              </w:rPr>
              <w:t xml:space="preserve"> </w:t>
            </w:r>
            <w:ins w:id="1096" w:author="Shao" w:date="2025-03-03T15:07:00Z" w16du:dateUtc="2025-03-03T07:07:00Z">
              <w:r w:rsidR="005D48F1" w:rsidRPr="005D48F1">
                <w:rPr>
                  <w:rFonts w:hint="eastAsia"/>
                  <w:bCs/>
                </w:rPr>
                <w:t>河流</w:t>
              </w:r>
              <w:r w:rsidR="005D48F1" w:rsidRPr="005D48F1">
                <w:rPr>
                  <w:rFonts w:hint="eastAsia"/>
                  <w:bCs/>
                </w:rPr>
                <w:t xml:space="preserve">  </w:t>
              </w:r>
            </w:ins>
            <w:r w:rsidR="005D48F1" w:rsidRPr="005D48F1">
              <w:rPr>
                <w:rFonts w:hint="eastAsia"/>
                <w:bCs/>
              </w:rPr>
              <w:t>Rivers</w:t>
            </w:r>
            <w:r w:rsidR="0075573E" w:rsidRPr="005D48F1">
              <w:rPr>
                <w:bCs/>
              </w:rPr>
              <w:fldChar w:fldCharType="begin">
                <w:ffData>
                  <w:name w:val="复选框型13"/>
                  <w:enabled/>
                  <w:calcOnExit w:val="0"/>
                  <w:checkBox>
                    <w:sizeAuto/>
                    <w:default w:val="0"/>
                  </w:checkBox>
                </w:ffData>
              </w:fldChar>
            </w:r>
            <w:r w:rsidR="005D48F1" w:rsidRPr="005D48F1">
              <w:rPr>
                <w:bCs/>
              </w:rPr>
              <w:instrText xml:space="preserve"> FORMCHECKBOX </w:instrText>
            </w:r>
            <w:r w:rsidR="0075573E" w:rsidRPr="005D48F1">
              <w:rPr>
                <w:bCs/>
              </w:rPr>
            </w:r>
            <w:r w:rsidR="0075573E" w:rsidRPr="005D48F1">
              <w:rPr>
                <w:bCs/>
              </w:rPr>
              <w:fldChar w:fldCharType="separate"/>
            </w:r>
            <w:r w:rsidR="0075573E" w:rsidRPr="005D48F1">
              <w:rPr>
                <w:bCs/>
              </w:rPr>
              <w:fldChar w:fldCharType="end"/>
            </w:r>
            <w:r w:rsidR="005D48F1" w:rsidRPr="005D48F1">
              <w:rPr>
                <w:rFonts w:hint="eastAsia"/>
                <w:bCs/>
              </w:rPr>
              <w:t xml:space="preserve"> </w:t>
            </w:r>
            <w:ins w:id="1097" w:author="Shao" w:date="2025-03-03T15:07:00Z" w16du:dateUtc="2025-03-03T07:07:00Z">
              <w:r w:rsidR="005D48F1" w:rsidRPr="005D48F1">
                <w:rPr>
                  <w:rFonts w:hint="eastAsia"/>
                  <w:bCs/>
                </w:rPr>
                <w:t>沟壑</w:t>
              </w:r>
              <w:r w:rsidR="005D48F1" w:rsidRPr="005D48F1">
                <w:rPr>
                  <w:rFonts w:hint="eastAsia"/>
                  <w:bCs/>
                </w:rPr>
                <w:t xml:space="preserve"> </w:t>
              </w:r>
            </w:ins>
            <w:r w:rsidR="005D48F1" w:rsidRPr="005D48F1">
              <w:rPr>
                <w:rFonts w:hint="eastAsia"/>
                <w:bCs/>
              </w:rPr>
              <w:t>Gullies</w:t>
            </w:r>
            <w:r w:rsidR="0075573E" w:rsidRPr="005D48F1">
              <w:rPr>
                <w:bCs/>
              </w:rPr>
              <w:fldChar w:fldCharType="begin">
                <w:ffData>
                  <w:name w:val="复选框型13"/>
                  <w:enabled/>
                  <w:calcOnExit w:val="0"/>
                  <w:checkBox>
                    <w:sizeAuto/>
                    <w:default w:val="0"/>
                  </w:checkBox>
                </w:ffData>
              </w:fldChar>
            </w:r>
            <w:r w:rsidR="005D48F1" w:rsidRPr="005D48F1">
              <w:rPr>
                <w:bCs/>
              </w:rPr>
              <w:instrText xml:space="preserve"> FORMCHECKBOX </w:instrText>
            </w:r>
            <w:r w:rsidR="0075573E" w:rsidRPr="005D48F1">
              <w:rPr>
                <w:bCs/>
              </w:rPr>
            </w:r>
            <w:r w:rsidR="0075573E" w:rsidRPr="005D48F1">
              <w:rPr>
                <w:bCs/>
              </w:rPr>
              <w:fldChar w:fldCharType="separate"/>
            </w:r>
            <w:r w:rsidR="0075573E" w:rsidRPr="005D48F1">
              <w:rPr>
                <w:bCs/>
              </w:rPr>
              <w:fldChar w:fldCharType="end"/>
            </w:r>
            <w:r w:rsidR="005D48F1" w:rsidRPr="005D48F1">
              <w:rPr>
                <w:rFonts w:hint="eastAsia"/>
                <w:bCs/>
              </w:rPr>
              <w:t xml:space="preserve"> </w:t>
            </w:r>
            <w:r w:rsidR="005D48F1" w:rsidRPr="005D48F1">
              <w:rPr>
                <w:rFonts w:hint="eastAsia"/>
                <w:bCs/>
              </w:rPr>
              <w:t>其他</w:t>
            </w:r>
            <w:ins w:id="1098" w:author="Shao" w:date="2025-03-03T15:07:00Z" w16du:dateUtc="2025-03-03T07:07:00Z">
              <w:r w:rsidR="005D48F1" w:rsidRPr="005D48F1">
                <w:rPr>
                  <w:rFonts w:hint="eastAsia"/>
                  <w:bCs/>
                </w:rPr>
                <w:t>Other</w:t>
              </w:r>
              <w:r w:rsidR="005D48F1" w:rsidRPr="005D48F1">
                <w:rPr>
                  <w:rFonts w:hint="eastAsia"/>
                  <w:bCs/>
                  <w:u w:val="single"/>
                </w:rPr>
                <w:t>:</w:t>
              </w:r>
            </w:ins>
            <w:r w:rsidR="005D48F1" w:rsidRPr="005D48F1">
              <w:rPr>
                <w:rFonts w:hint="eastAsia"/>
                <w:bCs/>
                <w:u w:val="single"/>
              </w:rPr>
              <w:t xml:space="preserve">    </w:t>
            </w:r>
            <w:r w:rsidR="00D9605C">
              <w:rPr>
                <w:rFonts w:hint="eastAsia"/>
                <w:bCs/>
                <w:u w:val="single"/>
              </w:rPr>
              <w:t xml:space="preserve">                  </w:t>
            </w:r>
            <w:r w:rsidR="005D48F1" w:rsidRPr="005D48F1">
              <w:rPr>
                <w:rFonts w:hint="eastAsia"/>
                <w:bCs/>
                <w:u w:val="single"/>
              </w:rPr>
              <w:t xml:space="preserve">  </w:t>
            </w:r>
          </w:p>
          <w:p w14:paraId="023F2D55" w14:textId="14AAA251" w:rsidR="008B3AD2" w:rsidRDefault="00DE4DAC">
            <w:pPr>
              <w:spacing w:line="300" w:lineRule="auto"/>
              <w:rPr>
                <w:bCs/>
                <w:u w:val="single"/>
              </w:rPr>
            </w:pPr>
            <w:r>
              <w:rPr>
                <w:rFonts w:hint="eastAsia"/>
                <w:bCs/>
              </w:rPr>
              <w:t>5</w:t>
            </w:r>
            <w:ins w:id="1099" w:author="Shao" w:date="2025-03-03T15:07:00Z" w16du:dateUtc="2025-03-03T07:07:00Z">
              <w:r w:rsidR="005D48F1" w:rsidRPr="005D48F1">
                <w:rPr>
                  <w:rFonts w:hint="eastAsia"/>
                  <w:bCs/>
                </w:rPr>
                <w:t xml:space="preserve">.3.2 </w:t>
              </w:r>
              <w:r w:rsidR="005D48F1" w:rsidRPr="005D48F1">
                <w:rPr>
                  <w:rFonts w:hint="eastAsia"/>
                  <w:bCs/>
                </w:rPr>
                <w:t>请您自我评价相邻土地的生产是否会对有机采集区造成污染（如禁用物质的漂移或</w:t>
              </w:r>
              <w:r w:rsidR="005D48F1" w:rsidRPr="005D48F1">
                <w:rPr>
                  <w:rFonts w:hint="eastAsia"/>
                  <w:bCs/>
                </w:rPr>
                <w:t>GMO</w:t>
              </w:r>
              <w:r w:rsidR="005D48F1" w:rsidRPr="005D48F1">
                <w:rPr>
                  <w:rFonts w:hint="eastAsia"/>
                  <w:bCs/>
                </w:rPr>
                <w:t>花粉的侵入等）</w:t>
              </w:r>
              <w:r w:rsidR="00D9605C" w:rsidRPr="005D48F1">
                <w:rPr>
                  <w:rFonts w:hint="eastAsia"/>
                  <w:bCs/>
                </w:rPr>
                <w:t xml:space="preserve">Could you please self-evaluate whether production on adjacent land could cause contamination of the organic collection area (e.g., drift of </w:t>
              </w:r>
              <w:r w:rsidR="00D9605C">
                <w:rPr>
                  <w:rFonts w:hint="eastAsia"/>
                  <w:bCs/>
                </w:rPr>
                <w:t>prohibit</w:t>
              </w:r>
              <w:r w:rsidR="00D9605C" w:rsidRPr="005D48F1">
                <w:rPr>
                  <w:rFonts w:hint="eastAsia"/>
                  <w:bCs/>
                </w:rPr>
                <w:t>ed substances or invasion of GMO pollen, etc.)?</w:t>
              </w:r>
              <w:r w:rsidR="005D48F1" w:rsidRPr="005D48F1">
                <w:rPr>
                  <w:rFonts w:hint="eastAsia"/>
                  <w:bCs/>
                </w:rPr>
                <w:t>？</w:t>
              </w:r>
              <w:r w:rsidR="005D48F1" w:rsidRPr="005D48F1">
                <w:rPr>
                  <w:rFonts w:hint="eastAsia"/>
                  <w:bCs/>
                </w:rPr>
                <w:t xml:space="preserve">  </w:t>
              </w:r>
              <w:r w:rsidR="00A76162" w:rsidRPr="005D48F1">
                <w:rPr>
                  <w:bCs/>
                </w:rPr>
                <w:fldChar w:fldCharType="begin">
                  <w:ffData>
                    <w:name w:val="复选框型13"/>
                    <w:enabled/>
                    <w:calcOnExit w:val="0"/>
                    <w:checkBox>
                      <w:sizeAuto/>
                      <w:default w:val="0"/>
                    </w:checkBox>
                  </w:ffData>
                </w:fldChar>
              </w:r>
              <w:r w:rsidR="005D48F1" w:rsidRPr="005D48F1">
                <w:rPr>
                  <w:bCs/>
                </w:rPr>
                <w:instrText xml:space="preserve"> FORMCHECKBOX </w:instrText>
              </w:r>
              <w:r w:rsidR="00A76162" w:rsidRPr="005D48F1">
                <w:rPr>
                  <w:bCs/>
                </w:rPr>
              </w:r>
              <w:r w:rsidR="00A76162" w:rsidRPr="005D48F1">
                <w:rPr>
                  <w:bCs/>
                </w:rPr>
                <w:fldChar w:fldCharType="separate"/>
              </w:r>
              <w:r w:rsidR="00A76162" w:rsidRPr="005D48F1">
                <w:rPr>
                  <w:bCs/>
                </w:rPr>
                <w:fldChar w:fldCharType="end"/>
              </w:r>
              <w:r w:rsidR="005D48F1" w:rsidRPr="005D48F1">
                <w:rPr>
                  <w:rFonts w:hint="eastAsia"/>
                  <w:bCs/>
                </w:rPr>
                <w:t xml:space="preserve"> </w:t>
              </w:r>
              <w:r w:rsidR="00D9605C" w:rsidRPr="005D48F1">
                <w:rPr>
                  <w:rFonts w:hint="eastAsia"/>
                  <w:bCs/>
                </w:rPr>
                <w:t>Yes</w:t>
              </w:r>
              <w:r w:rsidR="005D48F1" w:rsidRPr="005D48F1">
                <w:rPr>
                  <w:rFonts w:hint="eastAsia"/>
                  <w:bCs/>
                </w:rPr>
                <w:t>是</w:t>
              </w:r>
              <w:r w:rsidR="005D48F1" w:rsidRPr="005D48F1">
                <w:rPr>
                  <w:rFonts w:hint="eastAsia"/>
                  <w:bCs/>
                </w:rPr>
                <w:t xml:space="preserve">   </w:t>
              </w:r>
              <w:r w:rsidR="00A76162" w:rsidRPr="005D48F1">
                <w:rPr>
                  <w:bCs/>
                </w:rPr>
                <w:fldChar w:fldCharType="begin">
                  <w:ffData>
                    <w:name w:val="复选框型13"/>
                    <w:enabled/>
                    <w:calcOnExit w:val="0"/>
                    <w:checkBox>
                      <w:sizeAuto/>
                      <w:default w:val="0"/>
                    </w:checkBox>
                  </w:ffData>
                </w:fldChar>
              </w:r>
              <w:r w:rsidR="005D48F1" w:rsidRPr="005D48F1">
                <w:rPr>
                  <w:bCs/>
                </w:rPr>
                <w:instrText xml:space="preserve"> FORMCHECKBOX </w:instrText>
              </w:r>
              <w:r w:rsidR="00A76162" w:rsidRPr="005D48F1">
                <w:rPr>
                  <w:bCs/>
                </w:rPr>
              </w:r>
              <w:r w:rsidR="00A76162" w:rsidRPr="005D48F1">
                <w:rPr>
                  <w:bCs/>
                </w:rPr>
                <w:fldChar w:fldCharType="separate"/>
              </w:r>
              <w:r w:rsidR="00A76162" w:rsidRPr="005D48F1">
                <w:rPr>
                  <w:bCs/>
                </w:rPr>
                <w:fldChar w:fldCharType="end"/>
              </w:r>
              <w:r w:rsidR="005D48F1" w:rsidRPr="005D48F1">
                <w:rPr>
                  <w:rFonts w:hint="eastAsia"/>
                  <w:bCs/>
                </w:rPr>
                <w:t xml:space="preserve"> </w:t>
              </w:r>
              <w:r w:rsidR="005D48F1" w:rsidRPr="005D48F1">
                <w:rPr>
                  <w:rFonts w:hint="eastAsia"/>
                  <w:bCs/>
                </w:rPr>
                <w:t>否</w:t>
              </w:r>
              <w:r w:rsidR="00D9605C" w:rsidRPr="005D48F1">
                <w:rPr>
                  <w:rFonts w:hint="eastAsia"/>
                  <w:bCs/>
                </w:rPr>
                <w:t>No</w:t>
              </w:r>
              <w:r w:rsidR="005D48F1" w:rsidRPr="005D48F1">
                <w:rPr>
                  <w:rFonts w:hint="eastAsia"/>
                  <w:bCs/>
                </w:rPr>
                <w:t>；如是，请列出可能的潜在污染源以及您所采取的预防措施</w:t>
              </w:r>
              <w:r w:rsidR="005D48F1" w:rsidRPr="005D48F1">
                <w:rPr>
                  <w:rFonts w:hint="eastAsia"/>
                  <w:bCs/>
                </w:rPr>
                <w:t>if yes, please list the possible potential sources of contamination and the precautions you have taken to</w:t>
              </w:r>
              <w:r w:rsidR="005D48F1" w:rsidRPr="005D48F1">
                <w:rPr>
                  <w:rFonts w:hint="eastAsia"/>
                  <w:bCs/>
                  <w:u w:val="single"/>
                </w:rPr>
                <w:t>:</w:t>
              </w:r>
            </w:ins>
            <w:r w:rsidR="005D48F1" w:rsidRPr="005D48F1">
              <w:rPr>
                <w:rFonts w:hint="eastAsia"/>
                <w:bCs/>
                <w:u w:val="single"/>
              </w:rPr>
              <w:t xml:space="preserve">  </w:t>
            </w:r>
            <w:r w:rsidR="00D9605C">
              <w:rPr>
                <w:rFonts w:hint="eastAsia"/>
                <w:bCs/>
                <w:u w:val="single"/>
              </w:rPr>
              <w:t xml:space="preserve">                               </w:t>
            </w:r>
            <w:r w:rsidR="005D48F1" w:rsidRPr="005D48F1">
              <w:rPr>
                <w:rFonts w:hint="eastAsia"/>
                <w:bCs/>
                <w:u w:val="single"/>
              </w:rPr>
              <w:t xml:space="preserve"> </w:t>
            </w:r>
          </w:p>
          <w:p w14:paraId="4CBAC5E8" w14:textId="77777777" w:rsidR="005D48F1" w:rsidRPr="005D48F1" w:rsidRDefault="005D48F1" w:rsidP="005D48F1">
            <w:pPr>
              <w:spacing w:line="300" w:lineRule="auto"/>
              <w:rPr>
                <w:bCs/>
              </w:rPr>
            </w:pPr>
            <w:r w:rsidRPr="005D48F1">
              <w:rPr>
                <w:rFonts w:hint="eastAsia"/>
                <w:bCs/>
                <w:u w:val="single"/>
              </w:rPr>
              <w:t xml:space="preserve">                                                                                                </w:t>
            </w:r>
            <w:r w:rsidRPr="005D48F1">
              <w:rPr>
                <w:rFonts w:hint="eastAsia"/>
                <w:bCs/>
              </w:rPr>
              <w:t xml:space="preserve">   </w:t>
            </w:r>
          </w:p>
          <w:p w14:paraId="6C04EEBE" w14:textId="77777777" w:rsidR="00D9605C" w:rsidRDefault="00DE4DAC">
            <w:pPr>
              <w:spacing w:line="300" w:lineRule="auto"/>
              <w:rPr>
                <w:bCs/>
              </w:rPr>
            </w:pPr>
            <w:r>
              <w:rPr>
                <w:rFonts w:hint="eastAsia"/>
                <w:bCs/>
              </w:rPr>
              <w:t>5</w:t>
            </w:r>
            <w:del w:id="1100" w:author="Shao" w:date="2025-03-03T15:07:00Z" w16du:dateUtc="2025-03-03T07:07:00Z">
              <w:r w:rsidR="005D48F1" w:rsidRPr="005D48F1">
                <w:rPr>
                  <w:rFonts w:hint="eastAsia"/>
                  <w:bCs/>
                </w:rPr>
                <w:delText xml:space="preserve"> </w:delText>
              </w:r>
            </w:del>
            <w:r w:rsidR="005D48F1" w:rsidRPr="005D48F1">
              <w:rPr>
                <w:rFonts w:hint="eastAsia"/>
                <w:bCs/>
              </w:rPr>
              <w:t>.3.3</w:t>
            </w:r>
            <w:ins w:id="1101" w:author="Shao" w:date="2025-03-03T15:07:00Z" w16du:dateUtc="2025-03-03T07:07:00Z">
              <w:r w:rsidR="005D48F1" w:rsidRPr="005D48F1">
                <w:rPr>
                  <w:rFonts w:hint="eastAsia"/>
                  <w:bCs/>
                </w:rPr>
                <w:t>采集区附近是否有</w:t>
              </w:r>
              <w:r w:rsidR="00A76162" w:rsidRPr="00396AA5">
                <w:rPr>
                  <w:rFonts w:hint="eastAsia"/>
                  <w:bCs/>
                </w:rPr>
                <w:t>排污工厂、矿区、垃圾处理场地、常规农田、公路干线</w:t>
              </w:r>
              <w:r w:rsidR="005D48F1" w:rsidRPr="005D48F1">
                <w:rPr>
                  <w:rFonts w:hint="eastAsia"/>
                  <w:bCs/>
                </w:rPr>
                <w:t>或其他污染源？</w:t>
              </w:r>
              <w:r w:rsidR="005D48F1" w:rsidRPr="005D48F1">
                <w:rPr>
                  <w:rFonts w:hint="eastAsia"/>
                  <w:bCs/>
                </w:rPr>
                <w:t xml:space="preserve"> Are there any </w:t>
              </w:r>
              <w:r w:rsidR="0075573E" w:rsidRPr="00A11A52">
                <w:rPr>
                  <w:bCs/>
                </w:rPr>
                <w:t>sewage plants, mines, waste disposal sites, conventional farmland, road trunk lines</w:t>
              </w:r>
              <w:r w:rsidR="005D48F1" w:rsidRPr="005D48F1">
                <w:rPr>
                  <w:rFonts w:hint="eastAsia"/>
                  <w:bCs/>
                </w:rPr>
                <w:t xml:space="preserve"> or other sources of pollution in the vicinity of the collection area?</w:t>
              </w:r>
            </w:ins>
            <w:r w:rsidR="005D48F1" w:rsidRPr="005D48F1">
              <w:rPr>
                <w:rFonts w:hint="eastAsia"/>
                <w:bCs/>
              </w:rPr>
              <w:t xml:space="preserve">    </w:t>
            </w:r>
          </w:p>
          <w:p w14:paraId="2C62E45B" w14:textId="38B0A70A" w:rsidR="003E1BB7" w:rsidRPr="003E1BB7" w:rsidRDefault="0075573E">
            <w:pPr>
              <w:spacing w:line="300" w:lineRule="auto"/>
              <w:rPr>
                <w:bCs/>
                <w:u w:val="single"/>
              </w:rPr>
            </w:pPr>
            <w:r w:rsidRPr="005D48F1">
              <w:rPr>
                <w:bCs/>
              </w:rPr>
              <w:fldChar w:fldCharType="begin">
                <w:ffData>
                  <w:name w:val="复选框型13"/>
                  <w:enabled/>
                  <w:calcOnExit w:val="0"/>
                  <w:checkBox>
                    <w:sizeAuto/>
                    <w:default w:val="0"/>
                  </w:checkBox>
                </w:ffData>
              </w:fldChar>
            </w:r>
            <w:r w:rsidR="005D48F1" w:rsidRPr="005D48F1">
              <w:rPr>
                <w:bCs/>
              </w:rPr>
              <w:instrText xml:space="preserve"> FORMCHECKBOX </w:instrText>
            </w:r>
            <w:r w:rsidRPr="005D48F1">
              <w:rPr>
                <w:bCs/>
              </w:rPr>
            </w:r>
            <w:r w:rsidRPr="005D48F1">
              <w:rPr>
                <w:bCs/>
              </w:rPr>
              <w:fldChar w:fldCharType="separate"/>
            </w:r>
            <w:r w:rsidRPr="005D48F1">
              <w:rPr>
                <w:bCs/>
              </w:rPr>
              <w:fldChar w:fldCharType="end"/>
            </w:r>
            <w:r w:rsidR="00D9605C">
              <w:rPr>
                <w:rFonts w:hint="eastAsia"/>
                <w:bCs/>
              </w:rPr>
              <w:t>是</w:t>
            </w:r>
            <w:del w:id="1102" w:author="Shao" w:date="2025-03-03T15:07:00Z" w16du:dateUtc="2025-03-03T07:07:00Z">
              <w:r w:rsidR="005D48F1" w:rsidRPr="005D48F1">
                <w:rPr>
                  <w:rFonts w:hint="eastAsia"/>
                  <w:bCs/>
                </w:rPr>
                <w:delText>是</w:delText>
              </w:r>
              <w:r w:rsidR="005D48F1" w:rsidRPr="005D48F1">
                <w:rPr>
                  <w:rFonts w:hint="eastAsia"/>
                  <w:bCs/>
                </w:rPr>
                <w:delText xml:space="preserve">  </w:delText>
              </w:r>
            </w:del>
            <w:ins w:id="1103" w:author="Shao" w:date="2025-03-03T15:07:00Z" w16du:dateUtc="2025-03-03T07:07:00Z">
              <w:r w:rsidR="005D48F1" w:rsidRPr="005D48F1">
                <w:rPr>
                  <w:rFonts w:hint="eastAsia"/>
                  <w:bCs/>
                </w:rPr>
                <w:t>Yes</w:t>
              </w:r>
            </w:ins>
            <w:r w:rsidR="00D9605C">
              <w:rPr>
                <w:rFonts w:hint="eastAsia"/>
                <w:bCs/>
              </w:rPr>
              <w:t xml:space="preserve">       </w:t>
            </w:r>
            <w:r w:rsidRPr="005D48F1">
              <w:rPr>
                <w:bCs/>
              </w:rPr>
              <w:fldChar w:fldCharType="begin">
                <w:ffData>
                  <w:name w:val="复选框型13"/>
                  <w:enabled/>
                  <w:calcOnExit w:val="0"/>
                  <w:checkBox>
                    <w:sizeAuto/>
                    <w:default w:val="0"/>
                  </w:checkBox>
                </w:ffData>
              </w:fldChar>
            </w:r>
            <w:r w:rsidR="005D48F1" w:rsidRPr="005D48F1">
              <w:rPr>
                <w:bCs/>
              </w:rPr>
              <w:instrText xml:space="preserve"> FORMCHECKBOX </w:instrText>
            </w:r>
            <w:r w:rsidRPr="005D48F1">
              <w:rPr>
                <w:bCs/>
              </w:rPr>
            </w:r>
            <w:r w:rsidRPr="005D48F1">
              <w:rPr>
                <w:bCs/>
              </w:rPr>
              <w:fldChar w:fldCharType="separate"/>
            </w:r>
            <w:r w:rsidRPr="005D48F1">
              <w:rPr>
                <w:bCs/>
              </w:rPr>
              <w:fldChar w:fldCharType="end"/>
            </w:r>
            <w:del w:id="1104" w:author="Shao" w:date="2025-03-03T15:07:00Z" w16du:dateUtc="2025-03-03T07:07:00Z">
              <w:r w:rsidR="005D48F1" w:rsidRPr="005D48F1">
                <w:rPr>
                  <w:rFonts w:hint="eastAsia"/>
                  <w:bCs/>
                </w:rPr>
                <w:delText>否</w:delText>
              </w:r>
              <w:r w:rsidR="005D48F1">
                <w:rPr>
                  <w:rFonts w:hint="eastAsia"/>
                  <w:bCs/>
                </w:rPr>
                <w:delText>；</w:delText>
              </w:r>
              <w:r w:rsidR="005D48F1" w:rsidRPr="005D48F1">
                <w:rPr>
                  <w:rFonts w:hint="eastAsia"/>
                  <w:bCs/>
                </w:rPr>
                <w:delText xml:space="preserve"> </w:delText>
              </w:r>
            </w:del>
            <w:ins w:id="1105" w:author="Shao" w:date="2025-03-03T15:07:00Z" w16du:dateUtc="2025-03-03T07:07:00Z">
              <w:r w:rsidR="005D48F1" w:rsidRPr="005D48F1">
                <w:rPr>
                  <w:rFonts w:hint="eastAsia"/>
                  <w:bCs/>
                </w:rPr>
                <w:t xml:space="preserve"> </w:t>
              </w:r>
            </w:ins>
            <w:r w:rsidR="00D9605C">
              <w:rPr>
                <w:rFonts w:hint="eastAsia"/>
                <w:bCs/>
              </w:rPr>
              <w:t>否</w:t>
            </w:r>
            <w:ins w:id="1106" w:author="Shao" w:date="2025-03-03T15:07:00Z" w16du:dateUtc="2025-03-03T07:07:00Z">
              <w:r w:rsidR="005D48F1" w:rsidRPr="005D48F1">
                <w:rPr>
                  <w:rFonts w:hint="eastAsia"/>
                  <w:bCs/>
                </w:rPr>
                <w:t>No</w:t>
              </w:r>
              <w:r w:rsidR="005D48F1" w:rsidRPr="005D48F1">
                <w:rPr>
                  <w:rFonts w:hint="eastAsia"/>
                  <w:bCs/>
                </w:rPr>
                <w:t>如是，请注明与采集区的距离</w:t>
              </w:r>
              <w:r w:rsidR="007A33AC">
                <w:rPr>
                  <w:rFonts w:hint="eastAsia"/>
                  <w:bCs/>
                </w:rPr>
                <w:t>:</w:t>
              </w:r>
              <w:r w:rsidR="00DE4DAC" w:rsidRPr="005D48F1">
                <w:rPr>
                  <w:rFonts w:hint="eastAsia"/>
                  <w:bCs/>
                </w:rPr>
                <w:t>If yes, please indicate the distance from the collection area</w:t>
              </w:r>
              <w:r w:rsidR="003E1BB7">
                <w:rPr>
                  <w:rFonts w:hint="eastAsia"/>
                  <w:bCs/>
                </w:rPr>
                <w:t>:</w:t>
              </w:r>
            </w:ins>
            <w:r w:rsidR="003E1BB7">
              <w:rPr>
                <w:rFonts w:hint="eastAsia"/>
                <w:bCs/>
                <w:u w:val="single"/>
              </w:rPr>
              <w:t xml:space="preserve">                   </w:t>
            </w:r>
          </w:p>
          <w:p w14:paraId="68DF5158" w14:textId="2C783E0C" w:rsidR="008B3AD2" w:rsidRDefault="00DE4DAC">
            <w:pPr>
              <w:spacing w:line="300" w:lineRule="auto"/>
              <w:rPr>
                <w:bCs/>
              </w:rPr>
            </w:pPr>
            <w:r>
              <w:rPr>
                <w:rFonts w:hint="eastAsia"/>
                <w:bCs/>
              </w:rPr>
              <w:t>5</w:t>
            </w:r>
            <w:r w:rsidR="005D48F1" w:rsidRPr="005D48F1">
              <w:rPr>
                <w:rFonts w:hint="eastAsia"/>
                <w:bCs/>
              </w:rPr>
              <w:t>.3.4</w:t>
            </w:r>
            <w:ins w:id="1107" w:author="Shao" w:date="2025-03-03T15:07:00Z" w16du:dateUtc="2025-03-03T07:07:00Z">
              <w:r w:rsidR="005D48F1" w:rsidRPr="005D48F1">
                <w:rPr>
                  <w:rFonts w:hint="eastAsia"/>
                  <w:bCs/>
                </w:rPr>
                <w:t>是采取何种措施监控有机作物不受相邻采集</w:t>
              </w:r>
              <w:r w:rsidR="0095305C">
                <w:rPr>
                  <w:rFonts w:hint="eastAsia"/>
                  <w:bCs/>
                </w:rPr>
                <w:t>区</w:t>
              </w:r>
              <w:r w:rsidR="005D48F1" w:rsidRPr="005D48F1">
                <w:rPr>
                  <w:rFonts w:hint="eastAsia"/>
                  <w:bCs/>
                </w:rPr>
                <w:t>污染的？</w:t>
              </w:r>
            </w:ins>
            <w:r w:rsidR="005D48F1" w:rsidRPr="005D48F1">
              <w:rPr>
                <w:rFonts w:hint="eastAsia"/>
                <w:bCs/>
              </w:rPr>
              <w:t xml:space="preserve"> What measures are taken to monitor organic crops from contamination by neighboring collection sites?</w:t>
            </w:r>
          </w:p>
          <w:p w14:paraId="10D00D32" w14:textId="77777777" w:rsidR="00D9605C" w:rsidRDefault="0075573E">
            <w:pPr>
              <w:spacing w:line="300" w:lineRule="auto"/>
              <w:rPr>
                <w:bCs/>
              </w:rPr>
            </w:pPr>
            <w:r w:rsidRPr="005D48F1">
              <w:rPr>
                <w:bCs/>
              </w:rPr>
              <w:fldChar w:fldCharType="begin">
                <w:ffData>
                  <w:name w:val="复选框型13"/>
                  <w:enabled/>
                  <w:calcOnExit w:val="0"/>
                  <w:checkBox>
                    <w:sizeAuto/>
                    <w:default w:val="0"/>
                  </w:checkBox>
                </w:ffData>
              </w:fldChar>
            </w:r>
            <w:r w:rsidR="00DE4DAC" w:rsidRPr="005D48F1">
              <w:rPr>
                <w:bCs/>
              </w:rPr>
              <w:instrText xml:space="preserve"> FORMCHECKBOX </w:instrText>
            </w:r>
            <w:r w:rsidRPr="005D48F1">
              <w:rPr>
                <w:bCs/>
              </w:rPr>
            </w:r>
            <w:r w:rsidRPr="005D48F1">
              <w:rPr>
                <w:bCs/>
              </w:rPr>
              <w:fldChar w:fldCharType="separate"/>
            </w:r>
            <w:r w:rsidRPr="005D48F1">
              <w:rPr>
                <w:bCs/>
              </w:rPr>
              <w:fldChar w:fldCharType="end"/>
            </w:r>
            <w:r w:rsidR="00DE4DAC" w:rsidRPr="005D48F1">
              <w:rPr>
                <w:rFonts w:hint="eastAsia"/>
                <w:bCs/>
              </w:rPr>
              <w:t xml:space="preserve"> </w:t>
            </w:r>
            <w:r w:rsidR="005D48F1" w:rsidRPr="005D48F1">
              <w:rPr>
                <w:rFonts w:hint="eastAsia"/>
                <w:bCs/>
              </w:rPr>
              <w:t>目测</w:t>
            </w:r>
            <w:ins w:id="1108" w:author="Shao" w:date="2025-03-03T15:07:00Z" w16du:dateUtc="2025-03-03T07:07:00Z">
              <w:r w:rsidR="00DE4DAC" w:rsidRPr="005D48F1">
                <w:rPr>
                  <w:rFonts w:hint="eastAsia"/>
                  <w:bCs/>
                </w:rPr>
                <w:t>Visual inspection</w:t>
              </w:r>
            </w:ins>
            <w:r w:rsidR="00D9605C">
              <w:rPr>
                <w:rFonts w:hint="eastAsia"/>
                <w:bCs/>
              </w:rPr>
              <w:t xml:space="preserve">    </w:t>
            </w:r>
            <w:r w:rsidRPr="005D48F1">
              <w:rPr>
                <w:bCs/>
              </w:rPr>
              <w:fldChar w:fldCharType="begin">
                <w:ffData>
                  <w:name w:val="复选框型13"/>
                  <w:enabled/>
                  <w:calcOnExit w:val="0"/>
                  <w:checkBox>
                    <w:sizeAuto/>
                    <w:default w:val="0"/>
                  </w:checkBox>
                </w:ffData>
              </w:fldChar>
            </w:r>
            <w:r w:rsidR="00DE4DAC" w:rsidRPr="005D48F1">
              <w:rPr>
                <w:bCs/>
              </w:rPr>
              <w:instrText xml:space="preserve"> FORMCHECKBOX </w:instrText>
            </w:r>
            <w:r w:rsidRPr="005D48F1">
              <w:rPr>
                <w:bCs/>
              </w:rPr>
            </w:r>
            <w:r w:rsidRPr="005D48F1">
              <w:rPr>
                <w:bCs/>
              </w:rPr>
              <w:fldChar w:fldCharType="separate"/>
            </w:r>
            <w:r w:rsidRPr="005D48F1">
              <w:rPr>
                <w:bCs/>
              </w:rPr>
              <w:fldChar w:fldCharType="end"/>
            </w:r>
            <w:r w:rsidR="00DE4DAC" w:rsidRPr="005D48F1">
              <w:rPr>
                <w:rFonts w:hint="eastAsia"/>
                <w:bCs/>
              </w:rPr>
              <w:t xml:space="preserve"> </w:t>
            </w:r>
            <w:r w:rsidR="005D48F1" w:rsidRPr="005D48F1">
              <w:rPr>
                <w:rFonts w:hint="eastAsia"/>
                <w:bCs/>
              </w:rPr>
              <w:t>残留分析</w:t>
            </w:r>
            <w:ins w:id="1109" w:author="Shao" w:date="2025-03-03T15:07:00Z" w16du:dateUtc="2025-03-03T07:07:00Z">
              <w:r w:rsidR="00DE4DAC" w:rsidRPr="005D48F1">
                <w:rPr>
                  <w:rFonts w:hint="eastAsia"/>
                  <w:bCs/>
                </w:rPr>
                <w:t>Residual analysis</w:t>
              </w:r>
            </w:ins>
            <w:r w:rsidRPr="005D48F1">
              <w:rPr>
                <w:bCs/>
              </w:rPr>
              <w:fldChar w:fldCharType="begin">
                <w:ffData>
                  <w:name w:val="复选框型13"/>
                  <w:enabled/>
                  <w:calcOnExit w:val="0"/>
                  <w:checkBox>
                    <w:sizeAuto/>
                    <w:default w:val="0"/>
                  </w:checkBox>
                </w:ffData>
              </w:fldChar>
            </w:r>
            <w:r w:rsidR="00DE4DAC" w:rsidRPr="005D48F1">
              <w:rPr>
                <w:bCs/>
              </w:rPr>
              <w:instrText xml:space="preserve"> FORMCHECKBOX </w:instrText>
            </w:r>
            <w:r w:rsidRPr="005D48F1">
              <w:rPr>
                <w:bCs/>
              </w:rPr>
            </w:r>
            <w:r w:rsidRPr="005D48F1">
              <w:rPr>
                <w:bCs/>
              </w:rPr>
              <w:fldChar w:fldCharType="separate"/>
            </w:r>
            <w:r w:rsidRPr="005D48F1">
              <w:rPr>
                <w:bCs/>
              </w:rPr>
              <w:fldChar w:fldCharType="end"/>
            </w:r>
            <w:r w:rsidR="00DE4DAC" w:rsidRPr="005D48F1">
              <w:rPr>
                <w:bCs/>
              </w:rPr>
              <w:t xml:space="preserve"> GMO</w:t>
            </w:r>
            <w:r w:rsidR="005D48F1" w:rsidRPr="005D48F1">
              <w:rPr>
                <w:rFonts w:hint="eastAsia"/>
                <w:bCs/>
              </w:rPr>
              <w:t>测定</w:t>
            </w:r>
            <w:ins w:id="1110" w:author="Shao" w:date="2025-03-03T15:07:00Z" w16du:dateUtc="2025-03-03T07:07:00Z">
              <w:r w:rsidR="00DE4DAC" w:rsidRPr="005D48F1">
                <w:rPr>
                  <w:rFonts w:hint="eastAsia"/>
                  <w:bCs/>
                </w:rPr>
                <w:t>determination</w:t>
              </w:r>
            </w:ins>
          </w:p>
          <w:p w14:paraId="5A409873" w14:textId="0C203D74" w:rsidR="008B3AD2" w:rsidRDefault="0075573E">
            <w:pPr>
              <w:spacing w:line="300" w:lineRule="auto"/>
              <w:rPr>
                <w:bCs/>
              </w:rPr>
            </w:pPr>
            <w:r w:rsidRPr="005D48F1">
              <w:rPr>
                <w:bCs/>
              </w:rPr>
              <w:lastRenderedPageBreak/>
              <w:fldChar w:fldCharType="begin">
                <w:ffData>
                  <w:name w:val="复选框型13"/>
                  <w:enabled/>
                  <w:calcOnExit w:val="0"/>
                  <w:checkBox>
                    <w:sizeAuto/>
                    <w:default w:val="0"/>
                  </w:checkBox>
                </w:ffData>
              </w:fldChar>
            </w:r>
            <w:r w:rsidR="00DE4DAC" w:rsidRPr="005D48F1">
              <w:rPr>
                <w:bCs/>
              </w:rPr>
              <w:instrText xml:space="preserve"> FORMCHECKBOX </w:instrText>
            </w:r>
            <w:r w:rsidRPr="005D48F1">
              <w:rPr>
                <w:bCs/>
              </w:rPr>
            </w:r>
            <w:r w:rsidRPr="005D48F1">
              <w:rPr>
                <w:bCs/>
              </w:rPr>
              <w:fldChar w:fldCharType="separate"/>
            </w:r>
            <w:r w:rsidRPr="005D48F1">
              <w:rPr>
                <w:bCs/>
              </w:rPr>
              <w:fldChar w:fldCharType="end"/>
            </w:r>
            <w:r w:rsidR="00DE4DAC" w:rsidRPr="005D48F1">
              <w:rPr>
                <w:rFonts w:hint="eastAsia"/>
                <w:bCs/>
              </w:rPr>
              <w:t xml:space="preserve"> </w:t>
            </w:r>
            <w:r w:rsidR="005D48F1" w:rsidRPr="005D48F1">
              <w:rPr>
                <w:rFonts w:hint="eastAsia"/>
                <w:bCs/>
              </w:rPr>
              <w:t>照片</w:t>
            </w:r>
            <w:r w:rsidR="005D48F1" w:rsidRPr="005D48F1">
              <w:rPr>
                <w:rFonts w:hint="eastAsia"/>
                <w:bCs/>
              </w:rPr>
              <w:t xml:space="preserve">    </w:t>
            </w:r>
            <w:ins w:id="1111" w:author="Shao" w:date="2025-03-03T15:07:00Z" w16du:dateUtc="2025-03-03T07:07:00Z">
              <w:r w:rsidR="00DE4DAC" w:rsidRPr="005D48F1">
                <w:rPr>
                  <w:rFonts w:hint="eastAsia"/>
                  <w:bCs/>
                </w:rPr>
                <w:t>Photographs</w:t>
              </w:r>
            </w:ins>
            <w:r w:rsidR="00D9605C">
              <w:rPr>
                <w:rFonts w:hint="eastAsia"/>
                <w:bCs/>
              </w:rPr>
              <w:t xml:space="preserve">    </w:t>
            </w:r>
            <w:r w:rsidRPr="005D48F1">
              <w:rPr>
                <w:bCs/>
              </w:rPr>
              <w:fldChar w:fldCharType="begin">
                <w:ffData>
                  <w:name w:val="复选框型13"/>
                  <w:enabled/>
                  <w:calcOnExit w:val="0"/>
                  <w:checkBox>
                    <w:sizeAuto/>
                    <w:default w:val="0"/>
                  </w:checkBox>
                </w:ffData>
              </w:fldChar>
            </w:r>
            <w:r w:rsidR="00DE4DAC" w:rsidRPr="005D48F1">
              <w:rPr>
                <w:bCs/>
              </w:rPr>
              <w:instrText xml:space="preserve"> FORMCHECKBOX </w:instrText>
            </w:r>
            <w:r w:rsidRPr="005D48F1">
              <w:rPr>
                <w:bCs/>
              </w:rPr>
            </w:r>
            <w:r w:rsidRPr="005D48F1">
              <w:rPr>
                <w:bCs/>
              </w:rPr>
              <w:fldChar w:fldCharType="separate"/>
            </w:r>
            <w:r w:rsidRPr="005D48F1">
              <w:rPr>
                <w:bCs/>
              </w:rPr>
              <w:fldChar w:fldCharType="end"/>
            </w:r>
            <w:r w:rsidR="00DE4DAC" w:rsidRPr="005D48F1">
              <w:rPr>
                <w:rFonts w:hint="eastAsia"/>
                <w:bCs/>
              </w:rPr>
              <w:t xml:space="preserve"> </w:t>
            </w:r>
            <w:r w:rsidR="00D9605C">
              <w:rPr>
                <w:rFonts w:hint="eastAsia"/>
                <w:bCs/>
              </w:rPr>
              <w:t>风向</w:t>
            </w:r>
            <w:r w:rsidR="00D9605C">
              <w:rPr>
                <w:rFonts w:hint="eastAsia"/>
                <w:bCs/>
              </w:rPr>
              <w:t>/</w:t>
            </w:r>
            <w:r w:rsidR="00D9605C">
              <w:rPr>
                <w:rFonts w:hint="eastAsia"/>
                <w:bCs/>
              </w:rPr>
              <w:t>风速数据</w:t>
            </w:r>
            <w:del w:id="1112" w:author="Shao" w:date="2025-03-03T15:07:00Z" w16du:dateUtc="2025-03-03T07:07:00Z">
              <w:r w:rsidR="005D48F1" w:rsidRPr="005D48F1">
                <w:rPr>
                  <w:rFonts w:hint="eastAsia"/>
                  <w:bCs/>
                </w:rPr>
                <w:delText>风向</w:delText>
              </w:r>
              <w:r w:rsidR="005D48F1" w:rsidRPr="005D48F1">
                <w:rPr>
                  <w:bCs/>
                </w:rPr>
                <w:delText>/</w:delText>
              </w:r>
              <w:r w:rsidR="005D48F1" w:rsidRPr="005D48F1">
                <w:rPr>
                  <w:rFonts w:hint="eastAsia"/>
                  <w:bCs/>
                </w:rPr>
                <w:delText>风速数据</w:delText>
              </w:r>
            </w:del>
            <w:ins w:id="1113" w:author="Shao" w:date="2025-03-03T15:07:00Z" w16du:dateUtc="2025-03-03T07:07:00Z">
              <w:r w:rsidR="00DE4DAC" w:rsidRPr="005D48F1">
                <w:rPr>
                  <w:rFonts w:hint="eastAsia"/>
                  <w:bCs/>
                </w:rPr>
                <w:t>Wind direction/wind speed data</w:t>
              </w:r>
            </w:ins>
          </w:p>
          <w:p w14:paraId="7B255ACD" w14:textId="381B0E5A" w:rsidR="008B3AD2" w:rsidRDefault="0075573E">
            <w:pPr>
              <w:spacing w:line="300" w:lineRule="auto"/>
              <w:rPr>
                <w:b/>
                <w:bCs/>
              </w:rPr>
            </w:pPr>
            <w:r w:rsidRPr="005D48F1">
              <w:rPr>
                <w:bCs/>
              </w:rPr>
              <w:fldChar w:fldCharType="begin">
                <w:ffData>
                  <w:name w:val="复选框型13"/>
                  <w:enabled/>
                  <w:calcOnExit w:val="0"/>
                  <w:checkBox>
                    <w:sizeAuto/>
                    <w:default w:val="0"/>
                  </w:checkBox>
                </w:ffData>
              </w:fldChar>
            </w:r>
            <w:r w:rsidR="00DE4DAC" w:rsidRPr="005D48F1">
              <w:rPr>
                <w:bCs/>
              </w:rPr>
              <w:instrText xml:space="preserve"> FORMCHECKBOX </w:instrText>
            </w:r>
            <w:r w:rsidRPr="005D48F1">
              <w:rPr>
                <w:bCs/>
              </w:rPr>
            </w:r>
            <w:r w:rsidRPr="005D48F1">
              <w:rPr>
                <w:bCs/>
              </w:rPr>
              <w:fldChar w:fldCharType="separate"/>
            </w:r>
            <w:r w:rsidRPr="005D48F1">
              <w:rPr>
                <w:bCs/>
              </w:rPr>
              <w:fldChar w:fldCharType="end"/>
            </w:r>
            <w:r w:rsidR="00DE4DAC" w:rsidRPr="005D48F1">
              <w:rPr>
                <w:rFonts w:hint="eastAsia"/>
                <w:bCs/>
              </w:rPr>
              <w:t xml:space="preserve"> </w:t>
            </w:r>
            <w:r w:rsidR="005D48F1" w:rsidRPr="005D48F1">
              <w:rPr>
                <w:rFonts w:hint="eastAsia"/>
                <w:bCs/>
              </w:rPr>
              <w:t>其他</w:t>
            </w:r>
            <w:r w:rsidR="005D48F1" w:rsidRPr="005D48F1">
              <w:rPr>
                <w:bCs/>
              </w:rPr>
              <w:t xml:space="preserve"> </w:t>
            </w:r>
            <w:r w:rsidR="005D48F1" w:rsidRPr="005D48F1">
              <w:rPr>
                <w:rFonts w:hint="eastAsia"/>
                <w:bCs/>
              </w:rPr>
              <w:t>（请说明）</w:t>
            </w:r>
            <w:ins w:id="1114" w:author="Shao" w:date="2025-03-03T15:07:00Z" w16du:dateUtc="2025-03-03T07:07:00Z">
              <w:r w:rsidR="00DE4DAC" w:rsidRPr="005D48F1">
                <w:rPr>
                  <w:rFonts w:hint="eastAsia"/>
                  <w:bCs/>
                </w:rPr>
                <w:t xml:space="preserve">Other (please specify): </w:t>
              </w:r>
            </w:ins>
            <w:r w:rsidR="00DE4DAC" w:rsidRPr="005D48F1">
              <w:rPr>
                <w:b/>
                <w:bCs/>
              </w:rPr>
              <w:t>____________________________</w:t>
            </w:r>
          </w:p>
          <w:p w14:paraId="38437423" w14:textId="36DB03EF" w:rsidR="005D48F1" w:rsidRPr="005D48F1" w:rsidRDefault="00796AE1" w:rsidP="005D48F1">
            <w:pPr>
              <w:spacing w:line="300" w:lineRule="auto"/>
              <w:rPr>
                <w:bCs/>
                <w:u w:val="single"/>
              </w:rPr>
            </w:pPr>
            <w:r>
              <w:rPr>
                <w:rFonts w:hint="eastAsia"/>
                <w:bCs/>
              </w:rPr>
              <w:t>5</w:t>
            </w:r>
            <w:r w:rsidR="005D48F1" w:rsidRPr="005D48F1">
              <w:rPr>
                <w:rFonts w:hint="eastAsia"/>
                <w:bCs/>
              </w:rPr>
              <w:t>.3.5</w:t>
            </w:r>
            <w:r w:rsidR="005D48F1" w:rsidRPr="005D48F1">
              <w:rPr>
                <w:rFonts w:hint="eastAsia"/>
                <w:bCs/>
              </w:rPr>
              <w:t>采集区内采取</w:t>
            </w:r>
            <w:r w:rsidR="005D48F1" w:rsidRPr="005D48F1">
              <w:rPr>
                <w:bCs/>
              </w:rPr>
              <w:t>哪些防护措施预防突发性污染</w:t>
            </w:r>
            <w:r w:rsidR="005D48F1" w:rsidRPr="005D48F1">
              <w:rPr>
                <w:rFonts w:hint="eastAsia"/>
                <w:bCs/>
              </w:rPr>
              <w:t>事故？</w:t>
            </w:r>
            <w:r w:rsidR="005D48F1" w:rsidRPr="005D48F1">
              <w:rPr>
                <w:rFonts w:hint="eastAsia"/>
                <w:bCs/>
              </w:rPr>
              <w:t xml:space="preserve"> </w:t>
            </w:r>
            <w:r w:rsidR="005D48F1" w:rsidRPr="005D48F1">
              <w:rPr>
                <w:rFonts w:hint="eastAsia"/>
                <w:bCs/>
              </w:rPr>
              <w:t>请说明</w:t>
            </w:r>
            <w:ins w:id="1115" w:author="Shao" w:date="2025-03-03T15:07:00Z" w16du:dateUtc="2025-03-03T07:07:00Z">
              <w:r w:rsidR="00D9605C" w:rsidRPr="005D48F1">
                <w:rPr>
                  <w:bCs/>
                </w:rPr>
                <w:t xml:space="preserve">What protective measures are </w:t>
              </w:r>
              <w:r w:rsidR="00D9605C" w:rsidRPr="005D48F1">
                <w:rPr>
                  <w:rFonts w:hint="eastAsia"/>
                  <w:bCs/>
                </w:rPr>
                <w:t xml:space="preserve">taken in the collection area to </w:t>
              </w:r>
              <w:r w:rsidR="00D9605C" w:rsidRPr="005D48F1">
                <w:rPr>
                  <w:bCs/>
                </w:rPr>
                <w:t xml:space="preserve">prevent </w:t>
              </w:r>
              <w:r w:rsidR="00D9605C">
                <w:rPr>
                  <w:rFonts w:hint="eastAsia"/>
                  <w:bCs/>
                </w:rPr>
                <w:t>occasional</w:t>
              </w:r>
              <w:r w:rsidR="00D9605C" w:rsidRPr="005D48F1">
                <w:rPr>
                  <w:bCs/>
                </w:rPr>
                <w:t xml:space="preserve"> pollution </w:t>
              </w:r>
              <w:r w:rsidR="00D9605C" w:rsidRPr="005D48F1">
                <w:rPr>
                  <w:rFonts w:hint="eastAsia"/>
                  <w:bCs/>
                </w:rPr>
                <w:t>accidents? Please describe</w:t>
              </w:r>
            </w:ins>
            <w:r w:rsidR="005D48F1" w:rsidRPr="005D48F1">
              <w:rPr>
                <w:rFonts w:hint="eastAsia"/>
                <w:bCs/>
              </w:rPr>
              <w:t>：</w:t>
            </w:r>
            <w:r w:rsidR="005D48F1" w:rsidRPr="005D48F1">
              <w:rPr>
                <w:rFonts w:hint="eastAsia"/>
                <w:bCs/>
                <w:u w:val="single"/>
              </w:rPr>
              <w:t xml:space="preserve">                                    </w:t>
            </w:r>
          </w:p>
          <w:p w14:paraId="0ECB2E05" w14:textId="77777777" w:rsidR="005D48F1" w:rsidRPr="005D48F1" w:rsidRDefault="005D48F1" w:rsidP="005D48F1">
            <w:pPr>
              <w:spacing w:line="300" w:lineRule="auto"/>
              <w:rPr>
                <w:bCs/>
              </w:rPr>
            </w:pPr>
          </w:p>
          <w:p w14:paraId="23B13E59" w14:textId="1FB781FF" w:rsidR="005D48F1" w:rsidRPr="005D48F1" w:rsidRDefault="00796AE1" w:rsidP="005D48F1">
            <w:pPr>
              <w:spacing w:line="300" w:lineRule="auto"/>
              <w:rPr>
                <w:b/>
                <w:bCs/>
              </w:rPr>
            </w:pPr>
            <w:r>
              <w:rPr>
                <w:rFonts w:hint="eastAsia"/>
                <w:b/>
                <w:bCs/>
              </w:rPr>
              <w:t>5</w:t>
            </w:r>
            <w:r w:rsidR="005D48F1" w:rsidRPr="005D48F1">
              <w:rPr>
                <w:rFonts w:hint="eastAsia"/>
                <w:b/>
                <w:bCs/>
              </w:rPr>
              <w:t xml:space="preserve">.4 </w:t>
            </w:r>
            <w:r w:rsidR="005D48F1" w:rsidRPr="005D48F1">
              <w:rPr>
                <w:rFonts w:hint="eastAsia"/>
                <w:b/>
                <w:bCs/>
              </w:rPr>
              <w:t>采集活动影响</w:t>
            </w:r>
            <w:ins w:id="1116" w:author="Shao" w:date="2025-03-03T15:07:00Z" w16du:dateUtc="2025-03-03T07:07:00Z">
              <w:r w:rsidR="00D9605C" w:rsidRPr="005D48F1">
                <w:rPr>
                  <w:rFonts w:hint="eastAsia"/>
                  <w:b/>
                  <w:bCs/>
                </w:rPr>
                <w:t>Impact of collection activities</w:t>
              </w:r>
            </w:ins>
          </w:p>
          <w:p w14:paraId="61B1AF93" w14:textId="11A04165" w:rsidR="005D48F1" w:rsidRPr="005D48F1" w:rsidRDefault="00796AE1" w:rsidP="005D48F1">
            <w:pPr>
              <w:spacing w:line="300" w:lineRule="auto"/>
              <w:rPr>
                <w:bCs/>
                <w:u w:val="single"/>
              </w:rPr>
            </w:pPr>
            <w:r>
              <w:rPr>
                <w:rFonts w:hint="eastAsia"/>
                <w:bCs/>
              </w:rPr>
              <w:t>5</w:t>
            </w:r>
            <w:r w:rsidR="005D48F1" w:rsidRPr="005D48F1">
              <w:rPr>
                <w:rFonts w:hint="eastAsia"/>
                <w:bCs/>
              </w:rPr>
              <w:t>.4.1</w:t>
            </w:r>
            <w:r w:rsidR="005D48F1" w:rsidRPr="005D48F1">
              <w:rPr>
                <w:rFonts w:hint="eastAsia"/>
                <w:bCs/>
              </w:rPr>
              <w:t>请简述采集野生植物的部分以及采集方法？</w:t>
            </w:r>
            <w:ins w:id="1117" w:author="Shao" w:date="2025-03-03T15:07:00Z" w16du:dateUtc="2025-03-03T07:07:00Z">
              <w:r w:rsidR="00D9605C" w:rsidRPr="005D48F1">
                <w:rPr>
                  <w:rFonts w:hint="eastAsia"/>
                  <w:bCs/>
                </w:rPr>
                <w:t>Please briefly describe the parts of the collection of wild plants and the collection method?</w:t>
              </w:r>
            </w:ins>
            <w:r w:rsidR="005D48F1" w:rsidRPr="005D48F1">
              <w:rPr>
                <w:rFonts w:hint="eastAsia"/>
                <w:bCs/>
                <w:u w:val="single"/>
              </w:rPr>
              <w:t xml:space="preserve">                         </w:t>
            </w:r>
          </w:p>
          <w:p w14:paraId="6823C698" w14:textId="629730ED" w:rsidR="008B3AD2" w:rsidRDefault="005D48F1">
            <w:pPr>
              <w:spacing w:line="300" w:lineRule="auto"/>
              <w:rPr>
                <w:bCs/>
              </w:rPr>
            </w:pPr>
            <w:r w:rsidRPr="005D48F1">
              <w:rPr>
                <w:rFonts w:hint="eastAsia"/>
                <w:bCs/>
              </w:rPr>
              <w:t>是否</w:t>
            </w:r>
            <w:r w:rsidRPr="001C66BC">
              <w:rPr>
                <w:rFonts w:ascii="Calibri"/>
                <w:szCs w:val="21"/>
              </w:rPr>
              <w:t>影响自然栖息地的稳定性或采集区物种的维持</w:t>
            </w:r>
            <w:r w:rsidRPr="005D48F1">
              <w:rPr>
                <w:rFonts w:hint="eastAsia"/>
                <w:bCs/>
              </w:rPr>
              <w:t>（包括非采集对象的真菌类、植物和动物）造成威胁</w:t>
            </w:r>
            <w:ins w:id="1118" w:author="Shao" w:date="2025-03-03T15:07:00Z" w16du:dateUtc="2025-03-03T07:07:00Z">
              <w:r w:rsidR="00D9605C" w:rsidRPr="005D48F1">
                <w:rPr>
                  <w:rFonts w:hint="eastAsia"/>
                  <w:bCs/>
                </w:rPr>
                <w:t xml:space="preserve">Does it </w:t>
              </w:r>
              <w:r w:rsidR="00D9605C" w:rsidRPr="001C66BC">
                <w:rPr>
                  <w:rFonts w:ascii="Calibri"/>
                  <w:szCs w:val="21"/>
                </w:rPr>
                <w:t>affect the stability of natural habitats or the maintenance of species in the collection area</w:t>
              </w:r>
              <w:r w:rsidR="00D9605C" w:rsidRPr="005D48F1">
                <w:rPr>
                  <w:rFonts w:hint="eastAsia"/>
                  <w:bCs/>
                </w:rPr>
                <w:t xml:space="preserve"> (including fungal species, plants and animals that are not the subject of the collection) pose a threat?</w:t>
              </w:r>
            </w:ins>
            <w:r w:rsidRPr="005D48F1">
              <w:rPr>
                <w:rFonts w:hint="eastAsia"/>
                <w:bCs/>
              </w:rPr>
              <w:t>？</w:t>
            </w:r>
            <w:r w:rsidR="0075573E" w:rsidRPr="005D48F1">
              <w:rPr>
                <w:bCs/>
              </w:rPr>
              <w:fldChar w:fldCharType="begin">
                <w:ffData>
                  <w:name w:val="复选框型13"/>
                  <w:enabled/>
                  <w:calcOnExit w:val="0"/>
                  <w:checkBox>
                    <w:sizeAuto/>
                    <w:default w:val="0"/>
                  </w:checkBox>
                </w:ffData>
              </w:fldChar>
            </w:r>
            <w:r w:rsidR="00DE4DAC" w:rsidRPr="005D48F1">
              <w:rPr>
                <w:bCs/>
              </w:rPr>
              <w:instrText xml:space="preserve"> FORMCHECKBOX </w:instrText>
            </w:r>
            <w:r w:rsidR="0075573E" w:rsidRPr="005D48F1">
              <w:rPr>
                <w:bCs/>
              </w:rPr>
            </w:r>
            <w:r w:rsidR="0075573E" w:rsidRPr="005D48F1">
              <w:rPr>
                <w:bCs/>
              </w:rPr>
              <w:fldChar w:fldCharType="separate"/>
            </w:r>
            <w:r w:rsidR="0075573E" w:rsidRPr="005D48F1">
              <w:rPr>
                <w:bCs/>
              </w:rPr>
              <w:fldChar w:fldCharType="end"/>
            </w:r>
            <w:r w:rsidRPr="005D48F1">
              <w:rPr>
                <w:rFonts w:hint="eastAsia"/>
                <w:bCs/>
              </w:rPr>
              <w:t>是</w:t>
            </w:r>
            <w:r w:rsidRPr="005D48F1">
              <w:rPr>
                <w:rFonts w:hint="eastAsia"/>
                <w:bCs/>
              </w:rPr>
              <w:t xml:space="preserve"> </w:t>
            </w:r>
            <w:ins w:id="1119" w:author="Shao" w:date="2025-03-03T15:07:00Z" w16du:dateUtc="2025-03-03T07:07:00Z">
              <w:r w:rsidR="00DE4DAC" w:rsidRPr="005D48F1">
                <w:rPr>
                  <w:rFonts w:hint="eastAsia"/>
                  <w:bCs/>
                </w:rPr>
                <w:t>Yes</w:t>
              </w:r>
            </w:ins>
            <w:r w:rsidR="00DE4DAC" w:rsidRPr="005D48F1">
              <w:rPr>
                <w:rFonts w:hint="eastAsia"/>
                <w:bCs/>
              </w:rPr>
              <w:t xml:space="preserve"> </w:t>
            </w:r>
            <w:r w:rsidR="0075573E" w:rsidRPr="005D48F1">
              <w:rPr>
                <w:bCs/>
              </w:rPr>
              <w:fldChar w:fldCharType="begin">
                <w:ffData>
                  <w:name w:val="复选框型13"/>
                  <w:enabled/>
                  <w:calcOnExit w:val="0"/>
                  <w:checkBox>
                    <w:sizeAuto/>
                    <w:default w:val="0"/>
                  </w:checkBox>
                </w:ffData>
              </w:fldChar>
            </w:r>
            <w:r w:rsidR="00DE4DAC" w:rsidRPr="005D48F1">
              <w:rPr>
                <w:bCs/>
              </w:rPr>
              <w:instrText xml:space="preserve"> FORMCHECKBOX </w:instrText>
            </w:r>
            <w:r w:rsidR="0075573E" w:rsidRPr="005D48F1">
              <w:rPr>
                <w:bCs/>
              </w:rPr>
            </w:r>
            <w:r w:rsidR="0075573E" w:rsidRPr="005D48F1">
              <w:rPr>
                <w:bCs/>
              </w:rPr>
              <w:fldChar w:fldCharType="separate"/>
            </w:r>
            <w:r w:rsidR="0075573E" w:rsidRPr="005D48F1">
              <w:rPr>
                <w:bCs/>
              </w:rPr>
              <w:fldChar w:fldCharType="end"/>
            </w:r>
            <w:r w:rsidRPr="005D48F1">
              <w:rPr>
                <w:rFonts w:hint="eastAsia"/>
                <w:bCs/>
              </w:rPr>
              <w:t>否</w:t>
            </w:r>
            <w:ins w:id="1120" w:author="Shao" w:date="2025-03-03T15:07:00Z" w16du:dateUtc="2025-03-03T07:07:00Z">
              <w:r w:rsidR="00DE4DAC" w:rsidRPr="005D48F1">
                <w:rPr>
                  <w:rFonts w:hint="eastAsia"/>
                  <w:bCs/>
                </w:rPr>
                <w:t xml:space="preserve"> No</w:t>
              </w:r>
            </w:ins>
          </w:p>
          <w:p w14:paraId="3F86B5B9" w14:textId="2A9ED55A" w:rsidR="008B3AD2" w:rsidRDefault="00796AE1" w:rsidP="00D9605C">
            <w:pPr>
              <w:spacing w:line="300" w:lineRule="auto"/>
              <w:jc w:val="left"/>
              <w:rPr>
                <w:bCs/>
                <w:u w:val="single"/>
              </w:rPr>
            </w:pPr>
            <w:r>
              <w:rPr>
                <w:rFonts w:hint="eastAsia"/>
                <w:bCs/>
              </w:rPr>
              <w:t>5</w:t>
            </w:r>
            <w:r w:rsidR="005D48F1" w:rsidRPr="005D48F1">
              <w:rPr>
                <w:rFonts w:hint="eastAsia"/>
                <w:bCs/>
              </w:rPr>
              <w:t>.4.2</w:t>
            </w:r>
            <w:r w:rsidR="005D48F1" w:rsidRPr="005D48F1">
              <w:rPr>
                <w:rFonts w:hint="eastAsia"/>
                <w:bCs/>
              </w:rPr>
              <w:t>采集量是否超过了区域内最大产量的</w:t>
            </w:r>
            <w:r w:rsidR="005D48F1" w:rsidRPr="005D48F1">
              <w:rPr>
                <w:rFonts w:hint="eastAsia"/>
                <w:bCs/>
              </w:rPr>
              <w:t>50%</w:t>
            </w:r>
            <w:r w:rsidR="005D48F1" w:rsidRPr="005D48F1">
              <w:rPr>
                <w:rFonts w:hint="eastAsia"/>
                <w:bCs/>
              </w:rPr>
              <w:t>？</w:t>
            </w:r>
            <w:ins w:id="1121" w:author="Shao" w:date="2025-03-03T15:07:00Z" w16du:dateUtc="2025-03-03T07:07:00Z">
              <w:r w:rsidR="005D48F1" w:rsidRPr="005D48F1">
                <w:rPr>
                  <w:rFonts w:hint="eastAsia"/>
                  <w:bCs/>
                </w:rPr>
                <w:t xml:space="preserve"> Does the collection exceed 50% of the maximum production in the region ?</w:t>
              </w:r>
            </w:ins>
            <w:r w:rsidR="005D48F1" w:rsidRPr="005D48F1">
              <w:rPr>
                <w:rFonts w:hint="eastAsia"/>
                <w:bCs/>
              </w:rPr>
              <w:t xml:space="preserve"> </w:t>
            </w:r>
            <w:r w:rsidR="00D9605C" w:rsidRPr="005D48F1">
              <w:rPr>
                <w:bCs/>
              </w:rPr>
              <w:fldChar w:fldCharType="begin">
                <w:ffData>
                  <w:name w:val="复选框型13"/>
                  <w:enabled/>
                  <w:calcOnExit w:val="0"/>
                  <w:checkBox>
                    <w:sizeAuto/>
                    <w:default w:val="0"/>
                  </w:checkBox>
                </w:ffData>
              </w:fldChar>
            </w:r>
            <w:r w:rsidR="00D9605C" w:rsidRPr="005D48F1">
              <w:rPr>
                <w:bCs/>
              </w:rPr>
              <w:instrText xml:space="preserve"> FORMCHECKBOX </w:instrText>
            </w:r>
            <w:r w:rsidR="00D9605C" w:rsidRPr="005D48F1">
              <w:rPr>
                <w:bCs/>
              </w:rPr>
            </w:r>
            <w:r w:rsidR="00D9605C" w:rsidRPr="005D48F1">
              <w:rPr>
                <w:bCs/>
              </w:rPr>
              <w:fldChar w:fldCharType="separate"/>
            </w:r>
            <w:r w:rsidR="00D9605C" w:rsidRPr="005D48F1">
              <w:rPr>
                <w:bCs/>
              </w:rPr>
              <w:fldChar w:fldCharType="end"/>
            </w:r>
            <w:r w:rsidR="00D9605C" w:rsidRPr="005D48F1">
              <w:rPr>
                <w:rFonts w:hint="eastAsia"/>
                <w:bCs/>
              </w:rPr>
              <w:t>是</w:t>
            </w:r>
            <w:ins w:id="1122" w:author="Shao" w:date="2025-03-03T15:07:00Z" w16du:dateUtc="2025-03-03T07:07:00Z">
              <w:r w:rsidR="00D9605C" w:rsidRPr="005D48F1">
                <w:rPr>
                  <w:rFonts w:hint="eastAsia"/>
                  <w:bCs/>
                </w:rPr>
                <w:t>Yes</w:t>
              </w:r>
            </w:ins>
            <w:r w:rsidR="00D9605C" w:rsidRPr="005D48F1">
              <w:rPr>
                <w:rFonts w:hint="eastAsia"/>
                <w:bCs/>
              </w:rPr>
              <w:t xml:space="preserve"> </w:t>
            </w:r>
            <w:r w:rsidR="00D9605C" w:rsidRPr="005D48F1">
              <w:rPr>
                <w:bCs/>
              </w:rPr>
              <w:fldChar w:fldCharType="begin">
                <w:ffData>
                  <w:name w:val="复选框型13"/>
                  <w:enabled/>
                  <w:calcOnExit w:val="0"/>
                  <w:checkBox>
                    <w:sizeAuto/>
                    <w:default w:val="0"/>
                  </w:checkBox>
                </w:ffData>
              </w:fldChar>
            </w:r>
            <w:r w:rsidR="00D9605C" w:rsidRPr="005D48F1">
              <w:rPr>
                <w:bCs/>
              </w:rPr>
              <w:instrText xml:space="preserve"> FORMCHECKBOX </w:instrText>
            </w:r>
            <w:r w:rsidR="00D9605C" w:rsidRPr="005D48F1">
              <w:rPr>
                <w:bCs/>
              </w:rPr>
            </w:r>
            <w:r w:rsidR="00D9605C" w:rsidRPr="005D48F1">
              <w:rPr>
                <w:bCs/>
              </w:rPr>
              <w:fldChar w:fldCharType="separate"/>
            </w:r>
            <w:r w:rsidR="00D9605C" w:rsidRPr="005D48F1">
              <w:rPr>
                <w:bCs/>
              </w:rPr>
              <w:fldChar w:fldCharType="end"/>
            </w:r>
            <w:r w:rsidR="00D9605C" w:rsidRPr="005D48F1">
              <w:rPr>
                <w:rFonts w:hint="eastAsia"/>
                <w:bCs/>
              </w:rPr>
              <w:t>否</w:t>
            </w:r>
            <w:ins w:id="1123" w:author="Shao" w:date="2025-03-03T15:07:00Z" w16du:dateUtc="2025-03-03T07:07:00Z">
              <w:r w:rsidR="00D9605C" w:rsidRPr="005D48F1">
                <w:rPr>
                  <w:rFonts w:hint="eastAsia"/>
                  <w:bCs/>
                </w:rPr>
                <w:t xml:space="preserve"> No</w:t>
              </w:r>
              <w:r w:rsidR="005D48F1" w:rsidRPr="005D48F1">
                <w:rPr>
                  <w:rFonts w:hint="eastAsia"/>
                  <w:bCs/>
                </w:rPr>
                <w:t>；如是，请简述采取的维持生态系统可持续生产的措施</w:t>
              </w:r>
            </w:ins>
            <w:r w:rsidR="005D48F1" w:rsidRPr="005D48F1">
              <w:rPr>
                <w:rFonts w:hint="eastAsia"/>
                <w:bCs/>
              </w:rPr>
              <w:t>No; If Yes, please briefly describe the measures taken to maintain sustainable ecosystem production</w:t>
            </w:r>
            <w:r w:rsidR="005D48F1" w:rsidRPr="005D48F1">
              <w:rPr>
                <w:rFonts w:hint="eastAsia"/>
                <w:bCs/>
                <w:u w:val="single"/>
              </w:rPr>
              <w:t xml:space="preserve">:     </w:t>
            </w:r>
            <w:r w:rsidR="00D9605C">
              <w:rPr>
                <w:rFonts w:hint="eastAsia"/>
                <w:bCs/>
                <w:u w:val="single"/>
              </w:rPr>
              <w:t xml:space="preserve">                                    </w:t>
            </w:r>
            <w:r w:rsidR="005D48F1" w:rsidRPr="005D48F1">
              <w:rPr>
                <w:rFonts w:hint="eastAsia"/>
                <w:bCs/>
                <w:u w:val="single"/>
              </w:rPr>
              <w:t xml:space="preserve">      </w:t>
            </w:r>
          </w:p>
          <w:p w14:paraId="2DF64164" w14:textId="77777777" w:rsidR="005D48F1" w:rsidRPr="00D9605C" w:rsidRDefault="005D48F1" w:rsidP="005D48F1">
            <w:pPr>
              <w:spacing w:line="300" w:lineRule="auto"/>
              <w:rPr>
                <w:bCs/>
              </w:rPr>
            </w:pPr>
          </w:p>
        </w:tc>
      </w:tr>
      <w:tr w:rsidR="0098293A" w:rsidRPr="000B6B5A" w14:paraId="3E7E8100" w14:textId="77777777" w:rsidTr="002D13CD">
        <w:trPr>
          <w:jc w:val="center"/>
          <w:trPrChange w:id="1124" w:author="Shao" w:date="2025-03-03T15:07:00Z" w16du:dateUtc="2025-03-03T07:07:00Z">
            <w:trPr>
              <w:gridAfter w:val="0"/>
              <w:jc w:val="center"/>
            </w:trPr>
          </w:trPrChange>
        </w:trPr>
        <w:tc>
          <w:tcPr>
            <w:tcW w:w="10726" w:type="dxa"/>
            <w:gridSpan w:val="18"/>
            <w:shd w:val="clear" w:color="auto" w:fill="F2F2F2"/>
            <w:tcPrChange w:id="1125" w:author="Shao" w:date="2025-03-03T15:07:00Z" w16du:dateUtc="2025-03-03T07:07:00Z">
              <w:tcPr>
                <w:tcW w:w="10404" w:type="dxa"/>
                <w:gridSpan w:val="29"/>
                <w:shd w:val="clear" w:color="auto" w:fill="F2F2F2"/>
              </w:tcPr>
            </w:tcPrChange>
          </w:tcPr>
          <w:p w14:paraId="0028E99C" w14:textId="77777777" w:rsidR="00B63DE6" w:rsidRPr="00D20746" w:rsidRDefault="00B63DE6" w:rsidP="00B63DE6">
            <w:pPr>
              <w:spacing w:line="360" w:lineRule="exact"/>
              <w:rPr>
                <w:b/>
              </w:rPr>
            </w:pPr>
            <w:r w:rsidRPr="00D20746">
              <w:rPr>
                <w:rFonts w:hint="eastAsia"/>
                <w:b/>
              </w:rPr>
              <w:lastRenderedPageBreak/>
              <w:t>仅限检查员填写：</w:t>
            </w:r>
            <w:ins w:id="1126" w:author="Shao" w:date="2025-03-03T15:07:00Z" w16du:dateUtc="2025-03-03T07:07:00Z">
              <w:r>
                <w:rPr>
                  <w:rFonts w:hint="eastAsia"/>
                  <w:b/>
                </w:rPr>
                <w:t>Inspectors only</w:t>
              </w:r>
              <w:r w:rsidRPr="00D20746">
                <w:rPr>
                  <w:rFonts w:hint="eastAsia"/>
                  <w:b/>
                </w:rPr>
                <w:t>:</w:t>
              </w:r>
            </w:ins>
          </w:p>
          <w:p w14:paraId="3C96C43D" w14:textId="77777777" w:rsidR="00B63DE6" w:rsidRDefault="00B63DE6" w:rsidP="00B63DE6">
            <w:pPr>
              <w:spacing w:line="360" w:lineRule="exact"/>
              <w:rPr>
                <w:b/>
              </w:rPr>
            </w:pPr>
            <w:r w:rsidRPr="00D20746">
              <w:rPr>
                <w:rFonts w:hint="eastAsia"/>
                <w:b/>
              </w:rPr>
              <w:t>现场检查是否与以上描述的情况一致？</w:t>
            </w:r>
            <w:ins w:id="1127" w:author="Shao" w:date="2025-03-03T15:07:00Z" w16du:dateUtc="2025-03-03T07:07:00Z">
              <w:r>
                <w:rPr>
                  <w:rFonts w:hint="eastAsia"/>
                  <w:b/>
                </w:rPr>
                <w:t>Is the on-site inspection consistent</w:t>
              </w:r>
              <w:r w:rsidRPr="00D20746">
                <w:rPr>
                  <w:rFonts w:hint="eastAsia"/>
                  <w:b/>
                </w:rPr>
                <w:t xml:space="preserve"> with the above description? </w:t>
              </w:r>
            </w:ins>
          </w:p>
          <w:p w14:paraId="7EF32556" w14:textId="77777777" w:rsidR="00B63DE6" w:rsidRDefault="00B63DE6" w:rsidP="00B63DE6">
            <w:pPr>
              <w:spacing w:line="360" w:lineRule="exact"/>
              <w:rPr>
                <w:b/>
              </w:rPr>
            </w:pPr>
            <w:r w:rsidRPr="00D20746">
              <w:rPr>
                <w:b/>
                <w:bCs/>
              </w:rPr>
              <w:fldChar w:fldCharType="begin">
                <w:ffData>
                  <w:name w:val="复选框型6"/>
                  <w:enabled/>
                  <w:calcOnExit w:val="0"/>
                  <w:checkBox>
                    <w:sizeAuto/>
                    <w:default w:val="0"/>
                  </w:checkBox>
                </w:ffData>
              </w:fldChar>
            </w:r>
            <w:r w:rsidRPr="00D20746">
              <w:rPr>
                <w:b/>
                <w:bCs/>
              </w:rPr>
              <w:instrText xml:space="preserve"> FORMCHECKBOX </w:instrText>
            </w:r>
            <w:r w:rsidRPr="00D20746">
              <w:rPr>
                <w:b/>
                <w:bCs/>
              </w:rPr>
            </w:r>
            <w:r w:rsidRPr="00D20746">
              <w:rPr>
                <w:b/>
                <w:bCs/>
              </w:rPr>
              <w:fldChar w:fldCharType="separate"/>
            </w:r>
            <w:r w:rsidRPr="00D20746">
              <w:rPr>
                <w:b/>
              </w:rPr>
              <w:fldChar w:fldCharType="end"/>
            </w:r>
            <w:r w:rsidRPr="00D20746">
              <w:rPr>
                <w:rFonts w:hint="eastAsia"/>
                <w:b/>
              </w:rPr>
              <w:t>是</w:t>
            </w:r>
            <w:ins w:id="1128" w:author="Shao" w:date="2025-03-03T15:07:00Z" w16du:dateUtc="2025-03-03T07:07:00Z">
              <w:r w:rsidRPr="00D20746">
                <w:rPr>
                  <w:rFonts w:hint="eastAsia"/>
                  <w:b/>
                </w:rPr>
                <w:t>Yes</w:t>
              </w:r>
            </w:ins>
            <w:r>
              <w:rPr>
                <w:rFonts w:hint="eastAsia"/>
                <w:b/>
              </w:rPr>
              <w:t xml:space="preserve"> </w:t>
            </w:r>
            <w:r w:rsidRPr="00D20746">
              <w:rPr>
                <w:b/>
                <w:bCs/>
              </w:rPr>
              <w:fldChar w:fldCharType="begin">
                <w:ffData>
                  <w:name w:val="复选框型6"/>
                  <w:enabled/>
                  <w:calcOnExit w:val="0"/>
                  <w:checkBox>
                    <w:sizeAuto/>
                    <w:default w:val="0"/>
                  </w:checkBox>
                </w:ffData>
              </w:fldChar>
            </w:r>
            <w:r w:rsidRPr="00D20746">
              <w:rPr>
                <w:b/>
                <w:bCs/>
              </w:rPr>
              <w:instrText xml:space="preserve"> FORMCHECKBOX </w:instrText>
            </w:r>
            <w:r w:rsidRPr="00D20746">
              <w:rPr>
                <w:b/>
                <w:bCs/>
              </w:rPr>
            </w:r>
            <w:r w:rsidRPr="00D20746">
              <w:rPr>
                <w:b/>
                <w:bCs/>
              </w:rPr>
              <w:fldChar w:fldCharType="separate"/>
            </w:r>
            <w:r w:rsidRPr="00D20746">
              <w:rPr>
                <w:b/>
              </w:rPr>
              <w:fldChar w:fldCharType="end"/>
            </w:r>
            <w:r w:rsidRPr="00D20746">
              <w:rPr>
                <w:rFonts w:hint="eastAsia"/>
                <w:b/>
              </w:rPr>
              <w:t>否</w:t>
            </w:r>
            <w:ins w:id="1129" w:author="Shao" w:date="2025-03-03T15:07:00Z" w16du:dateUtc="2025-03-03T07:07:00Z">
              <w:r w:rsidRPr="00D20746">
                <w:rPr>
                  <w:rFonts w:hint="eastAsia"/>
                  <w:b/>
                </w:rPr>
                <w:t>No</w:t>
              </w:r>
            </w:ins>
            <w:r>
              <w:rPr>
                <w:rFonts w:hint="eastAsia"/>
                <w:b/>
              </w:rPr>
              <w:t xml:space="preserve"> </w:t>
            </w:r>
            <w:r w:rsidRPr="00D20746">
              <w:rPr>
                <w:b/>
                <w:bCs/>
              </w:rPr>
              <w:fldChar w:fldCharType="begin">
                <w:ffData>
                  <w:name w:val="复选框型6"/>
                  <w:enabled/>
                  <w:calcOnExit w:val="0"/>
                  <w:checkBox>
                    <w:sizeAuto/>
                    <w:default w:val="0"/>
                  </w:checkBox>
                </w:ffData>
              </w:fldChar>
            </w:r>
            <w:r w:rsidRPr="00D20746">
              <w:rPr>
                <w:b/>
                <w:bCs/>
              </w:rPr>
              <w:instrText xml:space="preserve"> FORMCHECKBOX </w:instrText>
            </w:r>
            <w:r w:rsidRPr="00D20746">
              <w:rPr>
                <w:b/>
                <w:bCs/>
              </w:rPr>
            </w:r>
            <w:r w:rsidRPr="00D20746">
              <w:rPr>
                <w:b/>
                <w:bCs/>
              </w:rPr>
              <w:fldChar w:fldCharType="separate"/>
            </w:r>
            <w:r w:rsidRPr="00D20746">
              <w:rPr>
                <w:b/>
              </w:rPr>
              <w:fldChar w:fldCharType="end"/>
            </w:r>
            <w:r w:rsidRPr="00D20746">
              <w:rPr>
                <w:b/>
              </w:rPr>
              <w:t>无关</w:t>
            </w:r>
            <w:ins w:id="1130" w:author="Shao" w:date="2025-03-03T15:07:00Z" w16du:dateUtc="2025-03-03T07:07:00Z">
              <w:r>
                <w:rPr>
                  <w:rFonts w:hint="eastAsia"/>
                  <w:b/>
                </w:rPr>
                <w:t>N/A</w:t>
              </w:r>
              <w:r w:rsidRPr="00D20746">
                <w:rPr>
                  <w:rFonts w:hint="eastAsia"/>
                  <w:b/>
                </w:rPr>
                <w:t>.</w:t>
              </w:r>
            </w:ins>
          </w:p>
          <w:p w14:paraId="50EC3FEA" w14:textId="77777777" w:rsidR="00B63DE6" w:rsidRDefault="00B63DE6" w:rsidP="00B63DE6">
            <w:pPr>
              <w:spacing w:line="360" w:lineRule="exact"/>
              <w:rPr>
                <w:ins w:id="1131" w:author="Shao" w:date="2025-03-03T15:07:00Z" w16du:dateUtc="2025-03-03T07:07:00Z"/>
                <w:b/>
              </w:rPr>
            </w:pPr>
            <w:r w:rsidRPr="00D20746">
              <w:rPr>
                <w:rFonts w:hint="eastAsia"/>
                <w:b/>
              </w:rPr>
              <w:t>检查记录：</w:t>
            </w:r>
            <w:ins w:id="1132" w:author="Shao" w:date="2025-03-03T15:07:00Z" w16du:dateUtc="2025-03-03T07:07:00Z">
              <w:r w:rsidRPr="00D20746">
                <w:rPr>
                  <w:rFonts w:hint="eastAsia"/>
                  <w:b/>
                </w:rPr>
                <w:t>Inspection records:</w:t>
              </w:r>
            </w:ins>
          </w:p>
          <w:p w14:paraId="10D46049" w14:textId="77777777" w:rsidR="0098293A" w:rsidRPr="000B6B5A" w:rsidRDefault="0098293A" w:rsidP="00554909">
            <w:pPr>
              <w:spacing w:line="360" w:lineRule="exact"/>
              <w:rPr>
                <w:b/>
              </w:rPr>
            </w:pPr>
          </w:p>
        </w:tc>
      </w:tr>
      <w:tr w:rsidR="006E7851" w14:paraId="21057F79" w14:textId="77777777" w:rsidTr="002D13CD">
        <w:trPr>
          <w:trHeight w:val="821"/>
          <w:jc w:val="center"/>
          <w:trPrChange w:id="1133" w:author="Shao" w:date="2025-03-03T15:07:00Z" w16du:dateUtc="2025-03-03T07:07:00Z">
            <w:trPr>
              <w:gridAfter w:val="0"/>
              <w:trHeight w:val="821"/>
              <w:jc w:val="center"/>
            </w:trPr>
          </w:trPrChange>
        </w:trPr>
        <w:tc>
          <w:tcPr>
            <w:tcW w:w="10726" w:type="dxa"/>
            <w:gridSpan w:val="18"/>
            <w:tcPrChange w:id="1134" w:author="Shao" w:date="2025-03-03T15:07:00Z" w16du:dateUtc="2025-03-03T07:07:00Z">
              <w:tcPr>
                <w:tcW w:w="10404" w:type="dxa"/>
                <w:gridSpan w:val="29"/>
              </w:tcPr>
            </w:tcPrChange>
          </w:tcPr>
          <w:p w14:paraId="1627A47C" w14:textId="72295663" w:rsidR="008B3AD2" w:rsidRDefault="00DE4DAC">
            <w:pPr>
              <w:pStyle w:val="a5"/>
              <w:spacing w:line="400" w:lineRule="exact"/>
              <w:rPr>
                <w:b/>
                <w:i/>
              </w:rPr>
            </w:pPr>
            <w:r>
              <w:rPr>
                <w:rFonts w:hint="eastAsia"/>
                <w:b/>
              </w:rPr>
              <w:t xml:space="preserve">6 </w:t>
            </w:r>
            <w:ins w:id="1135" w:author="Shao" w:date="2025-03-03T15:07:00Z" w16du:dateUtc="2025-03-03T07:07:00Z">
              <w:r w:rsidR="006E7851" w:rsidRPr="000B6B5A">
                <w:rPr>
                  <w:rFonts w:hint="eastAsia"/>
                  <w:b/>
                </w:rPr>
                <w:t>收获：</w:t>
              </w:r>
            </w:ins>
            <w:r w:rsidR="006E7851" w:rsidRPr="000B6B5A">
              <w:rPr>
                <w:rFonts w:hint="eastAsia"/>
                <w:b/>
              </w:rPr>
              <w:t>Harvest</w:t>
            </w:r>
            <w:r w:rsidR="006E7851" w:rsidRPr="000B6B5A">
              <w:rPr>
                <w:rFonts w:hint="eastAsia"/>
                <w:b/>
                <w:i/>
              </w:rPr>
              <w:t xml:space="preserve">: </w:t>
            </w:r>
          </w:p>
          <w:p w14:paraId="09DDE777" w14:textId="43C27560" w:rsidR="008B3AD2" w:rsidRDefault="006E7851" w:rsidP="00D9605C">
            <w:pPr>
              <w:spacing w:line="360" w:lineRule="exact"/>
              <w:jc w:val="left"/>
            </w:pPr>
            <w:r w:rsidRPr="00024C7C">
              <w:rPr>
                <w:rFonts w:hint="eastAsia"/>
              </w:rPr>
              <w:t>有机作物的收获方式？</w:t>
            </w:r>
            <w:ins w:id="1136" w:author="Shao" w:date="2025-03-03T15:07:00Z" w16du:dateUtc="2025-03-03T07:07:00Z">
              <w:r w:rsidR="00DE4DAC" w:rsidRPr="00024C7C">
                <w:rPr>
                  <w:rFonts w:hint="eastAsia"/>
                </w:rPr>
                <w:t>How to harvest organic crops?</w:t>
              </w:r>
            </w:ins>
            <w:r w:rsidR="00DE4DAC" w:rsidRPr="00024C7C">
              <w:rPr>
                <w:rFonts w:hint="eastAsia"/>
              </w:rPr>
              <w:t xml:space="preserve"> </w:t>
            </w:r>
            <w:r w:rsidR="00DE4DAC" w:rsidRPr="000B6B5A">
              <w:rPr>
                <w:rFonts w:ascii="宋体"/>
                <w:rPrChange w:id="1137" w:author="Shao" w:date="2025-03-03T15:07:00Z" w16du:dateUtc="2025-03-03T07:07:00Z">
                  <w:rPr/>
                </w:rPrChange>
              </w:rPr>
              <w:t xml:space="preserve">       </w:t>
            </w:r>
            <w:r w:rsidR="0075573E" w:rsidRPr="00EA7180">
              <w:fldChar w:fldCharType="begin">
                <w:ffData>
                  <w:name w:val="复选框型13"/>
                  <w:enabled/>
                  <w:calcOnExit w:val="0"/>
                  <w:checkBox>
                    <w:sizeAuto/>
                    <w:default w:val="0"/>
                  </w:checkBox>
                </w:ffData>
              </w:fldChar>
            </w:r>
            <w:r w:rsidR="00DE4DAC" w:rsidRPr="00EA7180">
              <w:instrText xml:space="preserve"> FORMCHECKBOX </w:instrText>
            </w:r>
            <w:r w:rsidR="0075573E" w:rsidRPr="00EA7180">
              <w:fldChar w:fldCharType="separate"/>
            </w:r>
            <w:r w:rsidR="0075573E" w:rsidRPr="00EA7180">
              <w:fldChar w:fldCharType="end"/>
            </w:r>
            <w:r w:rsidR="00DE4DAC" w:rsidRPr="000B6B5A">
              <w:rPr>
                <w:rFonts w:ascii="宋体" w:hint="eastAsia"/>
              </w:rPr>
              <w:t xml:space="preserve"> </w:t>
            </w:r>
            <w:r w:rsidRPr="000B6B5A">
              <w:rPr>
                <w:rFonts w:ascii="宋体" w:hint="eastAsia"/>
              </w:rPr>
              <w:t>机械</w:t>
            </w:r>
            <w:r w:rsidRPr="00024C7C">
              <w:rPr>
                <w:rFonts w:hint="eastAsia"/>
              </w:rPr>
              <w:t xml:space="preserve"> </w:t>
            </w:r>
            <w:ins w:id="1138" w:author="Shao" w:date="2025-03-03T15:07:00Z" w16du:dateUtc="2025-03-03T07:07:00Z">
              <w:r w:rsidR="00DE4DAC" w:rsidRPr="000B6B5A">
                <w:rPr>
                  <w:rFonts w:ascii="宋体" w:hint="eastAsia"/>
                </w:rPr>
                <w:t>Mechanical</w:t>
              </w:r>
            </w:ins>
            <w:r w:rsidR="00D9605C">
              <w:rPr>
                <w:rFonts w:ascii="宋体" w:hint="eastAsia"/>
              </w:rPr>
              <w:t xml:space="preserve">           </w:t>
            </w:r>
            <w:r w:rsidR="0075573E" w:rsidRPr="00EA7180">
              <w:fldChar w:fldCharType="begin">
                <w:ffData>
                  <w:name w:val="复选框型13"/>
                  <w:enabled/>
                  <w:calcOnExit w:val="0"/>
                  <w:checkBox>
                    <w:sizeAuto/>
                    <w:default w:val="0"/>
                  </w:checkBox>
                </w:ffData>
              </w:fldChar>
            </w:r>
            <w:r w:rsidR="00DE4DAC" w:rsidRPr="00EA7180">
              <w:instrText xml:space="preserve"> FORMCHECKBOX </w:instrText>
            </w:r>
            <w:r w:rsidR="0075573E" w:rsidRPr="00EA7180">
              <w:fldChar w:fldCharType="separate"/>
            </w:r>
            <w:r w:rsidR="0075573E" w:rsidRPr="00EA7180">
              <w:fldChar w:fldCharType="end"/>
            </w:r>
            <w:r w:rsidR="00DE4DAC" w:rsidRPr="000B6B5A">
              <w:rPr>
                <w:rFonts w:ascii="宋体" w:hint="eastAsia"/>
              </w:rPr>
              <w:t xml:space="preserve"> </w:t>
            </w:r>
            <w:r w:rsidRPr="000B6B5A">
              <w:rPr>
                <w:rFonts w:ascii="宋体" w:hint="eastAsia"/>
              </w:rPr>
              <w:t>人工</w:t>
            </w:r>
            <w:ins w:id="1139" w:author="Shao" w:date="2025-03-03T15:07:00Z" w16du:dateUtc="2025-03-03T07:07:00Z">
              <w:r w:rsidR="00DE4DAC" w:rsidRPr="000B6B5A">
                <w:rPr>
                  <w:rFonts w:ascii="宋体" w:hint="eastAsia"/>
                </w:rPr>
                <w:t>Manual</w:t>
              </w:r>
            </w:ins>
          </w:p>
        </w:tc>
      </w:tr>
      <w:tr w:rsidR="006E7851" w:rsidRPr="00516487" w14:paraId="7705EE5D" w14:textId="77777777" w:rsidTr="002D13CD">
        <w:trPr>
          <w:jc w:val="center"/>
          <w:trPrChange w:id="1140" w:author="Shao" w:date="2025-03-03T15:07:00Z" w16du:dateUtc="2025-03-03T07:07:00Z">
            <w:trPr>
              <w:gridAfter w:val="0"/>
              <w:jc w:val="center"/>
            </w:trPr>
          </w:trPrChange>
        </w:trPr>
        <w:tc>
          <w:tcPr>
            <w:tcW w:w="10726" w:type="dxa"/>
            <w:gridSpan w:val="18"/>
            <w:tcPrChange w:id="1141" w:author="Shao" w:date="2025-03-03T15:07:00Z" w16du:dateUtc="2025-03-03T07:07:00Z">
              <w:tcPr>
                <w:tcW w:w="10404" w:type="dxa"/>
                <w:gridSpan w:val="29"/>
              </w:tcPr>
            </w:tcPrChange>
          </w:tcPr>
          <w:p w14:paraId="6AF8041F" w14:textId="2B68E138" w:rsidR="008B3AD2" w:rsidRDefault="00A53EF9">
            <w:pPr>
              <w:spacing w:line="360" w:lineRule="exact"/>
              <w:rPr>
                <w:ins w:id="1142" w:author="Shao" w:date="2025-03-03T15:07:00Z" w16du:dateUtc="2025-03-03T07:07:00Z"/>
                <w:b/>
              </w:rPr>
            </w:pPr>
            <w:r>
              <w:rPr>
                <w:rFonts w:hint="eastAsia"/>
                <w:b/>
              </w:rPr>
              <w:t>7</w:t>
            </w:r>
            <w:r w:rsidR="006E7851" w:rsidRPr="000B6B5A">
              <w:rPr>
                <w:rFonts w:hint="eastAsia"/>
                <w:b/>
              </w:rPr>
              <w:t>分选、清洗及其他收获后处理</w:t>
            </w:r>
            <w:ins w:id="1143" w:author="Shao" w:date="2025-03-03T15:07:00Z" w16du:dateUtc="2025-03-03T07:07:00Z">
              <w:r w:rsidR="00DE4DAC">
                <w:rPr>
                  <w:rFonts w:hint="eastAsia"/>
                  <w:b/>
                </w:rPr>
                <w:t xml:space="preserve"> </w:t>
              </w:r>
              <w:r w:rsidR="006E7851" w:rsidRPr="000B6B5A">
                <w:rPr>
                  <w:rFonts w:hint="eastAsia"/>
                  <w:b/>
                </w:rPr>
                <w:t>Sorting, cleaning and other post-harvest treatments</w:t>
              </w:r>
            </w:ins>
          </w:p>
          <w:p w14:paraId="7A18EDA0" w14:textId="77777777" w:rsidR="00D9605C" w:rsidRDefault="00DE4DAC" w:rsidP="00960E5D">
            <w:pPr>
              <w:spacing w:line="360" w:lineRule="exact"/>
            </w:pPr>
            <w:ins w:id="1144" w:author="Shao" w:date="2025-03-03T15:07:00Z" w16du:dateUtc="2025-03-03T07:07:00Z">
              <w:r>
                <w:rPr>
                  <w:rFonts w:hint="eastAsia"/>
                </w:rPr>
                <w:t>7</w:t>
              </w:r>
              <w:r w:rsidR="006E7851">
                <w:rPr>
                  <w:rFonts w:hint="eastAsia"/>
                </w:rPr>
                <w:t xml:space="preserve"> </w:t>
              </w:r>
            </w:ins>
            <w:r w:rsidR="006E7851">
              <w:rPr>
                <w:rFonts w:hint="eastAsia"/>
              </w:rPr>
              <w:t>.10</w:t>
            </w:r>
            <w:r w:rsidR="006E7851" w:rsidRPr="009A53DD">
              <w:rPr>
                <w:rFonts w:hint="eastAsia"/>
              </w:rPr>
              <w:t xml:space="preserve">.1 </w:t>
            </w:r>
            <w:r w:rsidR="006E7851" w:rsidRPr="000B6B5A">
              <w:rPr>
                <w:rFonts w:ascii="宋体" w:hint="eastAsia"/>
              </w:rPr>
              <w:t>作物收获后是否进行在场的处理？</w:t>
            </w:r>
            <w:ins w:id="1145" w:author="Shao" w:date="2025-03-03T15:07:00Z" w16du:dateUtc="2025-03-03T07:07:00Z">
              <w:r w:rsidR="006E7851" w:rsidRPr="00960E5D">
                <w:rPr>
                  <w:rFonts w:hint="eastAsia"/>
                </w:rPr>
                <w:t>Is the crop treated in the field after harvest?</w:t>
              </w:r>
              <w:r w:rsidR="00960E5D">
                <w:rPr>
                  <w:rFonts w:hint="eastAsia"/>
                </w:rPr>
                <w:t xml:space="preserve"> </w:t>
              </w:r>
            </w:ins>
          </w:p>
          <w:p w14:paraId="47C2F7D2" w14:textId="37FCD8E0" w:rsidR="008B3AD2" w:rsidRPr="00960E5D" w:rsidRDefault="0075573E" w:rsidP="00D9605C">
            <w:pPr>
              <w:spacing w:line="360" w:lineRule="exact"/>
              <w:rPr>
                <w:rPrChange w:id="1146" w:author="Shao" w:date="2025-03-03T15:07:00Z" w16du:dateUtc="2025-03-03T07:07:00Z">
                  <w:rPr>
                    <w:rFonts w:ascii="宋体"/>
                  </w:rPr>
                </w:rPrChange>
              </w:rPr>
            </w:pPr>
            <w:r w:rsidRPr="00E70EBE">
              <w:fldChar w:fldCharType="begin">
                <w:ffData>
                  <w:name w:val="复选框型13"/>
                  <w:enabled/>
                  <w:calcOnExit w:val="0"/>
                  <w:checkBox>
                    <w:sizeAuto/>
                    <w:default w:val="0"/>
                  </w:checkBox>
                </w:ffData>
              </w:fldChar>
            </w:r>
            <w:r w:rsidR="006E7851" w:rsidRPr="00E70EBE">
              <w:instrText xml:space="preserve"> FORMCHECKBOX </w:instrText>
            </w:r>
            <w:r w:rsidRPr="00E70EBE">
              <w:fldChar w:fldCharType="separate"/>
            </w:r>
            <w:r w:rsidRPr="00E70EBE">
              <w:fldChar w:fldCharType="end"/>
            </w:r>
            <w:r w:rsidR="006E7851" w:rsidRPr="00960E5D">
              <w:rPr>
                <w:rPrChange w:id="1147" w:author="Shao" w:date="2025-03-03T15:07:00Z" w16du:dateUtc="2025-03-03T07:07:00Z">
                  <w:rPr>
                    <w:rFonts w:ascii="宋体"/>
                  </w:rPr>
                </w:rPrChange>
              </w:rPr>
              <w:t xml:space="preserve"> </w:t>
            </w:r>
            <w:r w:rsidR="006E7851" w:rsidRPr="000B6B5A">
              <w:rPr>
                <w:rFonts w:ascii="宋体" w:hint="eastAsia"/>
              </w:rPr>
              <w:t xml:space="preserve">是  </w:t>
            </w:r>
            <w:ins w:id="1148" w:author="Shao" w:date="2025-03-03T15:07:00Z" w16du:dateUtc="2025-03-03T07:07:00Z">
              <w:r w:rsidR="006E7851" w:rsidRPr="00960E5D">
                <w:rPr>
                  <w:rFonts w:hint="eastAsia"/>
                </w:rPr>
                <w:t>Yes</w:t>
              </w:r>
            </w:ins>
            <w:r w:rsidRPr="00E70EBE">
              <w:fldChar w:fldCharType="begin">
                <w:ffData>
                  <w:name w:val="复选框型13"/>
                  <w:enabled/>
                  <w:calcOnExit w:val="0"/>
                  <w:checkBox>
                    <w:sizeAuto/>
                    <w:default w:val="0"/>
                  </w:checkBox>
                </w:ffData>
              </w:fldChar>
            </w:r>
            <w:r w:rsidR="006E7851" w:rsidRPr="00E70EBE">
              <w:instrText xml:space="preserve"> FORMCHECKBOX </w:instrText>
            </w:r>
            <w:r w:rsidRPr="00E70EBE">
              <w:fldChar w:fldCharType="separate"/>
            </w:r>
            <w:r w:rsidRPr="00E70EBE">
              <w:fldChar w:fldCharType="end"/>
            </w:r>
            <w:r w:rsidR="006E7851" w:rsidRPr="00960E5D">
              <w:rPr>
                <w:rPrChange w:id="1149" w:author="Shao" w:date="2025-03-03T15:07:00Z" w16du:dateUtc="2025-03-03T07:07:00Z">
                  <w:rPr>
                    <w:rFonts w:ascii="宋体"/>
                  </w:rPr>
                </w:rPrChange>
              </w:rPr>
              <w:t xml:space="preserve"> </w:t>
            </w:r>
            <w:ins w:id="1150" w:author="Shao" w:date="2025-03-03T15:07:00Z" w16du:dateUtc="2025-03-03T07:07:00Z">
              <w:r w:rsidR="006E7851" w:rsidRPr="000B6B5A">
                <w:rPr>
                  <w:rFonts w:ascii="宋体" w:hint="eastAsia"/>
                </w:rPr>
                <w:t>否</w:t>
              </w:r>
            </w:ins>
            <w:r w:rsidR="00D9605C">
              <w:rPr>
                <w:rFonts w:ascii="宋体" w:hint="eastAsia"/>
              </w:rPr>
              <w:t>No</w:t>
            </w:r>
            <w:ins w:id="1151" w:author="Shao" w:date="2025-03-03T15:07:00Z" w16du:dateUtc="2025-03-03T07:07:00Z">
              <w:r w:rsidR="006E7851" w:rsidRPr="000B6B5A">
                <w:rPr>
                  <w:rFonts w:ascii="宋体" w:hint="eastAsia"/>
                </w:rPr>
                <w:t>；如是，请选择处理类型：</w:t>
              </w:r>
            </w:ins>
            <w:r w:rsidR="006E7851" w:rsidRPr="00960E5D">
              <w:rPr>
                <w:rFonts w:hint="eastAsia"/>
              </w:rPr>
              <w:t>No; if yes, please select the type of treatment:</w:t>
            </w:r>
          </w:p>
          <w:p w14:paraId="3FBE261C" w14:textId="77777777" w:rsidR="00D9605C" w:rsidRDefault="0075573E" w:rsidP="00960E5D">
            <w:pPr>
              <w:spacing w:line="360" w:lineRule="exact"/>
            </w:pPr>
            <w:r w:rsidRPr="00E70EBE">
              <w:fldChar w:fldCharType="begin">
                <w:ffData>
                  <w:name w:val="复选框型13"/>
                  <w:enabled/>
                  <w:calcOnExit w:val="0"/>
                  <w:checkBox>
                    <w:sizeAuto/>
                    <w:default w:val="0"/>
                  </w:checkBox>
                </w:ffData>
              </w:fldChar>
            </w:r>
            <w:r w:rsidR="00DE4DAC" w:rsidRPr="00E70EBE">
              <w:instrText xml:space="preserve"> FORMCHECKBOX </w:instrText>
            </w:r>
            <w:r w:rsidRPr="00E70EBE">
              <w:fldChar w:fldCharType="separate"/>
            </w:r>
            <w:r w:rsidRPr="00E70EBE">
              <w:fldChar w:fldCharType="end"/>
            </w:r>
            <w:r w:rsidR="00DE4DAC" w:rsidRPr="00E70EBE">
              <w:rPr>
                <w:rFonts w:hint="eastAsia"/>
              </w:rPr>
              <w:t xml:space="preserve"> </w:t>
            </w:r>
            <w:r w:rsidR="006E7851" w:rsidRPr="00E70EBE">
              <w:rPr>
                <w:rFonts w:hint="eastAsia"/>
              </w:rPr>
              <w:t>清洁</w:t>
            </w:r>
            <w:r w:rsidR="006E7851" w:rsidRPr="00E70EBE">
              <w:rPr>
                <w:rFonts w:hint="eastAsia"/>
              </w:rPr>
              <w:t xml:space="preserve">  </w:t>
            </w:r>
            <w:ins w:id="1152" w:author="Shao" w:date="2025-03-03T15:07:00Z" w16du:dateUtc="2025-03-03T07:07:00Z">
              <w:r w:rsidR="00DE4DAC" w:rsidRPr="00E70EBE">
                <w:rPr>
                  <w:rFonts w:hint="eastAsia"/>
                </w:rPr>
                <w:t>Cleaning</w:t>
              </w:r>
            </w:ins>
            <w:r w:rsidRPr="00E70EBE">
              <w:fldChar w:fldCharType="begin">
                <w:ffData>
                  <w:name w:val="复选框型13"/>
                  <w:enabled/>
                  <w:calcOnExit w:val="0"/>
                  <w:checkBox>
                    <w:sizeAuto/>
                    <w:default w:val="0"/>
                  </w:checkBox>
                </w:ffData>
              </w:fldChar>
            </w:r>
            <w:r w:rsidR="00DE4DAC" w:rsidRPr="00E70EBE">
              <w:instrText xml:space="preserve"> FORMCHECKBOX </w:instrText>
            </w:r>
            <w:r w:rsidRPr="00E70EBE">
              <w:fldChar w:fldCharType="separate"/>
            </w:r>
            <w:r w:rsidRPr="00E70EBE">
              <w:fldChar w:fldCharType="end"/>
            </w:r>
            <w:r w:rsidR="00DE4DAC" w:rsidRPr="00E70EBE">
              <w:rPr>
                <w:rFonts w:hint="eastAsia"/>
              </w:rPr>
              <w:t xml:space="preserve"> </w:t>
            </w:r>
            <w:r w:rsidR="006E7851" w:rsidRPr="00E70EBE">
              <w:rPr>
                <w:rFonts w:hint="eastAsia"/>
              </w:rPr>
              <w:t>分拣</w:t>
            </w:r>
            <w:r w:rsidR="006E7851" w:rsidRPr="00E70EBE">
              <w:rPr>
                <w:rFonts w:hint="eastAsia"/>
              </w:rPr>
              <w:t xml:space="preserve">  </w:t>
            </w:r>
            <w:ins w:id="1153" w:author="Shao" w:date="2025-03-03T15:07:00Z" w16du:dateUtc="2025-03-03T07:07:00Z">
              <w:r w:rsidR="00DE4DAC" w:rsidRPr="00E70EBE">
                <w:rPr>
                  <w:rFonts w:hint="eastAsia"/>
                </w:rPr>
                <w:t>Sorting</w:t>
              </w:r>
            </w:ins>
            <w:r w:rsidRPr="00E70EBE">
              <w:fldChar w:fldCharType="begin">
                <w:ffData>
                  <w:name w:val="复选框型13"/>
                  <w:enabled/>
                  <w:calcOnExit w:val="0"/>
                  <w:checkBox>
                    <w:sizeAuto/>
                    <w:default w:val="0"/>
                  </w:checkBox>
                </w:ffData>
              </w:fldChar>
            </w:r>
            <w:r w:rsidR="00DE4DAC" w:rsidRPr="00E70EBE">
              <w:instrText xml:space="preserve"> FORMCHECKBOX </w:instrText>
            </w:r>
            <w:r w:rsidRPr="00E70EBE">
              <w:fldChar w:fldCharType="separate"/>
            </w:r>
            <w:r w:rsidRPr="00E70EBE">
              <w:fldChar w:fldCharType="end"/>
            </w:r>
            <w:r w:rsidR="00DE4DAC" w:rsidRPr="00E70EBE">
              <w:rPr>
                <w:rFonts w:hint="eastAsia"/>
              </w:rPr>
              <w:t xml:space="preserve"> </w:t>
            </w:r>
            <w:r w:rsidR="006E7851" w:rsidRPr="00E70EBE">
              <w:rPr>
                <w:rFonts w:hint="eastAsia"/>
              </w:rPr>
              <w:t>脱粒</w:t>
            </w:r>
            <w:r w:rsidR="006E7851" w:rsidRPr="00E70EBE">
              <w:rPr>
                <w:rFonts w:hint="eastAsia"/>
              </w:rPr>
              <w:t xml:space="preserve">  </w:t>
            </w:r>
            <w:ins w:id="1154" w:author="Shao" w:date="2025-03-03T15:07:00Z" w16du:dateUtc="2025-03-03T07:07:00Z">
              <w:r w:rsidR="00DE4DAC" w:rsidRPr="00E70EBE">
                <w:rPr>
                  <w:rFonts w:hint="eastAsia"/>
                </w:rPr>
                <w:t>Threshing</w:t>
              </w:r>
            </w:ins>
            <w:r w:rsidRPr="00E70EBE">
              <w:fldChar w:fldCharType="begin">
                <w:ffData>
                  <w:name w:val="复选框型13"/>
                  <w:enabled/>
                  <w:calcOnExit w:val="0"/>
                  <w:checkBox>
                    <w:sizeAuto/>
                    <w:default w:val="0"/>
                  </w:checkBox>
                </w:ffData>
              </w:fldChar>
            </w:r>
            <w:r w:rsidR="00DE4DAC" w:rsidRPr="00E70EBE">
              <w:instrText xml:space="preserve"> FORMCHECKBOX </w:instrText>
            </w:r>
            <w:r w:rsidRPr="00E70EBE">
              <w:fldChar w:fldCharType="separate"/>
            </w:r>
            <w:r w:rsidRPr="00E70EBE">
              <w:fldChar w:fldCharType="end"/>
            </w:r>
            <w:r w:rsidR="00DE4DAC" w:rsidRPr="00E70EBE">
              <w:rPr>
                <w:rFonts w:hint="eastAsia"/>
              </w:rPr>
              <w:t xml:space="preserve"> </w:t>
            </w:r>
            <w:r w:rsidR="006E7851" w:rsidRPr="00E70EBE">
              <w:rPr>
                <w:rFonts w:hint="eastAsia"/>
              </w:rPr>
              <w:t>脱壳</w:t>
            </w:r>
            <w:r w:rsidR="006E7851" w:rsidRPr="00E70EBE">
              <w:rPr>
                <w:rFonts w:hint="eastAsia"/>
              </w:rPr>
              <w:t xml:space="preserve"> </w:t>
            </w:r>
            <w:ins w:id="1155" w:author="Shao" w:date="2025-03-03T15:07:00Z" w16du:dateUtc="2025-03-03T07:07:00Z">
              <w:r w:rsidR="00DE4DAC" w:rsidRPr="00E70EBE">
                <w:rPr>
                  <w:rFonts w:hint="eastAsia"/>
                </w:rPr>
                <w:t>Dehulling</w:t>
              </w:r>
            </w:ins>
            <w:r w:rsidR="00960E5D">
              <w:rPr>
                <w:rFonts w:hint="eastAsia"/>
              </w:rPr>
              <w:t xml:space="preserve"> </w:t>
            </w:r>
            <w:r w:rsidRPr="00E70EBE">
              <w:fldChar w:fldCharType="begin">
                <w:ffData>
                  <w:name w:val="复选框型13"/>
                  <w:enabled/>
                  <w:calcOnExit w:val="0"/>
                  <w:checkBox>
                    <w:sizeAuto/>
                    <w:default w:val="0"/>
                  </w:checkBox>
                </w:ffData>
              </w:fldChar>
            </w:r>
            <w:r w:rsidR="00DE4DAC" w:rsidRPr="00E70EBE">
              <w:instrText xml:space="preserve"> FORMCHECKBOX </w:instrText>
            </w:r>
            <w:r w:rsidRPr="00E70EBE">
              <w:fldChar w:fldCharType="separate"/>
            </w:r>
            <w:r w:rsidRPr="00E70EBE">
              <w:fldChar w:fldCharType="end"/>
            </w:r>
            <w:r w:rsidR="00DE4DAC" w:rsidRPr="00E70EBE">
              <w:rPr>
                <w:rFonts w:hint="eastAsia"/>
              </w:rPr>
              <w:t xml:space="preserve"> </w:t>
            </w:r>
            <w:r w:rsidR="006E7851" w:rsidRPr="00E70EBE">
              <w:rPr>
                <w:rFonts w:hint="eastAsia"/>
              </w:rPr>
              <w:t>切割</w:t>
            </w:r>
            <w:r w:rsidR="006E7851" w:rsidRPr="00E70EBE">
              <w:rPr>
                <w:rFonts w:hint="eastAsia"/>
              </w:rPr>
              <w:t xml:space="preserve">  </w:t>
            </w:r>
            <w:ins w:id="1156" w:author="Shao" w:date="2025-03-03T15:07:00Z" w16du:dateUtc="2025-03-03T07:07:00Z">
              <w:r w:rsidR="00DE4DAC" w:rsidRPr="00E70EBE">
                <w:rPr>
                  <w:rFonts w:hint="eastAsia"/>
                </w:rPr>
                <w:t>Cutting</w:t>
              </w:r>
            </w:ins>
          </w:p>
          <w:p w14:paraId="1DAA161F" w14:textId="50BB627D" w:rsidR="008B3AD2" w:rsidRDefault="0075573E" w:rsidP="00D9605C">
            <w:pPr>
              <w:spacing w:line="360" w:lineRule="exact"/>
            </w:pPr>
            <w:r w:rsidRPr="00E70EBE">
              <w:fldChar w:fldCharType="begin">
                <w:ffData>
                  <w:name w:val="复选框型13"/>
                  <w:enabled/>
                  <w:calcOnExit w:val="0"/>
                  <w:checkBox>
                    <w:sizeAuto/>
                    <w:default w:val="0"/>
                  </w:checkBox>
                </w:ffData>
              </w:fldChar>
            </w:r>
            <w:r w:rsidR="00DE4DAC" w:rsidRPr="00E70EBE">
              <w:instrText xml:space="preserve"> FORMCHECKBOX </w:instrText>
            </w:r>
            <w:r w:rsidRPr="00E70EBE">
              <w:fldChar w:fldCharType="separate"/>
            </w:r>
            <w:r w:rsidRPr="00E70EBE">
              <w:fldChar w:fldCharType="end"/>
            </w:r>
            <w:r w:rsidR="00DE4DAC" w:rsidRPr="00E70EBE">
              <w:rPr>
                <w:rFonts w:hint="eastAsia"/>
              </w:rPr>
              <w:t xml:space="preserve"> </w:t>
            </w:r>
            <w:r w:rsidR="006E7851" w:rsidRPr="00E70EBE">
              <w:rPr>
                <w:rFonts w:hint="eastAsia"/>
              </w:rPr>
              <w:t>保鲜</w:t>
            </w:r>
            <w:r w:rsidR="006E7851" w:rsidRPr="00E70EBE">
              <w:rPr>
                <w:rFonts w:hint="eastAsia"/>
              </w:rPr>
              <w:t xml:space="preserve">  </w:t>
            </w:r>
            <w:ins w:id="1157" w:author="Shao" w:date="2025-03-03T15:07:00Z" w16du:dateUtc="2025-03-03T07:07:00Z">
              <w:r w:rsidR="00DE4DAC" w:rsidRPr="00E70EBE">
                <w:rPr>
                  <w:rFonts w:hint="eastAsia"/>
                </w:rPr>
                <w:t>Preserving</w:t>
              </w:r>
            </w:ins>
            <w:r w:rsidRPr="00E70EBE">
              <w:fldChar w:fldCharType="begin">
                <w:ffData>
                  <w:name w:val="复选框型13"/>
                  <w:enabled/>
                  <w:calcOnExit w:val="0"/>
                  <w:checkBox>
                    <w:sizeAuto/>
                    <w:default w:val="0"/>
                  </w:checkBox>
                </w:ffData>
              </w:fldChar>
            </w:r>
            <w:r w:rsidR="00DE4DAC" w:rsidRPr="00E70EBE">
              <w:instrText xml:space="preserve"> FORMCHECKBOX </w:instrText>
            </w:r>
            <w:r w:rsidRPr="00E70EBE">
              <w:fldChar w:fldCharType="separate"/>
            </w:r>
            <w:r w:rsidRPr="00E70EBE">
              <w:fldChar w:fldCharType="end"/>
            </w:r>
            <w:r w:rsidR="00DE4DAC" w:rsidRPr="00E70EBE">
              <w:rPr>
                <w:rFonts w:hint="eastAsia"/>
              </w:rPr>
              <w:t xml:space="preserve"> </w:t>
            </w:r>
            <w:r w:rsidR="006E7851" w:rsidRPr="00E70EBE">
              <w:rPr>
                <w:rFonts w:hint="eastAsia"/>
              </w:rPr>
              <w:t>干燥</w:t>
            </w:r>
            <w:r w:rsidR="006E7851" w:rsidRPr="00E70EBE">
              <w:rPr>
                <w:rFonts w:hint="eastAsia"/>
              </w:rPr>
              <w:t xml:space="preserve">  </w:t>
            </w:r>
            <w:ins w:id="1158" w:author="Shao" w:date="2025-03-03T15:07:00Z" w16du:dateUtc="2025-03-03T07:07:00Z">
              <w:r w:rsidR="00DE4DAC" w:rsidRPr="00E70EBE">
                <w:rPr>
                  <w:rFonts w:hint="eastAsia"/>
                </w:rPr>
                <w:t>Drying</w:t>
              </w:r>
            </w:ins>
            <w:r w:rsidRPr="00E70EBE">
              <w:fldChar w:fldCharType="begin">
                <w:ffData>
                  <w:name w:val="复选框型13"/>
                  <w:enabled/>
                  <w:calcOnExit w:val="0"/>
                  <w:checkBox>
                    <w:sizeAuto/>
                    <w:default w:val="0"/>
                  </w:checkBox>
                </w:ffData>
              </w:fldChar>
            </w:r>
            <w:r w:rsidR="00DE4DAC" w:rsidRPr="00E70EBE">
              <w:instrText xml:space="preserve"> FORMCHECKBOX </w:instrText>
            </w:r>
            <w:r w:rsidRPr="00E70EBE">
              <w:fldChar w:fldCharType="separate"/>
            </w:r>
            <w:r w:rsidRPr="00E70EBE">
              <w:fldChar w:fldCharType="end"/>
            </w:r>
            <w:r w:rsidR="00DE4DAC" w:rsidRPr="00E70EBE">
              <w:rPr>
                <w:rFonts w:hint="eastAsia"/>
              </w:rPr>
              <w:t xml:space="preserve"> </w:t>
            </w:r>
            <w:r w:rsidR="006E7851" w:rsidRPr="00E70EBE">
              <w:rPr>
                <w:rFonts w:hint="eastAsia"/>
              </w:rPr>
              <w:t>其他：</w:t>
            </w:r>
            <w:ins w:id="1159" w:author="Shao" w:date="2025-03-03T15:07:00Z" w16du:dateUtc="2025-03-03T07:07:00Z">
              <w:r w:rsidR="00DE4DAC" w:rsidRPr="00E70EBE">
                <w:rPr>
                  <w:rFonts w:hint="eastAsia"/>
                </w:rPr>
                <w:t>Other:</w:t>
              </w:r>
            </w:ins>
          </w:p>
          <w:p w14:paraId="211F6D25" w14:textId="77777777" w:rsidR="006E7851" w:rsidRPr="00960E5D" w:rsidRDefault="006E7851">
            <w:pPr>
              <w:spacing w:line="360" w:lineRule="exact"/>
              <w:pPrChange w:id="1160" w:author="Shao" w:date="2025-03-03T15:07:00Z" w16du:dateUtc="2025-03-03T07:07:00Z">
                <w:pPr>
                  <w:pStyle w:val="a5"/>
                  <w:spacing w:line="400" w:lineRule="exact"/>
                </w:pPr>
              </w:pPrChange>
            </w:pPr>
          </w:p>
          <w:p w14:paraId="439A93A2" w14:textId="77777777" w:rsidR="00D9605C" w:rsidRDefault="00DE4DAC" w:rsidP="00D9605C">
            <w:pPr>
              <w:pStyle w:val="a5"/>
              <w:spacing w:line="400" w:lineRule="exact"/>
            </w:pPr>
            <w:r>
              <w:rPr>
                <w:rFonts w:hint="eastAsia"/>
              </w:rPr>
              <w:t>7</w:t>
            </w:r>
            <w:del w:id="1161" w:author="Shao" w:date="2025-03-03T15:07:00Z" w16du:dateUtc="2025-03-03T07:07:00Z">
              <w:r w:rsidR="006E7851">
                <w:rPr>
                  <w:rFonts w:hint="eastAsia"/>
                </w:rPr>
                <w:delText xml:space="preserve"> </w:delText>
              </w:r>
            </w:del>
            <w:r w:rsidR="006E7851">
              <w:rPr>
                <w:rFonts w:hint="eastAsia"/>
              </w:rPr>
              <w:t>.10</w:t>
            </w:r>
            <w:r w:rsidR="006E7851" w:rsidRPr="00E70EBE">
              <w:rPr>
                <w:rFonts w:hint="eastAsia"/>
              </w:rPr>
              <w:t xml:space="preserve">.2 </w:t>
            </w:r>
            <w:ins w:id="1162" w:author="Shao" w:date="2025-03-03T15:07:00Z" w16du:dateUtc="2025-03-03T07:07:00Z">
              <w:r w:rsidR="006E7851">
                <w:rPr>
                  <w:rFonts w:hint="eastAsia"/>
                </w:rPr>
                <w:t>处理过程中是否使用食品添加剂和加工助剂？</w:t>
              </w:r>
            </w:ins>
            <w:r w:rsidR="00D9605C">
              <w:rPr>
                <w:rFonts w:hint="eastAsia"/>
              </w:rPr>
              <w:t xml:space="preserve"> </w:t>
            </w:r>
            <w:ins w:id="1163" w:author="Shao" w:date="2025-03-03T15:07:00Z" w16du:dateUtc="2025-03-03T07:07:00Z">
              <w:r w:rsidR="006E7851">
                <w:rPr>
                  <w:rFonts w:hint="eastAsia"/>
                </w:rPr>
                <w:t>Are food additives and processing aids used in the process?</w:t>
              </w:r>
            </w:ins>
          </w:p>
          <w:p w14:paraId="4DAADBAA" w14:textId="262A6612" w:rsidR="008B3AD2" w:rsidRDefault="0075573E" w:rsidP="00D9605C">
            <w:pPr>
              <w:pStyle w:val="a5"/>
              <w:spacing w:line="400" w:lineRule="exact"/>
            </w:pPr>
            <w:ins w:id="1164" w:author="Shao" w:date="2025-03-03T15:07:00Z" w16du:dateUtc="2025-03-03T07:07:00Z">
              <w:r w:rsidRPr="00E70EBE">
                <w:fldChar w:fldCharType="begin">
                  <w:ffData>
                    <w:name w:val="复选框型13"/>
                    <w:enabled/>
                    <w:calcOnExit w:val="0"/>
                    <w:checkBox>
                      <w:sizeAuto/>
                      <w:default w:val="0"/>
                    </w:checkBox>
                  </w:ffData>
                </w:fldChar>
              </w:r>
              <w:r w:rsidR="006E7851" w:rsidRPr="00E70EBE">
                <w:instrText xml:space="preserve"> FORMCHECKBOX </w:instrText>
              </w:r>
              <w:r w:rsidRPr="00E70EBE">
                <w:fldChar w:fldCharType="separate"/>
              </w:r>
              <w:r w:rsidRPr="00E70EBE">
                <w:fldChar w:fldCharType="end"/>
              </w:r>
            </w:ins>
            <w:r w:rsidR="006E7851" w:rsidRPr="00960E5D">
              <w:rPr>
                <w:rPrChange w:id="1165" w:author="Shao" w:date="2025-03-03T15:07:00Z" w16du:dateUtc="2025-03-03T07:07:00Z">
                  <w:rPr>
                    <w:rFonts w:ascii="宋体"/>
                  </w:rPr>
                </w:rPrChange>
              </w:rPr>
              <w:t xml:space="preserve"> </w:t>
            </w:r>
            <w:r w:rsidR="006E7851" w:rsidRPr="000B6B5A">
              <w:rPr>
                <w:rFonts w:ascii="宋体" w:hint="eastAsia"/>
              </w:rPr>
              <w:t xml:space="preserve">是  </w:t>
            </w:r>
            <w:ins w:id="1166" w:author="Shao" w:date="2025-03-03T15:07:00Z" w16du:dateUtc="2025-03-03T07:07:00Z">
              <w:r w:rsidR="006E7851" w:rsidRPr="00960E5D">
                <w:rPr>
                  <w:rFonts w:hint="eastAsia"/>
                </w:rPr>
                <w:t>Yes</w:t>
              </w:r>
            </w:ins>
            <w:r w:rsidRPr="00E70EBE">
              <w:fldChar w:fldCharType="begin">
                <w:ffData>
                  <w:name w:val="复选框型13"/>
                  <w:enabled/>
                  <w:calcOnExit w:val="0"/>
                  <w:checkBox>
                    <w:sizeAuto/>
                    <w:default w:val="0"/>
                  </w:checkBox>
                </w:ffData>
              </w:fldChar>
            </w:r>
            <w:r w:rsidR="006E7851" w:rsidRPr="00E70EBE">
              <w:instrText xml:space="preserve"> FORMCHECKBOX </w:instrText>
            </w:r>
            <w:r w:rsidRPr="00E70EBE">
              <w:fldChar w:fldCharType="separate"/>
            </w:r>
            <w:r w:rsidRPr="00E70EBE">
              <w:fldChar w:fldCharType="end"/>
            </w:r>
            <w:r w:rsidR="006E7851" w:rsidRPr="00960E5D">
              <w:rPr>
                <w:rPrChange w:id="1167" w:author="Shao" w:date="2025-03-03T15:07:00Z" w16du:dateUtc="2025-03-03T07:07:00Z">
                  <w:rPr>
                    <w:rFonts w:ascii="宋体"/>
                  </w:rPr>
                </w:rPrChange>
              </w:rPr>
              <w:t xml:space="preserve"> </w:t>
            </w:r>
            <w:r w:rsidR="006E7851" w:rsidRPr="000B6B5A">
              <w:rPr>
                <w:rFonts w:ascii="宋体" w:hint="eastAsia"/>
              </w:rPr>
              <w:t>否</w:t>
            </w:r>
            <w:r w:rsidR="00D9605C">
              <w:rPr>
                <w:rFonts w:ascii="宋体" w:hint="eastAsia"/>
              </w:rPr>
              <w:t>;</w:t>
            </w:r>
            <w:r w:rsidR="006E7851">
              <w:rPr>
                <w:rFonts w:ascii="宋体" w:hint="eastAsia"/>
              </w:rPr>
              <w:t>如是，请列出食品添加剂和加工助剂的名称：</w:t>
            </w:r>
            <w:ins w:id="1168" w:author="Shao" w:date="2025-03-03T15:07:00Z" w16du:dateUtc="2025-03-03T07:07:00Z">
              <w:r w:rsidR="006E7851" w:rsidRPr="00960E5D">
                <w:rPr>
                  <w:rFonts w:hint="eastAsia"/>
                </w:rPr>
                <w:t>No</w:t>
              </w:r>
              <w:r w:rsidR="00960E5D">
                <w:rPr>
                  <w:rFonts w:hint="eastAsia"/>
                </w:rPr>
                <w:t xml:space="preserve">; </w:t>
              </w:r>
              <w:r w:rsidR="00DE4DAC" w:rsidRPr="00960E5D">
                <w:rPr>
                  <w:rFonts w:hint="eastAsia"/>
                </w:rPr>
                <w:t xml:space="preserve">If yes, please list the names of the food additives and processing aids: </w:t>
              </w:r>
              <w:r w:rsidR="00DE4DAC" w:rsidRPr="00960E5D">
                <w:rPr>
                  <w:rFonts w:hint="eastAsia"/>
                  <w:u w:val="single"/>
                </w:rPr>
                <w:t xml:space="preserve"> </w:t>
              </w:r>
            </w:ins>
            <w:r w:rsidR="00DE4DAC" w:rsidRPr="00960E5D">
              <w:rPr>
                <w:rFonts w:hint="eastAsia"/>
                <w:u w:val="single"/>
              </w:rPr>
              <w:t xml:space="preserve"> </w:t>
            </w:r>
            <w:r w:rsidR="00960E5D">
              <w:rPr>
                <w:rFonts w:hint="eastAsia"/>
                <w:u w:val="single"/>
              </w:rPr>
              <w:t xml:space="preserve">           </w:t>
            </w:r>
            <w:r w:rsidR="00DE4DAC" w:rsidRPr="00960E5D">
              <w:rPr>
                <w:rFonts w:hint="eastAsia"/>
                <w:u w:val="single"/>
              </w:rPr>
              <w:t xml:space="preserve">  </w:t>
            </w:r>
          </w:p>
          <w:p w14:paraId="2EB9DD94" w14:textId="77777777" w:rsidR="006E7851" w:rsidRDefault="006E7851">
            <w:pPr>
              <w:spacing w:line="360" w:lineRule="exact"/>
              <w:pPrChange w:id="1169" w:author="Shao" w:date="2025-03-03T15:07:00Z" w16du:dateUtc="2025-03-03T07:07:00Z">
                <w:pPr>
                  <w:pStyle w:val="a5"/>
                  <w:spacing w:line="400" w:lineRule="exact"/>
                </w:pPr>
              </w:pPrChange>
            </w:pPr>
          </w:p>
          <w:p w14:paraId="6C920FA2" w14:textId="77777777" w:rsidR="00D9605C" w:rsidRDefault="00DE4DAC" w:rsidP="00960E5D">
            <w:pPr>
              <w:spacing w:line="360" w:lineRule="exact"/>
              <w:rPr>
                <w:rFonts w:ascii="宋体"/>
              </w:rPr>
            </w:pPr>
            <w:r>
              <w:rPr>
                <w:rFonts w:hint="eastAsia"/>
              </w:rPr>
              <w:t>7</w:t>
            </w:r>
            <w:del w:id="1170" w:author="Shao" w:date="2025-03-03T15:07:00Z" w16du:dateUtc="2025-03-03T07:07:00Z">
              <w:r w:rsidR="006E7851">
                <w:rPr>
                  <w:rFonts w:hint="eastAsia"/>
                </w:rPr>
                <w:delText xml:space="preserve"> </w:delText>
              </w:r>
            </w:del>
            <w:r w:rsidR="006E7851">
              <w:rPr>
                <w:rFonts w:hint="eastAsia"/>
              </w:rPr>
              <w:t xml:space="preserve">.10.3 </w:t>
            </w:r>
            <w:ins w:id="1171" w:author="Shao" w:date="2025-03-03T15:07:00Z" w16du:dateUtc="2025-03-03T07:07:00Z">
              <w:r w:rsidR="006E7851" w:rsidRPr="00E70EBE">
                <w:rPr>
                  <w:rFonts w:hint="eastAsia"/>
                </w:rPr>
                <w:t>农场内的</w:t>
              </w:r>
              <w:r w:rsidR="006E7851" w:rsidRPr="000B6B5A">
                <w:rPr>
                  <w:rFonts w:ascii="宋体" w:hint="eastAsia"/>
                </w:rPr>
                <w:t>处理</w:t>
              </w:r>
              <w:r w:rsidR="006E7851" w:rsidRPr="00E70EBE">
                <w:rPr>
                  <w:rFonts w:hint="eastAsia"/>
                </w:rPr>
                <w:t>区和</w:t>
              </w:r>
              <w:r w:rsidR="006E7851" w:rsidRPr="000B6B5A">
                <w:rPr>
                  <w:rFonts w:ascii="宋体" w:hint="eastAsia"/>
                </w:rPr>
                <w:t>处理</w:t>
              </w:r>
              <w:r w:rsidR="006E7851" w:rsidRPr="00E70EBE">
                <w:rPr>
                  <w:rFonts w:hint="eastAsia"/>
                </w:rPr>
                <w:t>设备是否同时用于有机和非有机产品？</w:t>
              </w:r>
            </w:ins>
            <w:r w:rsidR="006E7851">
              <w:rPr>
                <w:rFonts w:hint="eastAsia"/>
              </w:rPr>
              <w:t xml:space="preserve">Are </w:t>
            </w:r>
            <w:r w:rsidR="006E7851" w:rsidRPr="00E70EBE">
              <w:rPr>
                <w:rFonts w:hint="eastAsia"/>
              </w:rPr>
              <w:t xml:space="preserve">on-farm </w:t>
            </w:r>
            <w:r w:rsidR="006E7851" w:rsidRPr="00960E5D">
              <w:rPr>
                <w:rFonts w:hint="eastAsia"/>
              </w:rPr>
              <w:t xml:space="preserve">treatment </w:t>
            </w:r>
            <w:r w:rsidR="006E7851" w:rsidRPr="00E70EBE">
              <w:rPr>
                <w:rFonts w:hint="eastAsia"/>
              </w:rPr>
              <w:t xml:space="preserve">areas and </w:t>
            </w:r>
            <w:r w:rsidR="006E7851" w:rsidRPr="00960E5D">
              <w:rPr>
                <w:rFonts w:hint="eastAsia"/>
              </w:rPr>
              <w:t xml:space="preserve">treatment </w:t>
            </w:r>
            <w:r w:rsidR="006E7851" w:rsidRPr="00E70EBE">
              <w:rPr>
                <w:rFonts w:hint="eastAsia"/>
              </w:rPr>
              <w:t>facilities used for both organic and non-organic products?</w:t>
            </w:r>
            <w:r w:rsidR="006E7851" w:rsidRPr="000B6B5A">
              <w:rPr>
                <w:rFonts w:ascii="宋体"/>
                <w:rPrChange w:id="1172" w:author="Shao" w:date="2025-03-03T15:07:00Z" w16du:dateUtc="2025-03-03T07:07:00Z">
                  <w:rPr/>
                </w:rPrChange>
              </w:rPr>
              <w:t xml:space="preserve"> </w:t>
            </w:r>
          </w:p>
          <w:p w14:paraId="4CABB295" w14:textId="77777777" w:rsidR="00D9605C" w:rsidRDefault="0075573E" w:rsidP="00960E5D">
            <w:pPr>
              <w:spacing w:line="360" w:lineRule="exact"/>
            </w:pPr>
            <w:r w:rsidRPr="00E70EBE">
              <w:fldChar w:fldCharType="begin">
                <w:ffData>
                  <w:name w:val="复选框型13"/>
                  <w:enabled/>
                  <w:calcOnExit w:val="0"/>
                  <w:checkBox>
                    <w:sizeAuto/>
                    <w:default w:val="0"/>
                  </w:checkBox>
                </w:ffData>
              </w:fldChar>
            </w:r>
            <w:r w:rsidR="006E7851" w:rsidRPr="00E70EBE">
              <w:instrText xml:space="preserve"> FORMCHECKBOX </w:instrText>
            </w:r>
            <w:r w:rsidRPr="00E70EBE">
              <w:fldChar w:fldCharType="separate"/>
            </w:r>
            <w:r w:rsidRPr="00E70EBE">
              <w:fldChar w:fldCharType="end"/>
            </w:r>
            <w:r w:rsidR="006E7851" w:rsidRPr="00960E5D">
              <w:rPr>
                <w:rPrChange w:id="1173" w:author="Shao" w:date="2025-03-03T15:07:00Z" w16du:dateUtc="2025-03-03T07:07:00Z">
                  <w:rPr>
                    <w:rFonts w:ascii="宋体"/>
                  </w:rPr>
                </w:rPrChange>
              </w:rPr>
              <w:t xml:space="preserve"> </w:t>
            </w:r>
            <w:r w:rsidR="006E7851" w:rsidRPr="000B6B5A">
              <w:rPr>
                <w:rFonts w:ascii="宋体" w:hint="eastAsia"/>
              </w:rPr>
              <w:t xml:space="preserve">是  </w:t>
            </w:r>
            <w:ins w:id="1174" w:author="Shao" w:date="2025-03-03T15:07:00Z" w16du:dateUtc="2025-03-03T07:07:00Z">
              <w:r w:rsidR="006E7851" w:rsidRPr="00960E5D">
                <w:rPr>
                  <w:rFonts w:hint="eastAsia"/>
                </w:rPr>
                <w:t>Yes</w:t>
              </w:r>
            </w:ins>
            <w:r w:rsidRPr="00E70EBE">
              <w:fldChar w:fldCharType="begin">
                <w:ffData>
                  <w:name w:val="复选框型13"/>
                  <w:enabled/>
                  <w:calcOnExit w:val="0"/>
                  <w:checkBox>
                    <w:sizeAuto/>
                    <w:default w:val="0"/>
                  </w:checkBox>
                </w:ffData>
              </w:fldChar>
            </w:r>
            <w:r w:rsidR="006E7851" w:rsidRPr="00E70EBE">
              <w:instrText xml:space="preserve"> FORMCHECKBOX </w:instrText>
            </w:r>
            <w:r w:rsidRPr="00E70EBE">
              <w:fldChar w:fldCharType="separate"/>
            </w:r>
            <w:r w:rsidRPr="00E70EBE">
              <w:fldChar w:fldCharType="end"/>
            </w:r>
            <w:r w:rsidR="006E7851" w:rsidRPr="00960E5D">
              <w:rPr>
                <w:rPrChange w:id="1175" w:author="Shao" w:date="2025-03-03T15:07:00Z" w16du:dateUtc="2025-03-03T07:07:00Z">
                  <w:rPr>
                    <w:rFonts w:ascii="宋体"/>
                  </w:rPr>
                </w:rPrChange>
              </w:rPr>
              <w:t xml:space="preserve"> </w:t>
            </w:r>
            <w:ins w:id="1176" w:author="Shao" w:date="2025-03-03T15:07:00Z" w16du:dateUtc="2025-03-03T07:07:00Z">
              <w:r w:rsidR="006E7851" w:rsidRPr="000B6B5A">
                <w:rPr>
                  <w:rFonts w:ascii="宋体" w:hint="eastAsia"/>
                </w:rPr>
                <w:t>否</w:t>
              </w:r>
            </w:ins>
            <w:r w:rsidR="006E7851" w:rsidRPr="00960E5D">
              <w:rPr>
                <w:rFonts w:hint="eastAsia"/>
              </w:rPr>
              <w:t>No</w:t>
            </w:r>
            <w:r w:rsidR="00D9605C">
              <w:rPr>
                <w:rFonts w:hint="eastAsia"/>
              </w:rPr>
              <w:t>;</w:t>
            </w:r>
            <w:r w:rsidR="006E7851" w:rsidRPr="000B6B5A">
              <w:rPr>
                <w:rFonts w:ascii="宋体" w:hint="eastAsia"/>
              </w:rPr>
              <w:t>若是，采用何种方式防止混杂和污染？</w:t>
            </w:r>
            <w:ins w:id="1177" w:author="Shao" w:date="2025-03-03T15:07:00Z" w16du:dateUtc="2025-03-03T07:07:00Z">
              <w:r w:rsidR="00DE4DAC" w:rsidRPr="00960E5D">
                <w:rPr>
                  <w:rFonts w:hint="eastAsia"/>
                </w:rPr>
                <w:t xml:space="preserve">If yes, what methods are used to prevent commingling and </w:t>
              </w:r>
              <w:r w:rsidR="00DE4DAC" w:rsidRPr="00960E5D">
                <w:rPr>
                  <w:rFonts w:hint="eastAsia"/>
                </w:rPr>
                <w:lastRenderedPageBreak/>
                <w:t>contamination?</w:t>
              </w:r>
            </w:ins>
            <w:r w:rsidR="00DE4DAC" w:rsidRPr="00960E5D">
              <w:rPr>
                <w:rFonts w:hint="eastAsia"/>
              </w:rPr>
              <w:t xml:space="preserve"> </w:t>
            </w:r>
          </w:p>
          <w:p w14:paraId="41D8FD48" w14:textId="63D5B12B" w:rsidR="00D9605C" w:rsidRDefault="00DE4DAC" w:rsidP="00D9605C">
            <w:pPr>
              <w:spacing w:line="360" w:lineRule="exact"/>
            </w:pPr>
            <w:r w:rsidRPr="00960E5D">
              <w:rPr>
                <w:rFonts w:hint="eastAsia"/>
              </w:rPr>
              <w:t xml:space="preserve"> </w:t>
            </w:r>
            <w:r w:rsidR="0075573E" w:rsidRPr="00E70EBE">
              <w:fldChar w:fldCharType="begin">
                <w:ffData>
                  <w:name w:val="复选框型13"/>
                  <w:enabled/>
                  <w:calcOnExit w:val="0"/>
                  <w:checkBox>
                    <w:sizeAuto/>
                    <w:default w:val="0"/>
                  </w:checkBox>
                </w:ffData>
              </w:fldChar>
            </w:r>
            <w:r w:rsidRPr="00E70EBE">
              <w:instrText xml:space="preserve"> FORMCHECKBOX </w:instrText>
            </w:r>
            <w:r w:rsidR="0075573E" w:rsidRPr="00E70EBE">
              <w:fldChar w:fldCharType="separate"/>
            </w:r>
            <w:r w:rsidR="0075573E" w:rsidRPr="00E70EBE">
              <w:fldChar w:fldCharType="end"/>
            </w:r>
            <w:r w:rsidR="00D9605C">
              <w:rPr>
                <w:rFonts w:hint="eastAsia"/>
              </w:rPr>
              <w:t>清理残物</w:t>
            </w:r>
            <w:del w:id="1178" w:author="Shao" w:date="2025-03-03T15:07:00Z" w16du:dateUtc="2025-03-03T07:07:00Z">
              <w:r w:rsidR="006E7851">
                <w:rPr>
                  <w:rFonts w:hint="eastAsia"/>
                </w:rPr>
                <w:delText>清除残物</w:delText>
              </w:r>
              <w:r w:rsidR="006E7851">
                <w:rPr>
                  <w:rFonts w:hint="eastAsia"/>
                </w:rPr>
                <w:delText xml:space="preserve"> </w:delText>
              </w:r>
            </w:del>
            <w:ins w:id="1179" w:author="Shao" w:date="2025-03-03T15:07:00Z" w16du:dateUtc="2025-03-03T07:07:00Z">
              <w:r>
                <w:rPr>
                  <w:rFonts w:hint="eastAsia"/>
                </w:rPr>
                <w:t>Removal of debris</w:t>
              </w:r>
            </w:ins>
            <w:r w:rsidR="00D9605C">
              <w:rPr>
                <w:rFonts w:hint="eastAsia"/>
              </w:rPr>
              <w:t xml:space="preserve">      </w:t>
            </w:r>
            <w:r w:rsidR="0075573E" w:rsidRPr="00E70EBE">
              <w:fldChar w:fldCharType="begin">
                <w:ffData>
                  <w:name w:val="复选框型13"/>
                  <w:enabled/>
                  <w:calcOnExit w:val="0"/>
                  <w:checkBox>
                    <w:sizeAuto/>
                    <w:default w:val="0"/>
                  </w:checkBox>
                </w:ffData>
              </w:fldChar>
            </w:r>
            <w:r w:rsidRPr="00E70EBE">
              <w:instrText xml:space="preserve"> FORMCHECKBOX </w:instrText>
            </w:r>
            <w:r w:rsidR="0075573E" w:rsidRPr="00E70EBE">
              <w:fldChar w:fldCharType="separate"/>
            </w:r>
            <w:r w:rsidR="0075573E" w:rsidRPr="00E70EBE">
              <w:fldChar w:fldCharType="end"/>
            </w:r>
            <w:r w:rsidRPr="00E70EBE">
              <w:rPr>
                <w:rFonts w:hint="eastAsia"/>
              </w:rPr>
              <w:t xml:space="preserve"> </w:t>
            </w:r>
            <w:r w:rsidR="006E7851" w:rsidRPr="00E70EBE">
              <w:rPr>
                <w:rFonts w:hint="eastAsia"/>
              </w:rPr>
              <w:t>处理有机作物前清理干净</w:t>
            </w:r>
            <w:r w:rsidR="006E7851" w:rsidRPr="00E70EBE">
              <w:rPr>
                <w:rFonts w:hint="eastAsia"/>
              </w:rPr>
              <w:t xml:space="preserve">  </w:t>
            </w:r>
            <w:ins w:id="1180" w:author="Shao" w:date="2025-03-03T15:07:00Z" w16du:dateUtc="2025-03-03T07:07:00Z">
              <w:r w:rsidRPr="00E70EBE">
                <w:rPr>
                  <w:rFonts w:hint="eastAsia"/>
                </w:rPr>
                <w:t>Clean up before handling organic crops</w:t>
              </w:r>
            </w:ins>
          </w:p>
          <w:p w14:paraId="72CBB553" w14:textId="75974984" w:rsidR="008B3AD2" w:rsidRPr="00960E5D" w:rsidRDefault="0075573E" w:rsidP="00D9605C">
            <w:pPr>
              <w:spacing w:line="360" w:lineRule="exact"/>
              <w:rPr>
                <w:u w:val="single"/>
                <w:rPrChange w:id="1181" w:author="Shao" w:date="2025-03-03T15:07:00Z" w16du:dateUtc="2025-03-03T07:07:00Z">
                  <w:rPr/>
                </w:rPrChange>
              </w:rPr>
            </w:pPr>
            <w:r w:rsidRPr="00E70EBE">
              <w:fldChar w:fldCharType="begin">
                <w:ffData>
                  <w:name w:val="复选框型13"/>
                  <w:enabled/>
                  <w:calcOnExit w:val="0"/>
                  <w:checkBox>
                    <w:sizeAuto/>
                    <w:default w:val="0"/>
                  </w:checkBox>
                </w:ffData>
              </w:fldChar>
            </w:r>
            <w:r w:rsidR="00DE4DAC" w:rsidRPr="00E70EBE">
              <w:instrText xml:space="preserve"> FORMCHECKBOX </w:instrText>
            </w:r>
            <w:r w:rsidRPr="00E70EBE">
              <w:fldChar w:fldCharType="separate"/>
            </w:r>
            <w:r w:rsidRPr="00E70EBE">
              <w:fldChar w:fldCharType="end"/>
            </w:r>
            <w:r w:rsidR="00DE4DAC" w:rsidRPr="00E70EBE">
              <w:rPr>
                <w:rFonts w:hint="eastAsia"/>
              </w:rPr>
              <w:t xml:space="preserve"> </w:t>
            </w:r>
            <w:r w:rsidR="006E7851" w:rsidRPr="00E70EBE">
              <w:rPr>
                <w:rFonts w:hint="eastAsia"/>
              </w:rPr>
              <w:t>冲顶措施</w:t>
            </w:r>
            <w:r w:rsidR="006E7851" w:rsidRPr="00E70EBE">
              <w:rPr>
                <w:rFonts w:hint="eastAsia"/>
              </w:rPr>
              <w:t xml:space="preserve"> </w:t>
            </w:r>
            <w:ins w:id="1182" w:author="Shao" w:date="2025-03-03T15:07:00Z" w16du:dateUtc="2025-03-03T07:07:00Z">
              <w:r w:rsidR="00DE4DAC" w:rsidRPr="00E70EBE">
                <w:rPr>
                  <w:rFonts w:hint="eastAsia"/>
                </w:rPr>
                <w:t>Topping measures</w:t>
              </w:r>
            </w:ins>
            <w:r w:rsidR="00D9605C">
              <w:rPr>
                <w:rFonts w:hint="eastAsia"/>
              </w:rPr>
              <w:t xml:space="preserve">    </w:t>
            </w:r>
            <w:r w:rsidRPr="00E70EBE">
              <w:fldChar w:fldCharType="begin">
                <w:ffData>
                  <w:name w:val="复选框型13"/>
                  <w:enabled/>
                  <w:calcOnExit w:val="0"/>
                  <w:checkBox>
                    <w:sizeAuto/>
                    <w:default w:val="0"/>
                  </w:checkBox>
                </w:ffData>
              </w:fldChar>
            </w:r>
            <w:r w:rsidR="00DE4DAC" w:rsidRPr="00E70EBE">
              <w:instrText xml:space="preserve"> FORMCHECKBOX </w:instrText>
            </w:r>
            <w:r w:rsidRPr="00E70EBE">
              <w:fldChar w:fldCharType="separate"/>
            </w:r>
            <w:r w:rsidRPr="00E70EBE">
              <w:fldChar w:fldCharType="end"/>
            </w:r>
            <w:r w:rsidR="00DE4DAC" w:rsidRPr="00E70EBE">
              <w:rPr>
                <w:rFonts w:hint="eastAsia"/>
              </w:rPr>
              <w:t xml:space="preserve"> </w:t>
            </w:r>
            <w:del w:id="1183" w:author="Shao" w:date="2025-03-03T15:07:00Z" w16du:dateUtc="2025-03-03T07:07:00Z">
              <w:r w:rsidR="006E7851" w:rsidRPr="00E70EBE">
                <w:rPr>
                  <w:rFonts w:hint="eastAsia"/>
                </w:rPr>
                <w:delText>其他：</w:delText>
              </w:r>
            </w:del>
            <w:ins w:id="1184" w:author="Shao" w:date="2025-03-03T15:07:00Z" w16du:dateUtc="2025-03-03T07:07:00Z">
              <w:r w:rsidR="00DE4DAC" w:rsidRPr="00E70EBE">
                <w:rPr>
                  <w:rFonts w:hint="eastAsia"/>
                </w:rPr>
                <w:t>Other:</w:t>
              </w:r>
              <w:r w:rsidR="00960E5D">
                <w:rPr>
                  <w:rFonts w:hint="eastAsia"/>
                  <w:u w:val="single"/>
                </w:rPr>
                <w:t xml:space="preserve">                </w:t>
              </w:r>
            </w:ins>
          </w:p>
          <w:p w14:paraId="0BF83302" w14:textId="6BC6813B" w:rsidR="008B3AD2" w:rsidRDefault="006E7851" w:rsidP="00D9605C">
            <w:pPr>
              <w:pStyle w:val="a5"/>
              <w:spacing w:line="400" w:lineRule="exact"/>
              <w:rPr>
                <w:ins w:id="1185" w:author="Shao" w:date="2025-03-03T15:07:00Z" w16du:dateUtc="2025-03-03T07:07:00Z"/>
              </w:rPr>
            </w:pPr>
            <w:r>
              <w:rPr>
                <w:rFonts w:hint="eastAsia"/>
              </w:rPr>
              <w:t>请提供</w:t>
            </w:r>
            <w:r w:rsidRPr="000B6B5A">
              <w:rPr>
                <w:rFonts w:ascii="宋体" w:hint="eastAsia"/>
              </w:rPr>
              <w:t>处理</w:t>
            </w:r>
            <w:r w:rsidRPr="00E70EBE">
              <w:rPr>
                <w:rFonts w:hint="eastAsia"/>
              </w:rPr>
              <w:t>区和</w:t>
            </w:r>
            <w:r w:rsidRPr="000B6B5A">
              <w:rPr>
                <w:rFonts w:ascii="宋体" w:hint="eastAsia"/>
              </w:rPr>
              <w:t>处理</w:t>
            </w:r>
            <w:r w:rsidRPr="00E70EBE">
              <w:rPr>
                <w:rFonts w:hint="eastAsia"/>
              </w:rPr>
              <w:t>设备</w:t>
            </w:r>
            <w:r>
              <w:rPr>
                <w:rFonts w:hint="eastAsia"/>
              </w:rPr>
              <w:t>平面图。</w:t>
            </w:r>
            <w:ins w:id="1186" w:author="Shao" w:date="2025-03-03T15:07:00Z" w16du:dateUtc="2025-03-03T07:07:00Z">
              <w:r w:rsidR="00DE4DAC">
                <w:rPr>
                  <w:rFonts w:hint="eastAsia"/>
                </w:rPr>
                <w:t xml:space="preserve">Please provide a plan of the </w:t>
              </w:r>
              <w:r w:rsidR="00DE4DAC" w:rsidRPr="00960E5D">
                <w:rPr>
                  <w:rFonts w:hint="eastAsia"/>
                </w:rPr>
                <w:t xml:space="preserve">treatment </w:t>
              </w:r>
              <w:r w:rsidR="00DE4DAC" w:rsidRPr="00E70EBE">
                <w:rPr>
                  <w:rFonts w:hint="eastAsia"/>
                </w:rPr>
                <w:t xml:space="preserve">area and </w:t>
              </w:r>
              <w:r w:rsidR="00DE4DAC" w:rsidRPr="00960E5D">
                <w:rPr>
                  <w:rFonts w:hint="eastAsia"/>
                </w:rPr>
                <w:t xml:space="preserve">treatment </w:t>
              </w:r>
              <w:r w:rsidR="00DE4DAC" w:rsidRPr="00E70EBE">
                <w:rPr>
                  <w:rFonts w:hint="eastAsia"/>
                </w:rPr>
                <w:t>equipment.</w:t>
              </w:r>
            </w:ins>
          </w:p>
          <w:p w14:paraId="4BC97EF6" w14:textId="77777777" w:rsidR="006E7851" w:rsidRDefault="006E7851" w:rsidP="00311EF2">
            <w:pPr>
              <w:pStyle w:val="a5"/>
              <w:spacing w:line="400" w:lineRule="exact"/>
              <w:rPr>
                <w:ins w:id="1187" w:author="Shao" w:date="2025-03-03T15:07:00Z" w16du:dateUtc="2025-03-03T07:07:00Z"/>
              </w:rPr>
            </w:pPr>
          </w:p>
          <w:p w14:paraId="0C1875CB" w14:textId="6BE977F7" w:rsidR="008B3AD2" w:rsidRDefault="00DE4DAC">
            <w:pPr>
              <w:pStyle w:val="a5"/>
              <w:spacing w:line="400" w:lineRule="exact"/>
              <w:rPr>
                <w:u w:val="single"/>
              </w:rPr>
            </w:pPr>
            <w:r>
              <w:rPr>
                <w:rFonts w:hint="eastAsia"/>
              </w:rPr>
              <w:t>7</w:t>
            </w:r>
            <w:del w:id="1188" w:author="Shao" w:date="2025-03-03T15:07:00Z" w16du:dateUtc="2025-03-03T07:07:00Z">
              <w:r w:rsidR="006E7851">
                <w:rPr>
                  <w:rFonts w:hint="eastAsia"/>
                </w:rPr>
                <w:delText xml:space="preserve"> </w:delText>
              </w:r>
            </w:del>
            <w:r w:rsidR="006E7851">
              <w:rPr>
                <w:rFonts w:hint="eastAsia"/>
              </w:rPr>
              <w:t>.10</w:t>
            </w:r>
            <w:r w:rsidR="006E7851" w:rsidRPr="00E70EBE">
              <w:rPr>
                <w:rFonts w:hint="eastAsia"/>
              </w:rPr>
              <w:t>.</w:t>
            </w:r>
            <w:r w:rsidR="006E7851">
              <w:rPr>
                <w:rFonts w:hint="eastAsia"/>
              </w:rPr>
              <w:t xml:space="preserve">4 </w:t>
            </w:r>
            <w:ins w:id="1189" w:author="Shao" w:date="2025-03-03T15:07:00Z" w16du:dateUtc="2025-03-03T07:07:00Z">
              <w:r w:rsidR="006E7851">
                <w:rPr>
                  <w:rFonts w:hint="eastAsia"/>
                </w:rPr>
                <w:t>是否</w:t>
              </w:r>
              <w:r w:rsidR="006E7851" w:rsidRPr="00E70EBE">
                <w:rPr>
                  <w:rFonts w:hint="eastAsia"/>
                </w:rPr>
                <w:t>对设备器具进行清洁</w:t>
              </w:r>
              <w:r w:rsidR="006E7851">
                <w:rPr>
                  <w:rFonts w:hint="eastAsia"/>
                </w:rPr>
                <w:t>或消毒</w:t>
              </w:r>
              <w:r w:rsidR="006E7851" w:rsidRPr="00E70EBE">
                <w:rPr>
                  <w:rFonts w:hint="eastAsia"/>
                </w:rPr>
                <w:t>？</w:t>
              </w:r>
              <w:r w:rsidR="006E7851">
                <w:rPr>
                  <w:rFonts w:hint="eastAsia"/>
                </w:rPr>
                <w:t xml:space="preserve">Is the </w:t>
              </w:r>
              <w:r w:rsidR="006E7851" w:rsidRPr="00E70EBE">
                <w:rPr>
                  <w:rFonts w:hint="eastAsia"/>
                </w:rPr>
                <w:t xml:space="preserve">equipment and apparatus cleaned </w:t>
              </w:r>
              <w:r w:rsidR="006E7851">
                <w:rPr>
                  <w:rFonts w:hint="eastAsia"/>
                </w:rPr>
                <w:t>or disinfected</w:t>
              </w:r>
              <w:r w:rsidR="006E7851" w:rsidRPr="00E70EBE">
                <w:rPr>
                  <w:rFonts w:hint="eastAsia"/>
                </w:rPr>
                <w:t>?</w:t>
              </w:r>
              <w:r w:rsidR="0075573E" w:rsidRPr="00E70EBE">
                <w:fldChar w:fldCharType="begin">
                  <w:ffData>
                    <w:name w:val="复选框型13"/>
                    <w:enabled/>
                    <w:calcOnExit w:val="0"/>
                    <w:checkBox>
                      <w:sizeAuto/>
                      <w:default w:val="0"/>
                    </w:checkBox>
                  </w:ffData>
                </w:fldChar>
              </w:r>
              <w:r w:rsidR="006E7851" w:rsidRPr="00E70EBE">
                <w:instrText xml:space="preserve"> FORMCHECKBOX </w:instrText>
              </w:r>
              <w:r w:rsidR="0075573E" w:rsidRPr="00E70EBE">
                <w:fldChar w:fldCharType="separate"/>
              </w:r>
              <w:r w:rsidR="0075573E" w:rsidRPr="00E70EBE">
                <w:fldChar w:fldCharType="end"/>
              </w:r>
            </w:ins>
            <w:r w:rsidR="006E7851" w:rsidRPr="00960E5D">
              <w:rPr>
                <w:rPrChange w:id="1190" w:author="Shao" w:date="2025-03-03T15:07:00Z" w16du:dateUtc="2025-03-03T07:07:00Z">
                  <w:rPr>
                    <w:rFonts w:ascii="宋体"/>
                  </w:rPr>
                </w:rPrChange>
              </w:rPr>
              <w:t xml:space="preserve"> </w:t>
            </w:r>
            <w:r w:rsidR="006E7851" w:rsidRPr="000B6B5A">
              <w:rPr>
                <w:rFonts w:ascii="宋体" w:hint="eastAsia"/>
              </w:rPr>
              <w:t>是</w:t>
            </w:r>
            <w:ins w:id="1191" w:author="Shao" w:date="2025-03-03T15:07:00Z" w16du:dateUtc="2025-03-03T07:07:00Z">
              <w:r w:rsidR="006E7851" w:rsidRPr="00960E5D">
                <w:rPr>
                  <w:rFonts w:hint="eastAsia"/>
                </w:rPr>
                <w:t>Yes</w:t>
              </w:r>
            </w:ins>
            <w:r w:rsidR="0075573E" w:rsidRPr="00E70EBE">
              <w:fldChar w:fldCharType="begin">
                <w:ffData>
                  <w:name w:val="复选框型13"/>
                  <w:enabled/>
                  <w:calcOnExit w:val="0"/>
                  <w:checkBox>
                    <w:sizeAuto/>
                    <w:default w:val="0"/>
                  </w:checkBox>
                </w:ffData>
              </w:fldChar>
            </w:r>
            <w:r w:rsidR="006E7851" w:rsidRPr="00E70EBE">
              <w:instrText xml:space="preserve"> FORMCHECKBOX </w:instrText>
            </w:r>
            <w:r w:rsidR="0075573E" w:rsidRPr="00E70EBE">
              <w:fldChar w:fldCharType="separate"/>
            </w:r>
            <w:r w:rsidR="0075573E" w:rsidRPr="00E70EBE">
              <w:fldChar w:fldCharType="end"/>
            </w:r>
            <w:r w:rsidR="006E7851" w:rsidRPr="00960E5D">
              <w:rPr>
                <w:rPrChange w:id="1192" w:author="Shao" w:date="2025-03-03T15:07:00Z" w16du:dateUtc="2025-03-03T07:07:00Z">
                  <w:rPr>
                    <w:rFonts w:ascii="宋体"/>
                  </w:rPr>
                </w:rPrChange>
              </w:rPr>
              <w:t xml:space="preserve"> </w:t>
            </w:r>
            <w:ins w:id="1193" w:author="Shao" w:date="2025-03-03T15:07:00Z" w16du:dateUtc="2025-03-03T07:07:00Z">
              <w:r w:rsidR="006E7851" w:rsidRPr="000B6B5A">
                <w:rPr>
                  <w:rFonts w:ascii="宋体" w:hint="eastAsia"/>
                </w:rPr>
                <w:t>否</w:t>
              </w:r>
            </w:ins>
            <w:r w:rsidR="00D9605C">
              <w:rPr>
                <w:rFonts w:ascii="宋体" w:hint="eastAsia"/>
              </w:rPr>
              <w:t>No</w:t>
            </w:r>
            <w:ins w:id="1194" w:author="Shao" w:date="2025-03-03T15:07:00Z" w16du:dateUtc="2025-03-03T07:07:00Z">
              <w:r w:rsidR="006E7851" w:rsidRPr="000B6B5A">
                <w:rPr>
                  <w:rFonts w:ascii="宋体" w:hint="eastAsia"/>
                </w:rPr>
                <w:t>；</w:t>
              </w:r>
              <w:r w:rsidR="006E7851">
                <w:rPr>
                  <w:rFonts w:hint="eastAsia"/>
                </w:rPr>
                <w:t>如是，请列出清洁或消毒剂的名称：</w:t>
              </w:r>
              <w:r w:rsidR="006E7851" w:rsidRPr="000B6B5A">
                <w:rPr>
                  <w:rFonts w:hint="eastAsia"/>
                  <w:u w:val="single"/>
                </w:rPr>
                <w:t xml:space="preserve"> </w:t>
              </w:r>
            </w:ins>
            <w:r w:rsidR="006E7851" w:rsidRPr="00960E5D">
              <w:rPr>
                <w:rFonts w:hint="eastAsia"/>
              </w:rPr>
              <w:t xml:space="preserve">No; </w:t>
            </w:r>
            <w:r w:rsidR="006E7851">
              <w:rPr>
                <w:rFonts w:hint="eastAsia"/>
              </w:rPr>
              <w:t>if yes, list the name of the cleaning or disinfecting agent</w:t>
            </w:r>
            <w:r w:rsidR="006E7851" w:rsidRPr="00960E5D">
              <w:rPr>
                <w:rFonts w:hint="eastAsia"/>
              </w:rPr>
              <w:t>:</w:t>
            </w:r>
            <w:r w:rsidR="006E7851" w:rsidRPr="00960E5D">
              <w:rPr>
                <w:rPrChange w:id="1195" w:author="Shao" w:date="2025-03-03T15:07:00Z" w16du:dateUtc="2025-03-03T07:07:00Z">
                  <w:rPr>
                    <w:u w:val="single"/>
                  </w:rPr>
                </w:rPrChange>
              </w:rPr>
              <w:t xml:space="preserve"> </w:t>
            </w:r>
            <w:r w:rsidR="006E7851" w:rsidRPr="000B6B5A">
              <w:rPr>
                <w:rFonts w:hint="eastAsia"/>
                <w:u w:val="single"/>
              </w:rPr>
              <w:t xml:space="preserve">    </w:t>
            </w:r>
            <w:r w:rsidR="00960E5D">
              <w:rPr>
                <w:rFonts w:hint="eastAsia"/>
                <w:u w:val="single"/>
              </w:rPr>
              <w:t xml:space="preserve">        </w:t>
            </w:r>
            <w:r w:rsidR="006E7851" w:rsidRPr="000B6B5A">
              <w:rPr>
                <w:rFonts w:hint="eastAsia"/>
                <w:u w:val="single"/>
              </w:rPr>
              <w:t xml:space="preserve"> </w:t>
            </w:r>
          </w:p>
          <w:p w14:paraId="216B98BB" w14:textId="58F86BCA" w:rsidR="008B3AD2" w:rsidRDefault="006E7851">
            <w:pPr>
              <w:pStyle w:val="a5"/>
              <w:spacing w:line="400" w:lineRule="exact"/>
              <w:rPr>
                <w:ins w:id="1196" w:author="Shao" w:date="2025-03-03T15:07:00Z" w16du:dateUtc="2025-03-03T07:07:00Z"/>
                <w:u w:val="single"/>
              </w:rPr>
            </w:pPr>
            <w:r>
              <w:rPr>
                <w:rFonts w:hint="eastAsia"/>
              </w:rPr>
              <w:t>生产单元是如何防止设备残留清洁剂或消毒剂对产品造成污染？</w:t>
            </w:r>
            <w:ins w:id="1197" w:author="Shao" w:date="2025-03-03T15:07:00Z" w16du:dateUtc="2025-03-03T07:07:00Z">
              <w:r w:rsidR="00DE4DAC">
                <w:rPr>
                  <w:rFonts w:hint="eastAsia"/>
                </w:rPr>
                <w:t>How does the production unit prevent product contamination from residual cleaning agents or disinfectants on the equipment?</w:t>
              </w:r>
            </w:ins>
            <w:r w:rsidR="00D9605C">
              <w:rPr>
                <w:rFonts w:hint="eastAsia"/>
              </w:rPr>
              <w:t>__________________________________</w:t>
            </w:r>
          </w:p>
          <w:p w14:paraId="37CF0950" w14:textId="77777777" w:rsidR="006E7851" w:rsidRPr="00C84724" w:rsidRDefault="006E7851" w:rsidP="00311EF2">
            <w:pPr>
              <w:pStyle w:val="a5"/>
              <w:spacing w:line="400" w:lineRule="exact"/>
              <w:rPr>
                <w:ins w:id="1198" w:author="Shao" w:date="2025-03-03T15:07:00Z" w16du:dateUtc="2025-03-03T07:07:00Z"/>
              </w:rPr>
            </w:pPr>
          </w:p>
          <w:p w14:paraId="1CA51190" w14:textId="1CA0E7BC" w:rsidR="008B3AD2" w:rsidRDefault="00DE4DAC">
            <w:pPr>
              <w:spacing w:line="360" w:lineRule="exact"/>
              <w:rPr>
                <w:u w:val="single"/>
              </w:rPr>
            </w:pPr>
            <w:r>
              <w:rPr>
                <w:rFonts w:hint="eastAsia"/>
              </w:rPr>
              <w:t>7</w:t>
            </w:r>
            <w:r w:rsidR="006E7851">
              <w:rPr>
                <w:rFonts w:hint="eastAsia"/>
              </w:rPr>
              <w:t>.10</w:t>
            </w:r>
            <w:r w:rsidR="006E7851" w:rsidRPr="00F52520">
              <w:rPr>
                <w:rFonts w:hint="eastAsia"/>
              </w:rPr>
              <w:t>.</w:t>
            </w:r>
            <w:r w:rsidR="006E7851">
              <w:rPr>
                <w:rFonts w:hint="eastAsia"/>
              </w:rPr>
              <w:t>5</w:t>
            </w:r>
            <w:r w:rsidR="006E7851" w:rsidRPr="00E70EBE">
              <w:rPr>
                <w:rFonts w:hint="eastAsia"/>
              </w:rPr>
              <w:t>产品收获后处理</w:t>
            </w:r>
            <w:r w:rsidR="006E7851">
              <w:rPr>
                <w:rFonts w:hint="eastAsia"/>
              </w:rPr>
              <w:t>过程中防治</w:t>
            </w:r>
            <w:r w:rsidR="006E7851" w:rsidRPr="00E70EBE">
              <w:rPr>
                <w:rFonts w:hint="eastAsia"/>
              </w:rPr>
              <w:t>有害生物</w:t>
            </w:r>
            <w:r w:rsidR="006E7851">
              <w:rPr>
                <w:rFonts w:hint="eastAsia"/>
              </w:rPr>
              <w:t>的物质及</w:t>
            </w:r>
            <w:r w:rsidR="006E7851" w:rsidRPr="000B6B5A">
              <w:rPr>
                <w:rFonts w:hint="eastAsia"/>
                <w:szCs w:val="21"/>
              </w:rPr>
              <w:t>措施</w:t>
            </w:r>
            <w:ins w:id="1199" w:author="Shao" w:date="2025-03-03T15:07:00Z" w16du:dateUtc="2025-03-03T07:07:00Z">
              <w:r w:rsidR="00960E5D">
                <w:rPr>
                  <w:rFonts w:hint="eastAsia"/>
                </w:rPr>
                <w:t>S</w:t>
              </w:r>
              <w:r w:rsidR="006E7851">
                <w:rPr>
                  <w:rFonts w:hint="eastAsia"/>
                </w:rPr>
                <w:t xml:space="preserve">ubstances and </w:t>
              </w:r>
              <w:r w:rsidR="006E7851" w:rsidRPr="000B6B5A">
                <w:rPr>
                  <w:rFonts w:hint="eastAsia"/>
                  <w:szCs w:val="21"/>
                </w:rPr>
                <w:t xml:space="preserve">measures to </w:t>
              </w:r>
              <w:r w:rsidR="006E7851">
                <w:rPr>
                  <w:rFonts w:hint="eastAsia"/>
                </w:rPr>
                <w:t xml:space="preserve">prevent and control </w:t>
              </w:r>
              <w:r w:rsidR="006E7851" w:rsidRPr="00E70EBE">
                <w:rPr>
                  <w:rFonts w:hint="eastAsia"/>
                </w:rPr>
                <w:t xml:space="preserve">pests </w:t>
              </w:r>
              <w:r w:rsidR="006E7851">
                <w:rPr>
                  <w:rFonts w:hint="eastAsia"/>
                </w:rPr>
                <w:t xml:space="preserve">during the </w:t>
              </w:r>
              <w:r w:rsidR="006E7851" w:rsidRPr="00E70EBE">
                <w:rPr>
                  <w:rFonts w:hint="eastAsia"/>
                </w:rPr>
                <w:t>post-harvest handling of products</w:t>
              </w:r>
              <w:r w:rsidR="006E7851">
                <w:rPr>
                  <w:rFonts w:hint="eastAsia"/>
                  <w:u w:val="single"/>
                </w:rPr>
                <w:t>:</w:t>
              </w:r>
            </w:ins>
            <w:r w:rsidR="006E7851">
              <w:rPr>
                <w:rFonts w:hint="eastAsia"/>
                <w:u w:val="single"/>
              </w:rPr>
              <w:t xml:space="preserve">    </w:t>
            </w:r>
            <w:r w:rsidR="00D9605C">
              <w:rPr>
                <w:rFonts w:hint="eastAsia"/>
                <w:u w:val="single"/>
              </w:rPr>
              <w:t xml:space="preserve">                </w:t>
            </w:r>
            <w:r w:rsidR="006E7851">
              <w:rPr>
                <w:rFonts w:hint="eastAsia"/>
                <w:u w:val="single"/>
              </w:rPr>
              <w:t xml:space="preserve">     </w:t>
            </w:r>
          </w:p>
          <w:p w14:paraId="039F9071" w14:textId="77777777" w:rsidR="006E7851" w:rsidRDefault="006E7851" w:rsidP="00311EF2">
            <w:pPr>
              <w:spacing w:line="360" w:lineRule="exact"/>
            </w:pPr>
          </w:p>
          <w:p w14:paraId="1B74EB56" w14:textId="68BA1514" w:rsidR="008B3AD2" w:rsidRDefault="00DE4DAC">
            <w:pPr>
              <w:spacing w:line="360" w:lineRule="exact"/>
            </w:pPr>
            <w:r>
              <w:rPr>
                <w:rFonts w:hint="eastAsia"/>
              </w:rPr>
              <w:t>7</w:t>
            </w:r>
            <w:r w:rsidR="006E7851">
              <w:rPr>
                <w:rFonts w:hint="eastAsia"/>
              </w:rPr>
              <w:t xml:space="preserve">.10.6 </w:t>
            </w:r>
            <w:ins w:id="1200" w:author="Shao" w:date="2025-03-03T15:07:00Z" w16du:dateUtc="2025-03-03T07:07:00Z">
              <w:r w:rsidR="006E7851">
                <w:rPr>
                  <w:rFonts w:hint="eastAsia"/>
                </w:rPr>
                <w:t>外包：</w:t>
              </w:r>
            </w:ins>
            <w:r w:rsidR="006E7851">
              <w:rPr>
                <w:rFonts w:hint="eastAsia"/>
              </w:rPr>
              <w:t>Outsourcing:</w:t>
            </w:r>
          </w:p>
          <w:p w14:paraId="6F750321" w14:textId="6F824638" w:rsidR="008B3AD2" w:rsidRDefault="006E7851">
            <w:pPr>
              <w:spacing w:line="360" w:lineRule="exact"/>
            </w:pPr>
            <w:ins w:id="1201" w:author="Shao" w:date="2025-03-03T15:07:00Z" w16du:dateUtc="2025-03-03T07:07:00Z">
              <w:r>
                <w:rPr>
                  <w:rFonts w:hint="eastAsia"/>
                </w:rPr>
                <w:t>是否外包以上活动</w:t>
              </w:r>
              <w:r w:rsidR="00D9605C">
                <w:rPr>
                  <w:rFonts w:hint="eastAsia"/>
                </w:rPr>
                <w:t>Are the above activities outsourc</w:t>
              </w:r>
              <w:r w:rsidR="00D9605C" w:rsidRPr="00960E5D">
                <w:rPr>
                  <w:rFonts w:hint="eastAsia"/>
                  <w:szCs w:val="21"/>
                </w:rPr>
                <w:t>ed?</w:t>
              </w:r>
              <w:r w:rsidR="00A76162" w:rsidRPr="00E70EBE">
                <w:fldChar w:fldCharType="begin">
                  <w:ffData>
                    <w:name w:val="复选框型13"/>
                    <w:enabled/>
                    <w:calcOnExit w:val="0"/>
                    <w:checkBox>
                      <w:sizeAuto/>
                      <w:default w:val="0"/>
                    </w:checkBox>
                  </w:ffData>
                </w:fldChar>
              </w:r>
              <w:r w:rsidRPr="00E70EBE">
                <w:instrText xml:space="preserve"> FORMCHECKBOX </w:instrText>
              </w:r>
              <w:r w:rsidR="00A76162" w:rsidRPr="00E70EBE">
                <w:fldChar w:fldCharType="separate"/>
              </w:r>
              <w:r w:rsidR="00A76162" w:rsidRPr="00E70EBE">
                <w:fldChar w:fldCharType="end"/>
              </w:r>
              <w:r w:rsidRPr="000B6B5A">
                <w:rPr>
                  <w:rFonts w:ascii="宋体"/>
                </w:rPr>
                <w:t xml:space="preserve"> </w:t>
              </w:r>
              <w:r w:rsidRPr="000B6B5A">
                <w:rPr>
                  <w:rFonts w:ascii="宋体" w:hint="eastAsia"/>
                </w:rPr>
                <w:t>是</w:t>
              </w:r>
            </w:ins>
            <w:r w:rsidR="00D9605C" w:rsidRPr="00D9605C">
              <w:rPr>
                <w:rFonts w:ascii="宋体"/>
              </w:rPr>
              <w:t>Yes</w:t>
            </w:r>
            <w:ins w:id="1202" w:author="Shao" w:date="2025-03-03T15:07:00Z" w16du:dateUtc="2025-03-03T07:07:00Z">
              <w:r w:rsidRPr="000B6B5A">
                <w:rPr>
                  <w:rFonts w:ascii="宋体" w:hint="eastAsia"/>
                </w:rPr>
                <w:t xml:space="preserve"> </w:t>
              </w:r>
              <w:r w:rsidR="00A76162" w:rsidRPr="00E70EBE">
                <w:fldChar w:fldCharType="begin">
                  <w:ffData>
                    <w:name w:val="复选框型13"/>
                    <w:enabled/>
                    <w:calcOnExit w:val="0"/>
                    <w:checkBox>
                      <w:sizeAuto/>
                      <w:default w:val="0"/>
                    </w:checkBox>
                  </w:ffData>
                </w:fldChar>
              </w:r>
              <w:r w:rsidRPr="00E70EBE">
                <w:instrText xml:space="preserve"> FORMCHECKBOX </w:instrText>
              </w:r>
              <w:r w:rsidR="00A76162" w:rsidRPr="00E70EBE">
                <w:fldChar w:fldCharType="separate"/>
              </w:r>
              <w:r w:rsidR="00A76162" w:rsidRPr="00E70EBE">
                <w:fldChar w:fldCharType="end"/>
              </w:r>
              <w:r w:rsidRPr="000B6B5A">
                <w:rPr>
                  <w:rFonts w:ascii="宋体" w:hint="eastAsia"/>
                </w:rPr>
                <w:t xml:space="preserve"> 否</w:t>
              </w:r>
              <w:r w:rsidR="00D9605C" w:rsidRPr="00960E5D">
                <w:rPr>
                  <w:rFonts w:hint="eastAsia"/>
                  <w:szCs w:val="21"/>
                </w:rPr>
                <w:t>No</w:t>
              </w:r>
              <w:r w:rsidRPr="000B6B5A">
                <w:rPr>
                  <w:rFonts w:ascii="宋体" w:hint="eastAsia"/>
                </w:rPr>
                <w:t>；如是，</w:t>
              </w:r>
              <w:r>
                <w:rPr>
                  <w:rFonts w:ascii="宋体" w:hint="eastAsia"/>
                </w:rPr>
                <w:t>请简要描述分包方的活动及对其的控制措施</w:t>
              </w:r>
              <w:r w:rsidR="00DE4DAC" w:rsidRPr="00960E5D">
                <w:rPr>
                  <w:rFonts w:hint="eastAsia"/>
                  <w:szCs w:val="21"/>
                </w:rPr>
                <w:t>If yes, please briefly describe the activities of the subcontractor and the controls over them:</w:t>
              </w:r>
              <w:r w:rsidR="00DE4DAC" w:rsidRPr="00960E5D">
                <w:rPr>
                  <w:rFonts w:hint="eastAsia"/>
                  <w:szCs w:val="21"/>
                  <w:u w:val="single"/>
                </w:rPr>
                <w:t xml:space="preserve">   </w:t>
              </w:r>
            </w:ins>
            <w:r w:rsidR="00D9605C">
              <w:rPr>
                <w:rFonts w:hint="eastAsia"/>
                <w:szCs w:val="21"/>
                <w:u w:val="single"/>
              </w:rPr>
              <w:t xml:space="preserve">          </w:t>
            </w:r>
            <w:ins w:id="1203" w:author="Shao" w:date="2025-03-03T15:07:00Z" w16du:dateUtc="2025-03-03T07:07:00Z">
              <w:r w:rsidR="00DE4DAC" w:rsidRPr="000B6B5A">
                <w:rPr>
                  <w:rFonts w:ascii="宋体" w:hint="eastAsia"/>
                  <w:u w:val="single"/>
                </w:rPr>
                <w:t xml:space="preserve">  </w:t>
              </w:r>
            </w:ins>
          </w:p>
        </w:tc>
      </w:tr>
      <w:tr w:rsidR="0098293A" w:rsidRPr="000B6B5A" w14:paraId="77EC0A6E" w14:textId="77777777" w:rsidTr="002D13CD">
        <w:trPr>
          <w:jc w:val="center"/>
          <w:trPrChange w:id="1204" w:author="Shao" w:date="2025-03-03T15:07:00Z" w16du:dateUtc="2025-03-03T07:07:00Z">
            <w:trPr>
              <w:gridAfter w:val="0"/>
              <w:jc w:val="center"/>
            </w:trPr>
          </w:trPrChange>
        </w:trPr>
        <w:tc>
          <w:tcPr>
            <w:tcW w:w="10726" w:type="dxa"/>
            <w:gridSpan w:val="18"/>
            <w:shd w:val="clear" w:color="auto" w:fill="F2F2F2"/>
            <w:tcPrChange w:id="1205" w:author="Shao" w:date="2025-03-03T15:07:00Z" w16du:dateUtc="2025-03-03T07:07:00Z">
              <w:tcPr>
                <w:tcW w:w="10404" w:type="dxa"/>
                <w:gridSpan w:val="29"/>
                <w:shd w:val="clear" w:color="auto" w:fill="F2F2F2"/>
              </w:tcPr>
            </w:tcPrChange>
          </w:tcPr>
          <w:p w14:paraId="7629B37E" w14:textId="77777777" w:rsidR="00B63DE6" w:rsidRPr="00D20746" w:rsidRDefault="00B63DE6" w:rsidP="00B63DE6">
            <w:pPr>
              <w:spacing w:line="360" w:lineRule="exact"/>
              <w:rPr>
                <w:b/>
              </w:rPr>
            </w:pPr>
            <w:r w:rsidRPr="00D20746">
              <w:rPr>
                <w:rFonts w:hint="eastAsia"/>
                <w:b/>
              </w:rPr>
              <w:lastRenderedPageBreak/>
              <w:t>仅限检查员填写：</w:t>
            </w:r>
            <w:ins w:id="1206" w:author="Shao" w:date="2025-03-03T15:07:00Z" w16du:dateUtc="2025-03-03T07:07:00Z">
              <w:r>
                <w:rPr>
                  <w:rFonts w:hint="eastAsia"/>
                  <w:b/>
                </w:rPr>
                <w:t>Inspectors only</w:t>
              </w:r>
              <w:r w:rsidRPr="00D20746">
                <w:rPr>
                  <w:rFonts w:hint="eastAsia"/>
                  <w:b/>
                </w:rPr>
                <w:t>:</w:t>
              </w:r>
            </w:ins>
          </w:p>
          <w:p w14:paraId="38D7EC80" w14:textId="77777777" w:rsidR="00B63DE6" w:rsidRDefault="00B63DE6" w:rsidP="00B63DE6">
            <w:pPr>
              <w:spacing w:line="360" w:lineRule="exact"/>
              <w:rPr>
                <w:b/>
              </w:rPr>
            </w:pPr>
            <w:r w:rsidRPr="00D20746">
              <w:rPr>
                <w:rFonts w:hint="eastAsia"/>
                <w:b/>
              </w:rPr>
              <w:t>现场检查是否与以上描述的情况一致？</w:t>
            </w:r>
            <w:ins w:id="1207" w:author="Shao" w:date="2025-03-03T15:07:00Z" w16du:dateUtc="2025-03-03T07:07:00Z">
              <w:r>
                <w:rPr>
                  <w:rFonts w:hint="eastAsia"/>
                  <w:b/>
                </w:rPr>
                <w:t>Is the on-site inspection consistent</w:t>
              </w:r>
              <w:r w:rsidRPr="00D20746">
                <w:rPr>
                  <w:rFonts w:hint="eastAsia"/>
                  <w:b/>
                </w:rPr>
                <w:t xml:space="preserve"> with the above description? </w:t>
              </w:r>
            </w:ins>
          </w:p>
          <w:p w14:paraId="4E98AA90" w14:textId="77777777" w:rsidR="00B63DE6" w:rsidRDefault="00B63DE6" w:rsidP="00B63DE6">
            <w:pPr>
              <w:spacing w:line="360" w:lineRule="exact"/>
              <w:rPr>
                <w:b/>
              </w:rPr>
            </w:pPr>
            <w:r w:rsidRPr="00D20746">
              <w:rPr>
                <w:b/>
                <w:bCs/>
              </w:rPr>
              <w:fldChar w:fldCharType="begin">
                <w:ffData>
                  <w:name w:val="复选框型6"/>
                  <w:enabled/>
                  <w:calcOnExit w:val="0"/>
                  <w:checkBox>
                    <w:sizeAuto/>
                    <w:default w:val="0"/>
                  </w:checkBox>
                </w:ffData>
              </w:fldChar>
            </w:r>
            <w:r w:rsidRPr="00D20746">
              <w:rPr>
                <w:b/>
                <w:bCs/>
              </w:rPr>
              <w:instrText xml:space="preserve"> FORMCHECKBOX </w:instrText>
            </w:r>
            <w:r w:rsidRPr="00D20746">
              <w:rPr>
                <w:b/>
                <w:bCs/>
              </w:rPr>
            </w:r>
            <w:r w:rsidRPr="00D20746">
              <w:rPr>
                <w:b/>
                <w:bCs/>
              </w:rPr>
              <w:fldChar w:fldCharType="separate"/>
            </w:r>
            <w:r w:rsidRPr="00D20746">
              <w:rPr>
                <w:b/>
              </w:rPr>
              <w:fldChar w:fldCharType="end"/>
            </w:r>
            <w:r w:rsidRPr="00D20746">
              <w:rPr>
                <w:rFonts w:hint="eastAsia"/>
                <w:b/>
              </w:rPr>
              <w:t>是</w:t>
            </w:r>
            <w:ins w:id="1208" w:author="Shao" w:date="2025-03-03T15:07:00Z" w16du:dateUtc="2025-03-03T07:07:00Z">
              <w:r w:rsidRPr="00D20746">
                <w:rPr>
                  <w:rFonts w:hint="eastAsia"/>
                  <w:b/>
                </w:rPr>
                <w:t>Yes</w:t>
              </w:r>
            </w:ins>
            <w:r>
              <w:rPr>
                <w:rFonts w:hint="eastAsia"/>
                <w:b/>
              </w:rPr>
              <w:t xml:space="preserve"> </w:t>
            </w:r>
            <w:r w:rsidRPr="00D20746">
              <w:rPr>
                <w:b/>
                <w:bCs/>
              </w:rPr>
              <w:fldChar w:fldCharType="begin">
                <w:ffData>
                  <w:name w:val="复选框型6"/>
                  <w:enabled/>
                  <w:calcOnExit w:val="0"/>
                  <w:checkBox>
                    <w:sizeAuto/>
                    <w:default w:val="0"/>
                  </w:checkBox>
                </w:ffData>
              </w:fldChar>
            </w:r>
            <w:r w:rsidRPr="00D20746">
              <w:rPr>
                <w:b/>
                <w:bCs/>
              </w:rPr>
              <w:instrText xml:space="preserve"> FORMCHECKBOX </w:instrText>
            </w:r>
            <w:r w:rsidRPr="00D20746">
              <w:rPr>
                <w:b/>
                <w:bCs/>
              </w:rPr>
            </w:r>
            <w:r w:rsidRPr="00D20746">
              <w:rPr>
                <w:b/>
                <w:bCs/>
              </w:rPr>
              <w:fldChar w:fldCharType="separate"/>
            </w:r>
            <w:r w:rsidRPr="00D20746">
              <w:rPr>
                <w:b/>
              </w:rPr>
              <w:fldChar w:fldCharType="end"/>
            </w:r>
            <w:r w:rsidRPr="00D20746">
              <w:rPr>
                <w:rFonts w:hint="eastAsia"/>
                <w:b/>
              </w:rPr>
              <w:t>否</w:t>
            </w:r>
            <w:ins w:id="1209" w:author="Shao" w:date="2025-03-03T15:07:00Z" w16du:dateUtc="2025-03-03T07:07:00Z">
              <w:r w:rsidRPr="00D20746">
                <w:rPr>
                  <w:rFonts w:hint="eastAsia"/>
                  <w:b/>
                </w:rPr>
                <w:t>No</w:t>
              </w:r>
            </w:ins>
            <w:r>
              <w:rPr>
                <w:rFonts w:hint="eastAsia"/>
                <w:b/>
              </w:rPr>
              <w:t xml:space="preserve"> </w:t>
            </w:r>
            <w:r w:rsidRPr="00D20746">
              <w:rPr>
                <w:b/>
                <w:bCs/>
              </w:rPr>
              <w:fldChar w:fldCharType="begin">
                <w:ffData>
                  <w:name w:val="复选框型6"/>
                  <w:enabled/>
                  <w:calcOnExit w:val="0"/>
                  <w:checkBox>
                    <w:sizeAuto/>
                    <w:default w:val="0"/>
                  </w:checkBox>
                </w:ffData>
              </w:fldChar>
            </w:r>
            <w:r w:rsidRPr="00D20746">
              <w:rPr>
                <w:b/>
                <w:bCs/>
              </w:rPr>
              <w:instrText xml:space="preserve"> FORMCHECKBOX </w:instrText>
            </w:r>
            <w:r w:rsidRPr="00D20746">
              <w:rPr>
                <w:b/>
                <w:bCs/>
              </w:rPr>
            </w:r>
            <w:r w:rsidRPr="00D20746">
              <w:rPr>
                <w:b/>
                <w:bCs/>
              </w:rPr>
              <w:fldChar w:fldCharType="separate"/>
            </w:r>
            <w:r w:rsidRPr="00D20746">
              <w:rPr>
                <w:b/>
              </w:rPr>
              <w:fldChar w:fldCharType="end"/>
            </w:r>
            <w:r w:rsidRPr="00D20746">
              <w:rPr>
                <w:b/>
              </w:rPr>
              <w:t>无关</w:t>
            </w:r>
            <w:ins w:id="1210" w:author="Shao" w:date="2025-03-03T15:07:00Z" w16du:dateUtc="2025-03-03T07:07:00Z">
              <w:r>
                <w:rPr>
                  <w:rFonts w:hint="eastAsia"/>
                  <w:b/>
                </w:rPr>
                <w:t>N/A</w:t>
              </w:r>
              <w:r w:rsidRPr="00D20746">
                <w:rPr>
                  <w:rFonts w:hint="eastAsia"/>
                  <w:b/>
                </w:rPr>
                <w:t>.</w:t>
              </w:r>
            </w:ins>
          </w:p>
          <w:p w14:paraId="51D43BC4" w14:textId="77777777" w:rsidR="00B63DE6" w:rsidRDefault="00B63DE6" w:rsidP="00B63DE6">
            <w:pPr>
              <w:spacing w:line="360" w:lineRule="exact"/>
              <w:rPr>
                <w:ins w:id="1211" w:author="Shao" w:date="2025-03-03T15:07:00Z" w16du:dateUtc="2025-03-03T07:07:00Z"/>
                <w:b/>
              </w:rPr>
            </w:pPr>
            <w:r w:rsidRPr="00D20746">
              <w:rPr>
                <w:rFonts w:hint="eastAsia"/>
                <w:b/>
              </w:rPr>
              <w:t>检查记录：</w:t>
            </w:r>
            <w:ins w:id="1212" w:author="Shao" w:date="2025-03-03T15:07:00Z" w16du:dateUtc="2025-03-03T07:07:00Z">
              <w:r w:rsidRPr="00D20746">
                <w:rPr>
                  <w:rFonts w:hint="eastAsia"/>
                  <w:b/>
                </w:rPr>
                <w:t>Inspection records:</w:t>
              </w:r>
            </w:ins>
          </w:p>
          <w:p w14:paraId="3D3A12B2" w14:textId="77777777" w:rsidR="0098293A" w:rsidRPr="000B6B5A" w:rsidRDefault="0098293A" w:rsidP="00554909">
            <w:pPr>
              <w:spacing w:line="360" w:lineRule="exact"/>
              <w:rPr>
                <w:b/>
              </w:rPr>
            </w:pPr>
          </w:p>
        </w:tc>
      </w:tr>
      <w:tr w:rsidR="006E7851" w:rsidRPr="001D3176" w14:paraId="37543E17" w14:textId="77777777" w:rsidTr="002D13CD">
        <w:trPr>
          <w:trHeight w:val="330"/>
          <w:jc w:val="center"/>
          <w:trPrChange w:id="1213" w:author="Shao" w:date="2025-03-03T15:07:00Z" w16du:dateUtc="2025-03-03T07:07:00Z">
            <w:trPr>
              <w:gridAfter w:val="0"/>
              <w:trHeight w:val="330"/>
              <w:jc w:val="center"/>
            </w:trPr>
          </w:trPrChange>
        </w:trPr>
        <w:tc>
          <w:tcPr>
            <w:tcW w:w="10726" w:type="dxa"/>
            <w:gridSpan w:val="18"/>
            <w:tcPrChange w:id="1214" w:author="Shao" w:date="2025-03-03T15:07:00Z" w16du:dateUtc="2025-03-03T07:07:00Z">
              <w:tcPr>
                <w:tcW w:w="10404" w:type="dxa"/>
                <w:gridSpan w:val="29"/>
              </w:tcPr>
            </w:tcPrChange>
          </w:tcPr>
          <w:p w14:paraId="35592103" w14:textId="14DD7F76" w:rsidR="008B3AD2" w:rsidRDefault="00A53EF9">
            <w:pPr>
              <w:spacing w:line="360" w:lineRule="exact"/>
              <w:rPr>
                <w:b/>
              </w:rPr>
            </w:pPr>
            <w:r>
              <w:rPr>
                <w:rFonts w:hint="eastAsia"/>
                <w:b/>
              </w:rPr>
              <w:t>8</w:t>
            </w:r>
            <w:r w:rsidR="00DE4DAC" w:rsidRPr="000B6B5A">
              <w:rPr>
                <w:rFonts w:hint="eastAsia"/>
                <w:b/>
              </w:rPr>
              <w:t xml:space="preserve">. </w:t>
            </w:r>
            <w:r w:rsidR="006E7851" w:rsidRPr="000B6B5A">
              <w:rPr>
                <w:rFonts w:hint="eastAsia"/>
                <w:b/>
              </w:rPr>
              <w:t>包装、贮藏和运输</w:t>
            </w:r>
            <w:r w:rsidR="006E7851">
              <w:rPr>
                <w:rFonts w:hint="eastAsia"/>
                <w:b/>
              </w:rPr>
              <w:t xml:space="preserve">  </w:t>
            </w:r>
            <w:ins w:id="1215" w:author="Shao" w:date="2025-03-03T15:07:00Z" w16du:dateUtc="2025-03-03T07:07:00Z">
              <w:r w:rsidR="00DE4DAC" w:rsidRPr="000B6B5A">
                <w:rPr>
                  <w:rFonts w:hint="eastAsia"/>
                  <w:b/>
                </w:rPr>
                <w:t xml:space="preserve">Packaging, storage and </w:t>
              </w:r>
              <w:r w:rsidR="00DE4DAC">
                <w:rPr>
                  <w:rFonts w:hint="eastAsia"/>
                  <w:b/>
                </w:rPr>
                <w:t>transportation</w:t>
              </w:r>
            </w:ins>
            <w:r w:rsidR="00DE4DAC">
              <w:rPr>
                <w:rFonts w:hint="eastAsia"/>
                <w:b/>
              </w:rPr>
              <w:t xml:space="preserve">              </w:t>
            </w:r>
          </w:p>
        </w:tc>
      </w:tr>
      <w:tr w:rsidR="006E7851" w:rsidRPr="001D3176" w14:paraId="36AFBD62" w14:textId="77777777" w:rsidTr="00B63DE6">
        <w:trPr>
          <w:trHeight w:val="1975"/>
          <w:jc w:val="center"/>
          <w:trPrChange w:id="1216" w:author="Shao" w:date="2025-03-03T15:07:00Z" w16du:dateUtc="2025-03-03T07:07:00Z">
            <w:trPr>
              <w:gridAfter w:val="0"/>
              <w:trHeight w:val="5682"/>
              <w:jc w:val="center"/>
            </w:trPr>
          </w:trPrChange>
        </w:trPr>
        <w:tc>
          <w:tcPr>
            <w:tcW w:w="10726" w:type="dxa"/>
            <w:gridSpan w:val="18"/>
            <w:tcPrChange w:id="1217" w:author="Shao" w:date="2025-03-03T15:07:00Z" w16du:dateUtc="2025-03-03T07:07:00Z">
              <w:tcPr>
                <w:tcW w:w="10404" w:type="dxa"/>
                <w:gridSpan w:val="29"/>
              </w:tcPr>
            </w:tcPrChange>
          </w:tcPr>
          <w:p w14:paraId="35DED591" w14:textId="18E9C690" w:rsidR="008B3AD2" w:rsidRDefault="00796AE1">
            <w:pPr>
              <w:snapToGrid w:val="0"/>
              <w:spacing w:line="360" w:lineRule="exact"/>
              <w:pPrChange w:id="1218" w:author="Shao" w:date="2025-03-03T15:07:00Z" w16du:dateUtc="2025-03-03T07:07:00Z">
                <w:pPr>
                  <w:spacing w:line="360" w:lineRule="exact"/>
                </w:pPr>
              </w:pPrChange>
            </w:pPr>
            <w:r>
              <w:rPr>
                <w:rFonts w:hint="eastAsia"/>
              </w:rPr>
              <w:t>8</w:t>
            </w:r>
            <w:r w:rsidR="00DE4DAC">
              <w:rPr>
                <w:rFonts w:hint="eastAsia"/>
              </w:rPr>
              <w:t>.1</w:t>
            </w:r>
            <w:r w:rsidR="006E7851">
              <w:rPr>
                <w:rFonts w:hint="eastAsia"/>
              </w:rPr>
              <w:t>包装</w:t>
            </w:r>
            <w:ins w:id="1219" w:author="Shao" w:date="2025-03-03T15:07:00Z" w16du:dateUtc="2025-03-03T07:07:00Z">
              <w:r w:rsidR="00DE4DAC">
                <w:rPr>
                  <w:rFonts w:hint="eastAsia"/>
                </w:rPr>
                <w:t xml:space="preserve"> Packaging</w:t>
              </w:r>
            </w:ins>
          </w:p>
          <w:p w14:paraId="40B3F404" w14:textId="1867EA0C" w:rsidR="008B3AD2" w:rsidRPr="00960E5D" w:rsidRDefault="006E7851">
            <w:pPr>
              <w:snapToGrid w:val="0"/>
              <w:spacing w:line="360" w:lineRule="exact"/>
              <w:rPr>
                <w:rFonts w:hint="eastAsia"/>
                <w:rPrChange w:id="1220" w:author="Shao" w:date="2025-03-03T15:07:00Z" w16du:dateUtc="2025-03-03T07:07:00Z">
                  <w:rPr>
                    <w:rFonts w:ascii="宋体" w:hAnsi="宋体" w:hint="eastAsia"/>
                    <w:u w:val="single"/>
                  </w:rPr>
                </w:rPrChange>
              </w:rPr>
              <w:pPrChange w:id="1221" w:author="Shao" w:date="2025-03-03T15:07:00Z" w16du:dateUtc="2025-03-03T07:07:00Z">
                <w:pPr>
                  <w:spacing w:line="360" w:lineRule="exact"/>
                </w:pPr>
              </w:pPrChange>
            </w:pPr>
            <w:ins w:id="1222" w:author="Shao" w:date="2025-03-03T15:07:00Z" w16du:dateUtc="2025-03-03T07:07:00Z">
              <w:r w:rsidRPr="000B6B5A">
                <w:rPr>
                  <w:rFonts w:ascii="宋体" w:hAnsi="宋体" w:hint="eastAsia"/>
                </w:rPr>
                <w:t>产品是否包装</w:t>
              </w:r>
              <w:r>
                <w:rPr>
                  <w:rFonts w:ascii="宋体" w:hAnsi="宋体" w:hint="eastAsia"/>
                </w:rPr>
                <w:t>？</w:t>
              </w:r>
            </w:ins>
            <w:r w:rsidR="00D9605C" w:rsidRPr="00960E5D">
              <w:rPr>
                <w:rFonts w:hint="eastAsia"/>
              </w:rPr>
              <w:t xml:space="preserve"> </w:t>
            </w:r>
            <w:ins w:id="1223" w:author="Shao" w:date="2025-03-03T15:07:00Z" w16du:dateUtc="2025-03-03T07:07:00Z">
              <w:r w:rsidR="00DE4DAC" w:rsidRPr="00960E5D">
                <w:rPr>
                  <w:rFonts w:hint="eastAsia"/>
                </w:rPr>
                <w:t>Is the product packaged?</w:t>
              </w:r>
              <w:r w:rsidR="0075573E" w:rsidRPr="00EA7180">
                <w:fldChar w:fldCharType="begin">
                  <w:ffData>
                    <w:name w:val="复选框型13"/>
                    <w:enabled/>
                    <w:calcOnExit w:val="0"/>
                    <w:checkBox>
                      <w:sizeAuto/>
                      <w:default w:val="0"/>
                    </w:checkBox>
                  </w:ffData>
                </w:fldChar>
              </w:r>
              <w:r w:rsidR="00DE4DAC" w:rsidRPr="00EA7180">
                <w:instrText xml:space="preserve"> FORMCHECKBOX </w:instrText>
              </w:r>
              <w:r w:rsidR="0075573E" w:rsidRPr="00EA7180">
                <w:fldChar w:fldCharType="separate"/>
              </w:r>
              <w:r w:rsidR="0075573E" w:rsidRPr="00EA7180">
                <w:fldChar w:fldCharType="end"/>
              </w:r>
            </w:ins>
            <w:r w:rsidR="00DE4DAC">
              <w:rPr>
                <w:rFonts w:hint="eastAsia"/>
              </w:rPr>
              <w:t xml:space="preserve"> </w:t>
            </w:r>
            <w:r w:rsidR="00D9605C">
              <w:rPr>
                <w:rFonts w:hint="eastAsia"/>
              </w:rPr>
              <w:t>是</w:t>
            </w:r>
            <w:del w:id="1224" w:author="Shao" w:date="2025-03-03T15:07:00Z" w16du:dateUtc="2025-03-03T07:07:00Z">
              <w:r w:rsidRPr="0011424B">
                <w:rPr>
                  <w:rFonts w:hint="eastAsia"/>
                </w:rPr>
                <w:delText>是</w:delText>
              </w:r>
              <w:r w:rsidRPr="0011424B">
                <w:rPr>
                  <w:rFonts w:hint="eastAsia"/>
                </w:rPr>
                <w:delText xml:space="preserve"> </w:delText>
              </w:r>
            </w:del>
            <w:ins w:id="1225" w:author="Shao" w:date="2025-03-03T15:07:00Z" w16du:dateUtc="2025-03-03T07:07:00Z">
              <w:r w:rsidR="00DE4DAC">
                <w:rPr>
                  <w:rFonts w:hint="eastAsia"/>
                </w:rPr>
                <w:t>Yes</w:t>
              </w:r>
            </w:ins>
            <w:r w:rsidR="00DE4DAC">
              <w:rPr>
                <w:rFonts w:hint="eastAsia"/>
              </w:rPr>
              <w:t xml:space="preserve">   </w:t>
            </w:r>
            <w:r w:rsidR="0075573E" w:rsidRPr="00EA7180">
              <w:fldChar w:fldCharType="begin">
                <w:ffData>
                  <w:name w:val="复选框型13"/>
                  <w:enabled/>
                  <w:calcOnExit w:val="0"/>
                  <w:checkBox>
                    <w:sizeAuto/>
                    <w:default w:val="0"/>
                  </w:checkBox>
                </w:ffData>
              </w:fldChar>
            </w:r>
            <w:r w:rsidR="00DE4DAC" w:rsidRPr="00EA7180">
              <w:instrText xml:space="preserve"> FORMCHECKBOX </w:instrText>
            </w:r>
            <w:r w:rsidR="0075573E" w:rsidRPr="00EA7180">
              <w:fldChar w:fldCharType="separate"/>
            </w:r>
            <w:r w:rsidR="0075573E" w:rsidRPr="00EA7180">
              <w:fldChar w:fldCharType="end"/>
            </w:r>
            <w:r w:rsidR="00DE4DAC" w:rsidRPr="0011424B">
              <w:rPr>
                <w:rFonts w:hint="eastAsia"/>
              </w:rPr>
              <w:t xml:space="preserve"> </w:t>
            </w:r>
            <w:r w:rsidRPr="0011424B">
              <w:rPr>
                <w:rFonts w:hint="eastAsia"/>
              </w:rPr>
              <w:t>否</w:t>
            </w:r>
            <w:r w:rsidR="00D9605C">
              <w:rPr>
                <w:rFonts w:hint="eastAsia"/>
              </w:rPr>
              <w:t>No</w:t>
            </w:r>
            <w:r>
              <w:rPr>
                <w:rFonts w:hint="eastAsia"/>
              </w:rPr>
              <w:t>；若是，</w:t>
            </w:r>
            <w:r w:rsidRPr="000B6B5A">
              <w:rPr>
                <w:rFonts w:ascii="宋体" w:hAnsi="宋体" w:hint="eastAsia"/>
              </w:rPr>
              <w:t>请说明包装材料</w:t>
            </w:r>
            <w:ins w:id="1226" w:author="Shao" w:date="2025-03-03T15:07:00Z" w16du:dateUtc="2025-03-03T07:07:00Z">
              <w:r w:rsidR="00DE4DAC" w:rsidRPr="0011424B">
                <w:rPr>
                  <w:rFonts w:hint="eastAsia"/>
                </w:rPr>
                <w:t>No</w:t>
              </w:r>
              <w:r w:rsidR="00DE4DAC">
                <w:rPr>
                  <w:rFonts w:hint="eastAsia"/>
                </w:rPr>
                <w:t xml:space="preserve">; If yes, </w:t>
              </w:r>
              <w:r w:rsidR="00DE4DAC" w:rsidRPr="00960E5D">
                <w:rPr>
                  <w:rFonts w:hint="eastAsia"/>
                </w:rPr>
                <w:t>please specify the packaging material:</w:t>
              </w:r>
            </w:ins>
            <w:r w:rsidR="00DE4DAC" w:rsidRPr="00960E5D">
              <w:rPr>
                <w:rFonts w:hint="eastAsia"/>
                <w:rPrChange w:id="1227" w:author="Shao" w:date="2025-03-03T15:07:00Z" w16du:dateUtc="2025-03-03T07:07:00Z">
                  <w:rPr>
                    <w:rFonts w:ascii="宋体" w:hAnsi="宋体" w:hint="eastAsia"/>
                    <w:u w:val="single"/>
                  </w:rPr>
                </w:rPrChange>
              </w:rPr>
              <w:t xml:space="preserve"> </w:t>
            </w:r>
            <w:r w:rsidR="00DE4DAC" w:rsidRPr="00D9605C">
              <w:rPr>
                <w:rFonts w:hint="eastAsia"/>
                <w:u w:val="single"/>
                <w:rPrChange w:id="1228" w:author="Shao" w:date="2025-03-03T15:07:00Z" w16du:dateUtc="2025-03-03T07:07:00Z">
                  <w:rPr>
                    <w:rFonts w:ascii="宋体" w:hAnsi="宋体" w:hint="eastAsia"/>
                    <w:u w:val="single"/>
                  </w:rPr>
                </w:rPrChange>
              </w:rPr>
              <w:t xml:space="preserve">   </w:t>
            </w:r>
            <w:r w:rsidR="00D9605C">
              <w:rPr>
                <w:rFonts w:hint="eastAsia"/>
                <w:u w:val="single"/>
              </w:rPr>
              <w:t xml:space="preserve">                        </w:t>
            </w:r>
            <w:r w:rsidR="00DE4DAC" w:rsidRPr="00D9605C">
              <w:rPr>
                <w:rFonts w:hint="eastAsia"/>
                <w:u w:val="single"/>
                <w:rPrChange w:id="1229" w:author="Shao" w:date="2025-03-03T15:07:00Z" w16du:dateUtc="2025-03-03T07:07:00Z">
                  <w:rPr>
                    <w:rFonts w:ascii="宋体" w:hAnsi="宋体" w:hint="eastAsia"/>
                    <w:u w:val="single"/>
                  </w:rPr>
                </w:rPrChange>
              </w:rPr>
              <w:t xml:space="preserve">    </w:t>
            </w:r>
            <w:r w:rsidR="00DE4DAC" w:rsidRPr="00960E5D">
              <w:rPr>
                <w:rFonts w:hint="eastAsia"/>
                <w:rPrChange w:id="1230" w:author="Shao" w:date="2025-03-03T15:07:00Z" w16du:dateUtc="2025-03-03T07:07:00Z">
                  <w:rPr>
                    <w:rFonts w:ascii="宋体" w:hAnsi="宋体" w:hint="eastAsia"/>
                    <w:u w:val="single"/>
                  </w:rPr>
                </w:rPrChange>
              </w:rPr>
              <w:t xml:space="preserve"> </w:t>
            </w:r>
          </w:p>
          <w:p w14:paraId="52A51D36" w14:textId="646124AC" w:rsidR="008B3AD2" w:rsidRPr="00960E5D" w:rsidRDefault="006E7851">
            <w:pPr>
              <w:snapToGrid w:val="0"/>
              <w:spacing w:line="360" w:lineRule="exact"/>
              <w:rPr>
                <w:rFonts w:hint="eastAsia"/>
                <w:rPrChange w:id="1231" w:author="Shao" w:date="2025-03-03T15:07:00Z" w16du:dateUtc="2025-03-03T07:07:00Z">
                  <w:rPr>
                    <w:rFonts w:ascii="宋体" w:hAnsi="宋体" w:hint="eastAsia"/>
                  </w:rPr>
                </w:rPrChange>
              </w:rPr>
              <w:pPrChange w:id="1232" w:author="Shao" w:date="2025-03-03T15:07:00Z" w16du:dateUtc="2025-03-03T07:07:00Z">
                <w:pPr>
                  <w:spacing w:line="360" w:lineRule="exact"/>
                </w:pPr>
              </w:pPrChange>
            </w:pPr>
            <w:ins w:id="1233" w:author="Shao" w:date="2025-03-03T15:07:00Z" w16du:dateUtc="2025-03-03T07:07:00Z">
              <w:r w:rsidRPr="00016403">
                <w:rPr>
                  <w:rFonts w:ascii="宋体" w:hAnsi="宋体" w:hint="eastAsia"/>
                </w:rPr>
                <w:t>是否使用接触过禁用物质的包装物或容器？</w:t>
              </w:r>
            </w:ins>
            <w:r w:rsidR="00D9605C" w:rsidRPr="00960E5D">
              <w:rPr>
                <w:rFonts w:hint="eastAsia"/>
              </w:rPr>
              <w:t xml:space="preserve"> </w:t>
            </w:r>
            <w:ins w:id="1234" w:author="Shao" w:date="2025-03-03T15:07:00Z" w16du:dateUtc="2025-03-03T07:07:00Z">
              <w:r w:rsidR="00DE4DAC" w:rsidRPr="00960E5D">
                <w:rPr>
                  <w:rFonts w:hint="eastAsia"/>
                </w:rPr>
                <w:t>Do you use packaging or containers that have been exposed to banned substances?</w:t>
              </w:r>
              <w:r w:rsidR="0075573E" w:rsidRPr="00EA7180">
                <w:fldChar w:fldCharType="begin">
                  <w:ffData>
                    <w:name w:val="复选框型13"/>
                    <w:enabled/>
                    <w:calcOnExit w:val="0"/>
                    <w:checkBox>
                      <w:sizeAuto/>
                      <w:default w:val="0"/>
                    </w:checkBox>
                  </w:ffData>
                </w:fldChar>
              </w:r>
              <w:r w:rsidR="00DE4DAC" w:rsidRPr="00EA7180">
                <w:instrText xml:space="preserve"> FORMCHECKBOX </w:instrText>
              </w:r>
              <w:r w:rsidR="0075573E" w:rsidRPr="00EA7180">
                <w:fldChar w:fldCharType="separate"/>
              </w:r>
              <w:r w:rsidR="0075573E" w:rsidRPr="00EA7180">
                <w:fldChar w:fldCharType="end"/>
              </w:r>
            </w:ins>
            <w:r w:rsidR="00DE4DAC">
              <w:rPr>
                <w:rFonts w:hint="eastAsia"/>
              </w:rPr>
              <w:t xml:space="preserve"> </w:t>
            </w:r>
            <w:r w:rsidRPr="0011424B">
              <w:rPr>
                <w:rFonts w:hint="eastAsia"/>
              </w:rPr>
              <w:t>是</w:t>
            </w:r>
            <w:r w:rsidRPr="0011424B">
              <w:rPr>
                <w:rFonts w:hint="eastAsia"/>
              </w:rPr>
              <w:t xml:space="preserve"> </w:t>
            </w:r>
            <w:ins w:id="1235" w:author="Shao" w:date="2025-03-03T15:07:00Z" w16du:dateUtc="2025-03-03T07:07:00Z">
              <w:r w:rsidR="00DE4DAC">
                <w:rPr>
                  <w:rFonts w:hint="eastAsia"/>
                </w:rPr>
                <w:t>Yes</w:t>
              </w:r>
            </w:ins>
            <w:r w:rsidR="00DE4DAC">
              <w:rPr>
                <w:rFonts w:hint="eastAsia"/>
              </w:rPr>
              <w:t xml:space="preserve">   </w:t>
            </w:r>
            <w:r w:rsidR="0075573E" w:rsidRPr="00EA7180">
              <w:fldChar w:fldCharType="begin">
                <w:ffData>
                  <w:name w:val="复选框型13"/>
                  <w:enabled/>
                  <w:calcOnExit w:val="0"/>
                  <w:checkBox>
                    <w:sizeAuto/>
                    <w:default w:val="0"/>
                  </w:checkBox>
                </w:ffData>
              </w:fldChar>
            </w:r>
            <w:r w:rsidR="00DE4DAC" w:rsidRPr="00EA7180">
              <w:instrText xml:space="preserve"> FORMCHECKBOX </w:instrText>
            </w:r>
            <w:r w:rsidR="0075573E" w:rsidRPr="00EA7180">
              <w:fldChar w:fldCharType="separate"/>
            </w:r>
            <w:r w:rsidR="0075573E" w:rsidRPr="00EA7180">
              <w:fldChar w:fldCharType="end"/>
            </w:r>
            <w:r w:rsidR="00DE4DAC" w:rsidRPr="0011424B">
              <w:rPr>
                <w:rFonts w:hint="eastAsia"/>
              </w:rPr>
              <w:t xml:space="preserve"> </w:t>
            </w:r>
            <w:r w:rsidRPr="0011424B">
              <w:rPr>
                <w:rFonts w:hint="eastAsia"/>
              </w:rPr>
              <w:t>否</w:t>
            </w:r>
            <w:ins w:id="1236" w:author="Shao" w:date="2025-03-03T15:07:00Z" w16du:dateUtc="2025-03-03T07:07:00Z">
              <w:r w:rsidR="00DE4DAC" w:rsidRPr="0011424B">
                <w:rPr>
                  <w:rFonts w:hint="eastAsia"/>
                </w:rPr>
                <w:t>No</w:t>
              </w:r>
            </w:ins>
          </w:p>
          <w:p w14:paraId="235E7FB4" w14:textId="060973A1" w:rsidR="008B3AD2" w:rsidRDefault="006E7851">
            <w:pPr>
              <w:snapToGrid w:val="0"/>
              <w:spacing w:line="360" w:lineRule="exact"/>
              <w:pPrChange w:id="1237" w:author="Shao" w:date="2025-03-03T15:07:00Z" w16du:dateUtc="2025-03-03T07:07:00Z">
                <w:pPr>
                  <w:spacing w:line="360" w:lineRule="exact"/>
                </w:pPr>
              </w:pPrChange>
            </w:pPr>
            <w:ins w:id="1238" w:author="Shao" w:date="2025-03-03T15:07:00Z" w16du:dateUtc="2025-03-03T07:07:00Z">
              <w:r>
                <w:rPr>
                  <w:rFonts w:hint="eastAsia"/>
                </w:rPr>
                <w:t>是否外包包装活动？</w:t>
              </w:r>
              <w:r w:rsidR="00A76162" w:rsidRPr="00E70EBE">
                <w:fldChar w:fldCharType="begin">
                  <w:ffData>
                    <w:name w:val="复选框型13"/>
                    <w:enabled/>
                    <w:calcOnExit w:val="0"/>
                    <w:checkBox>
                      <w:sizeAuto/>
                      <w:default w:val="0"/>
                    </w:checkBox>
                  </w:ffData>
                </w:fldChar>
              </w:r>
              <w:r w:rsidRPr="00E70EBE">
                <w:instrText xml:space="preserve"> FORMCHECKBOX </w:instrText>
              </w:r>
              <w:r w:rsidR="00A76162" w:rsidRPr="00E70EBE">
                <w:fldChar w:fldCharType="separate"/>
              </w:r>
              <w:r w:rsidR="00A76162" w:rsidRPr="00E70EBE">
                <w:fldChar w:fldCharType="end"/>
              </w:r>
              <w:r w:rsidR="00DE4DAC">
                <w:rPr>
                  <w:rFonts w:hint="eastAsia"/>
                </w:rPr>
                <w:t>Do you outsource packaging activities?</w:t>
              </w:r>
              <w:r w:rsidR="0075573E" w:rsidRPr="00E70EBE">
                <w:fldChar w:fldCharType="begin">
                  <w:ffData>
                    <w:name w:val="复选框型13"/>
                    <w:enabled/>
                    <w:calcOnExit w:val="0"/>
                    <w:checkBox>
                      <w:sizeAuto/>
                      <w:default w:val="0"/>
                    </w:checkBox>
                  </w:ffData>
                </w:fldChar>
              </w:r>
              <w:r w:rsidR="00DE4DAC" w:rsidRPr="00E70EBE">
                <w:instrText xml:space="preserve"> FORMCHECKBOX </w:instrText>
              </w:r>
              <w:r w:rsidR="0075573E" w:rsidRPr="00E70EBE">
                <w:fldChar w:fldCharType="separate"/>
              </w:r>
              <w:r w:rsidR="0075573E" w:rsidRPr="00E70EBE">
                <w:fldChar w:fldCharType="end"/>
              </w:r>
            </w:ins>
            <w:r w:rsidR="00DE4DAC" w:rsidRPr="00960E5D">
              <w:rPr>
                <w:rPrChange w:id="1239" w:author="Shao" w:date="2025-03-03T15:07:00Z" w16du:dateUtc="2025-03-03T07:07:00Z">
                  <w:rPr>
                    <w:rFonts w:ascii="宋体"/>
                  </w:rPr>
                </w:rPrChange>
              </w:rPr>
              <w:t xml:space="preserve"> </w:t>
            </w:r>
            <w:r w:rsidRPr="000B6B5A">
              <w:rPr>
                <w:rFonts w:ascii="宋体" w:hint="eastAsia"/>
              </w:rPr>
              <w:t>是</w:t>
            </w:r>
            <w:ins w:id="1240" w:author="Shao" w:date="2025-03-03T15:07:00Z" w16du:dateUtc="2025-03-03T07:07:00Z">
              <w:r w:rsidR="00DE4DAC" w:rsidRPr="00960E5D">
                <w:rPr>
                  <w:rFonts w:hint="eastAsia"/>
                </w:rPr>
                <w:t>Yes</w:t>
              </w:r>
            </w:ins>
            <w:r w:rsidR="00DE4DAC" w:rsidRPr="00960E5D">
              <w:rPr>
                <w:rPrChange w:id="1241" w:author="Shao" w:date="2025-03-03T15:07:00Z" w16du:dateUtc="2025-03-03T07:07:00Z">
                  <w:rPr>
                    <w:rFonts w:ascii="宋体"/>
                  </w:rPr>
                </w:rPrChange>
              </w:rPr>
              <w:t xml:space="preserve">  </w:t>
            </w:r>
            <w:r w:rsidR="0075573E" w:rsidRPr="00E70EBE">
              <w:fldChar w:fldCharType="begin">
                <w:ffData>
                  <w:name w:val="复选框型13"/>
                  <w:enabled/>
                  <w:calcOnExit w:val="0"/>
                  <w:checkBox>
                    <w:sizeAuto/>
                    <w:default w:val="0"/>
                  </w:checkBox>
                </w:ffData>
              </w:fldChar>
            </w:r>
            <w:r w:rsidR="00DE4DAC" w:rsidRPr="00E70EBE">
              <w:instrText xml:space="preserve"> FORMCHECKBOX </w:instrText>
            </w:r>
            <w:r w:rsidR="0075573E" w:rsidRPr="00E70EBE">
              <w:fldChar w:fldCharType="separate"/>
            </w:r>
            <w:r w:rsidR="0075573E" w:rsidRPr="00E70EBE">
              <w:fldChar w:fldCharType="end"/>
            </w:r>
            <w:r w:rsidR="00DE4DAC" w:rsidRPr="00960E5D">
              <w:rPr>
                <w:rPrChange w:id="1242" w:author="Shao" w:date="2025-03-03T15:07:00Z" w16du:dateUtc="2025-03-03T07:07:00Z">
                  <w:rPr>
                    <w:rFonts w:ascii="宋体"/>
                  </w:rPr>
                </w:rPrChange>
              </w:rPr>
              <w:t xml:space="preserve"> </w:t>
            </w:r>
            <w:r w:rsidRPr="000B6B5A">
              <w:rPr>
                <w:rFonts w:ascii="宋体" w:hint="eastAsia"/>
              </w:rPr>
              <w:t>否</w:t>
            </w:r>
            <w:r w:rsidR="007150F5">
              <w:rPr>
                <w:rFonts w:ascii="宋体" w:hint="eastAsia"/>
              </w:rPr>
              <w:t>No</w:t>
            </w:r>
            <w:r w:rsidRPr="000B6B5A">
              <w:rPr>
                <w:rFonts w:ascii="宋体" w:hint="eastAsia"/>
              </w:rPr>
              <w:t>；如是，</w:t>
            </w:r>
            <w:r>
              <w:rPr>
                <w:rFonts w:ascii="宋体" w:hint="eastAsia"/>
              </w:rPr>
              <w:t>请简要描述对分包方的控制措施</w:t>
            </w:r>
            <w:ins w:id="1243" w:author="Shao" w:date="2025-03-03T15:07:00Z" w16du:dateUtc="2025-03-03T07:07:00Z">
              <w:r w:rsidR="00DE4DAC" w:rsidRPr="00960E5D">
                <w:rPr>
                  <w:rFonts w:hint="eastAsia"/>
                </w:rPr>
                <w:t>If yes, briefly describe the controls over subcontractors:</w:t>
              </w:r>
            </w:ins>
            <w:r w:rsidR="00DE4DAC" w:rsidRPr="007150F5">
              <w:rPr>
                <w:u w:val="single"/>
                <w:rPrChange w:id="1244" w:author="Shao" w:date="2025-03-03T15:07:00Z" w16du:dateUtc="2025-03-03T07:07:00Z">
                  <w:rPr>
                    <w:rFonts w:ascii="宋体"/>
                    <w:u w:val="single"/>
                  </w:rPr>
                </w:rPrChange>
              </w:rPr>
              <w:t xml:space="preserve">               </w:t>
            </w:r>
          </w:p>
          <w:p w14:paraId="7B55E31F" w14:textId="77777777" w:rsidR="006E7851" w:rsidRPr="009C44DD" w:rsidRDefault="006E7851">
            <w:pPr>
              <w:snapToGrid w:val="0"/>
              <w:spacing w:line="360" w:lineRule="exact"/>
              <w:pPrChange w:id="1245" w:author="Shao" w:date="2025-03-03T15:07:00Z" w16du:dateUtc="2025-03-03T07:07:00Z">
                <w:pPr>
                  <w:spacing w:line="360" w:lineRule="exact"/>
                </w:pPr>
              </w:pPrChange>
            </w:pPr>
          </w:p>
          <w:p w14:paraId="28F70816" w14:textId="6ADD59E7" w:rsidR="008B3AD2" w:rsidRDefault="00796AE1">
            <w:pPr>
              <w:snapToGrid w:val="0"/>
              <w:spacing w:line="360" w:lineRule="exact"/>
              <w:pPrChange w:id="1246" w:author="Shao" w:date="2025-03-03T15:07:00Z" w16du:dateUtc="2025-03-03T07:07:00Z">
                <w:pPr>
                  <w:spacing w:line="360" w:lineRule="exact"/>
                </w:pPr>
              </w:pPrChange>
            </w:pPr>
            <w:r>
              <w:rPr>
                <w:rFonts w:hint="eastAsia"/>
              </w:rPr>
              <w:t>8</w:t>
            </w:r>
            <w:r w:rsidR="00DE4DAC">
              <w:rPr>
                <w:rFonts w:hint="eastAsia"/>
              </w:rPr>
              <w:t>.2</w:t>
            </w:r>
            <w:r w:rsidR="006E7851">
              <w:rPr>
                <w:rFonts w:hint="eastAsia"/>
              </w:rPr>
              <w:t>贮藏</w:t>
            </w:r>
            <w:ins w:id="1247" w:author="Shao" w:date="2025-03-03T15:07:00Z" w16du:dateUtc="2025-03-03T07:07:00Z">
              <w:r w:rsidR="00DE4DAC">
                <w:rPr>
                  <w:rFonts w:hint="eastAsia"/>
                </w:rPr>
                <w:t xml:space="preserve"> Storage</w:t>
              </w:r>
            </w:ins>
          </w:p>
          <w:p w14:paraId="27FDF628" w14:textId="61E4E6FB" w:rsidR="008B3AD2" w:rsidRDefault="00796AE1">
            <w:pPr>
              <w:snapToGrid w:val="0"/>
              <w:spacing w:line="360" w:lineRule="exact"/>
              <w:jc w:val="left"/>
              <w:pPrChange w:id="1248" w:author="Shao" w:date="2025-03-03T15:07:00Z" w16du:dateUtc="2025-03-03T07:07:00Z">
                <w:pPr>
                  <w:spacing w:line="360" w:lineRule="exact"/>
                </w:pPr>
              </w:pPrChange>
            </w:pPr>
            <w:r>
              <w:rPr>
                <w:rFonts w:hint="eastAsia"/>
              </w:rPr>
              <w:t>8</w:t>
            </w:r>
            <w:r w:rsidR="00DE4DAC" w:rsidRPr="009B5360">
              <w:rPr>
                <w:rFonts w:hint="eastAsia"/>
              </w:rPr>
              <w:t>.2.1</w:t>
            </w:r>
            <w:ins w:id="1249" w:author="Shao" w:date="2025-03-03T15:07:00Z" w16du:dateUtc="2025-03-03T07:07:00Z">
              <w:r w:rsidR="006E7851" w:rsidRPr="009B5360">
                <w:rPr>
                  <w:rFonts w:ascii="宋体" w:hAnsi="宋体" w:hint="eastAsia"/>
                </w:rPr>
                <w:t>产品是否贮藏？</w:t>
              </w:r>
              <w:r w:rsidR="00DE4DAC" w:rsidRPr="009B5360">
                <w:rPr>
                  <w:rFonts w:hint="eastAsia"/>
                </w:rPr>
                <w:t xml:space="preserve"> </w:t>
              </w:r>
              <w:r w:rsidR="00DE4DAC" w:rsidRPr="00960E5D">
                <w:rPr>
                  <w:rFonts w:hint="eastAsia"/>
                </w:rPr>
                <w:t>Is the product stored?</w:t>
              </w:r>
              <w:r w:rsidR="0075573E" w:rsidRPr="009B5360">
                <w:fldChar w:fldCharType="begin">
                  <w:ffData>
                    <w:name w:val="复选框型13"/>
                    <w:enabled/>
                    <w:calcOnExit w:val="0"/>
                    <w:checkBox>
                      <w:sizeAuto/>
                      <w:default w:val="0"/>
                    </w:checkBox>
                  </w:ffData>
                </w:fldChar>
              </w:r>
              <w:r w:rsidR="00DE4DAC" w:rsidRPr="009B5360">
                <w:instrText xml:space="preserve"> FORMCHECKBOX </w:instrText>
              </w:r>
              <w:r w:rsidR="0075573E" w:rsidRPr="009B5360">
                <w:fldChar w:fldCharType="separate"/>
              </w:r>
              <w:r w:rsidR="0075573E" w:rsidRPr="009B5360">
                <w:fldChar w:fldCharType="end"/>
              </w:r>
            </w:ins>
            <w:r w:rsidR="00DE4DAC" w:rsidRPr="009B5360">
              <w:rPr>
                <w:rFonts w:hint="eastAsia"/>
              </w:rPr>
              <w:t xml:space="preserve"> </w:t>
            </w:r>
            <w:r w:rsidR="006E7851" w:rsidRPr="009B5360">
              <w:rPr>
                <w:rFonts w:hint="eastAsia"/>
              </w:rPr>
              <w:t>是</w:t>
            </w:r>
            <w:ins w:id="1250" w:author="Shao" w:date="2025-03-03T15:07:00Z" w16du:dateUtc="2025-03-03T07:07:00Z">
              <w:r w:rsidR="00DE4DAC" w:rsidRPr="009B5360">
                <w:rPr>
                  <w:rFonts w:hint="eastAsia"/>
                </w:rPr>
                <w:t>Yes</w:t>
              </w:r>
            </w:ins>
            <w:r w:rsidR="00DE4DAC" w:rsidRPr="009B5360">
              <w:rPr>
                <w:rFonts w:hint="eastAsia"/>
              </w:rPr>
              <w:t xml:space="preserve">  </w:t>
            </w:r>
            <w:r w:rsidR="0075573E" w:rsidRPr="009B5360">
              <w:fldChar w:fldCharType="begin">
                <w:ffData>
                  <w:name w:val="复选框型13"/>
                  <w:enabled/>
                  <w:calcOnExit w:val="0"/>
                  <w:checkBox>
                    <w:sizeAuto/>
                    <w:default w:val="0"/>
                  </w:checkBox>
                </w:ffData>
              </w:fldChar>
            </w:r>
            <w:r w:rsidR="00DE4DAC" w:rsidRPr="009B5360">
              <w:instrText xml:space="preserve"> FORMCHECKBOX </w:instrText>
            </w:r>
            <w:r w:rsidR="0075573E" w:rsidRPr="009B5360">
              <w:fldChar w:fldCharType="separate"/>
            </w:r>
            <w:r w:rsidR="0075573E" w:rsidRPr="009B5360">
              <w:fldChar w:fldCharType="end"/>
            </w:r>
            <w:r w:rsidR="00DE4DAC" w:rsidRPr="009B5360">
              <w:rPr>
                <w:rFonts w:hint="eastAsia"/>
              </w:rPr>
              <w:t xml:space="preserve"> </w:t>
            </w:r>
            <w:r w:rsidR="006E7851" w:rsidRPr="009B5360">
              <w:rPr>
                <w:rFonts w:hint="eastAsia"/>
              </w:rPr>
              <w:t>否</w:t>
            </w:r>
            <w:ins w:id="1251" w:author="Shao" w:date="2025-03-03T15:07:00Z" w16du:dateUtc="2025-03-03T07:07:00Z">
              <w:r w:rsidR="007150F5" w:rsidRPr="009B5360">
                <w:rPr>
                  <w:rFonts w:hint="eastAsia"/>
                </w:rPr>
                <w:t>No</w:t>
              </w:r>
            </w:ins>
            <w:r w:rsidR="006E7851" w:rsidRPr="009B5360">
              <w:rPr>
                <w:rFonts w:hint="eastAsia"/>
              </w:rPr>
              <w:t>；若是，贮藏地点、方法和设施容量</w:t>
            </w:r>
            <w:r w:rsidR="006E7851" w:rsidRPr="009B5360">
              <w:rPr>
                <w:rFonts w:ascii="宋体" w:hAnsi="宋体" w:hint="eastAsia"/>
              </w:rPr>
              <w:t>：</w:t>
            </w:r>
            <w:ins w:id="1252" w:author="Shao" w:date="2025-03-03T15:07:00Z" w16du:dateUtc="2025-03-03T07:07:00Z">
              <w:r w:rsidR="00DE4DAC" w:rsidRPr="009B5360">
                <w:rPr>
                  <w:rFonts w:hint="eastAsia"/>
                </w:rPr>
                <w:t>; if yes, storage location, method and facility capacity</w:t>
              </w:r>
              <w:r w:rsidR="00DE4DAC" w:rsidRPr="00960E5D">
                <w:rPr>
                  <w:rFonts w:hint="eastAsia"/>
                </w:rPr>
                <w:t>:</w:t>
              </w:r>
            </w:ins>
            <w:r w:rsidR="007150F5" w:rsidRPr="009B5360">
              <w:rPr>
                <w:rFonts w:ascii="宋体" w:hAnsi="宋体" w:hint="eastAsia"/>
                <w:u w:val="single"/>
              </w:rPr>
              <w:t xml:space="preserve">                                                   </w:t>
            </w:r>
            <w:r w:rsidR="00DE4DAC" w:rsidRPr="00960E5D">
              <w:rPr>
                <w:rFonts w:hint="eastAsia"/>
                <w:rPrChange w:id="1253" w:author="Shao" w:date="2025-03-03T15:07:00Z" w16du:dateUtc="2025-03-03T07:07:00Z">
                  <w:rPr>
                    <w:rFonts w:ascii="宋体" w:hAnsi="宋体" w:hint="eastAsia"/>
                    <w:u w:val="single"/>
                  </w:rPr>
                </w:rPrChange>
              </w:rPr>
              <w:t xml:space="preserve">        </w:t>
            </w:r>
          </w:p>
          <w:p w14:paraId="54D91EEB" w14:textId="723BAB0A" w:rsidR="008B3AD2" w:rsidRPr="00960E5D" w:rsidRDefault="00796AE1">
            <w:pPr>
              <w:snapToGrid w:val="0"/>
              <w:spacing w:line="360" w:lineRule="exact"/>
              <w:rPr>
                <w:rFonts w:hint="eastAsia"/>
                <w:rPrChange w:id="1254" w:author="Shao" w:date="2025-03-03T15:07:00Z" w16du:dateUtc="2025-03-03T07:07:00Z">
                  <w:rPr>
                    <w:rFonts w:ascii="宋体" w:hAnsi="宋体" w:hint="eastAsia"/>
                  </w:rPr>
                </w:rPrChange>
              </w:rPr>
            </w:pPr>
            <w:r>
              <w:rPr>
                <w:rFonts w:hint="eastAsia"/>
              </w:rPr>
              <w:t>8</w:t>
            </w:r>
            <w:r w:rsidR="00DE4DAC" w:rsidRPr="009B5360">
              <w:rPr>
                <w:rFonts w:hint="eastAsia"/>
              </w:rPr>
              <w:t>.2.2</w:t>
            </w:r>
            <w:ins w:id="1255" w:author="Shao" w:date="2025-03-03T15:07:00Z" w16du:dateUtc="2025-03-03T07:07:00Z">
              <w:r w:rsidR="006E7851" w:rsidRPr="009B5360">
                <w:rPr>
                  <w:rFonts w:hint="eastAsia"/>
                </w:rPr>
                <w:t>贮</w:t>
              </w:r>
              <w:r w:rsidR="006E7851">
                <w:rPr>
                  <w:rFonts w:hint="eastAsia"/>
                </w:rPr>
                <w:t>藏设施是否有机专用</w:t>
              </w:r>
              <w:r w:rsidR="007150F5">
                <w:rPr>
                  <w:rFonts w:hint="eastAsia"/>
                </w:rPr>
                <w:t xml:space="preserve">Are the </w:t>
              </w:r>
              <w:r w:rsidR="007150F5" w:rsidRPr="009B5360">
                <w:rPr>
                  <w:rFonts w:hint="eastAsia"/>
                </w:rPr>
                <w:t xml:space="preserve">storage </w:t>
              </w:r>
              <w:r w:rsidR="007150F5">
                <w:rPr>
                  <w:rFonts w:hint="eastAsia"/>
                </w:rPr>
                <w:t>facilities organic dedicated</w:t>
              </w:r>
              <w:r w:rsidR="006E7851">
                <w:rPr>
                  <w:rFonts w:hint="eastAsia"/>
                </w:rPr>
                <w:t>？</w:t>
              </w:r>
              <w:r w:rsidR="00A76162" w:rsidRPr="00EA7180">
                <w:fldChar w:fldCharType="begin">
                  <w:ffData>
                    <w:name w:val="复选框型13"/>
                    <w:enabled/>
                    <w:calcOnExit w:val="0"/>
                    <w:checkBox>
                      <w:sizeAuto/>
                      <w:default w:val="0"/>
                    </w:checkBox>
                  </w:ffData>
                </w:fldChar>
              </w:r>
              <w:r w:rsidR="006E7851" w:rsidRPr="00EA7180">
                <w:instrText xml:space="preserve"> FORMCHECKBOX </w:instrText>
              </w:r>
              <w:r w:rsidR="00A76162" w:rsidRPr="00EA7180">
                <w:fldChar w:fldCharType="separate"/>
              </w:r>
              <w:r w:rsidR="00A76162" w:rsidRPr="00EA7180">
                <w:fldChar w:fldCharType="end"/>
              </w:r>
              <w:r w:rsidR="006E7851" w:rsidRPr="0011424B">
                <w:t xml:space="preserve"> </w:t>
              </w:r>
              <w:r w:rsidR="006E7851" w:rsidRPr="0011424B">
                <w:rPr>
                  <w:rFonts w:hint="eastAsia"/>
                </w:rPr>
                <w:t>是</w:t>
              </w:r>
              <w:r w:rsidR="007150F5">
                <w:rPr>
                  <w:rFonts w:hint="eastAsia"/>
                </w:rPr>
                <w:t>Yes</w:t>
              </w:r>
              <w:r w:rsidR="006E7851" w:rsidRPr="0011424B">
                <w:rPr>
                  <w:rFonts w:hint="eastAsia"/>
                </w:rPr>
                <w:t xml:space="preserve"> </w:t>
              </w:r>
              <w:r w:rsidR="006E7851" w:rsidRPr="0011424B">
                <w:t xml:space="preserve">  </w:t>
              </w:r>
              <w:r w:rsidR="006E7851">
                <w:rPr>
                  <w:rFonts w:hint="eastAsia"/>
                </w:rPr>
                <w:t xml:space="preserve"> </w:t>
              </w:r>
              <w:r w:rsidR="00A76162" w:rsidRPr="00EA7180">
                <w:fldChar w:fldCharType="begin">
                  <w:ffData>
                    <w:name w:val="复选框型13"/>
                    <w:enabled/>
                    <w:calcOnExit w:val="0"/>
                    <w:checkBox>
                      <w:sizeAuto/>
                      <w:default w:val="0"/>
                    </w:checkBox>
                  </w:ffData>
                </w:fldChar>
              </w:r>
              <w:r w:rsidR="006E7851" w:rsidRPr="00EA7180">
                <w:instrText xml:space="preserve"> FORMCHECKBOX </w:instrText>
              </w:r>
              <w:r w:rsidR="00A76162" w:rsidRPr="00EA7180">
                <w:fldChar w:fldCharType="separate"/>
              </w:r>
              <w:r w:rsidR="00A76162" w:rsidRPr="00EA7180">
                <w:fldChar w:fldCharType="end"/>
              </w:r>
              <w:r w:rsidR="006E7851" w:rsidRPr="0011424B">
                <w:t xml:space="preserve"> </w:t>
              </w:r>
              <w:r w:rsidR="006E7851" w:rsidRPr="0011424B">
                <w:rPr>
                  <w:rFonts w:hint="eastAsia"/>
                </w:rPr>
                <w:t>否</w:t>
              </w:r>
              <w:r w:rsidR="007150F5" w:rsidRPr="0011424B">
                <w:rPr>
                  <w:rFonts w:hint="eastAsia"/>
                </w:rPr>
                <w:t>No</w:t>
              </w:r>
              <w:r w:rsidR="006E7851">
                <w:rPr>
                  <w:rFonts w:hint="eastAsia"/>
                </w:rPr>
                <w:t>；如否，请说明采取何种措施区分有机和非有机产品，避免混杂</w:t>
              </w:r>
              <w:r w:rsidR="00DE4DAC">
                <w:rPr>
                  <w:rFonts w:hint="eastAsia"/>
                </w:rPr>
                <w:t>if no, please indicate what measures are taken to distinguish organic and non-</w:t>
              </w:r>
              <w:r w:rsidR="00DE4DAC">
                <w:rPr>
                  <w:rFonts w:hint="eastAsia"/>
                </w:rPr>
                <w:lastRenderedPageBreak/>
                <w:t>organic products and to avoid mixing</w:t>
              </w:r>
              <w:r w:rsidR="00DE4DAC" w:rsidRPr="00960E5D">
                <w:rPr>
                  <w:rFonts w:hint="eastAsia"/>
                </w:rPr>
                <w:t>:</w:t>
              </w:r>
            </w:ins>
            <w:r w:rsidR="00DE4DAC" w:rsidRPr="00960E5D">
              <w:rPr>
                <w:rFonts w:hint="eastAsia"/>
                <w:rPrChange w:id="1256" w:author="Shao" w:date="2025-03-03T15:07:00Z" w16du:dateUtc="2025-03-03T07:07:00Z">
                  <w:rPr>
                    <w:rFonts w:ascii="宋体" w:hAnsi="宋体" w:hint="eastAsia"/>
                    <w:u w:val="single"/>
                  </w:rPr>
                </w:rPrChange>
              </w:rPr>
              <w:t xml:space="preserve"> </w:t>
            </w:r>
            <w:r w:rsidR="00DE4DAC" w:rsidRPr="007150F5">
              <w:rPr>
                <w:rFonts w:hint="eastAsia"/>
                <w:u w:val="single"/>
                <w:rPrChange w:id="1257" w:author="Shao" w:date="2025-03-03T15:07:00Z" w16du:dateUtc="2025-03-03T07:07:00Z">
                  <w:rPr>
                    <w:rFonts w:ascii="宋体" w:hAnsi="宋体" w:hint="eastAsia"/>
                    <w:u w:val="single"/>
                  </w:rPr>
                </w:rPrChange>
              </w:rPr>
              <w:t xml:space="preserve">  </w:t>
            </w:r>
            <w:r w:rsidR="007150F5">
              <w:rPr>
                <w:rFonts w:hint="eastAsia"/>
                <w:u w:val="single"/>
              </w:rPr>
              <w:t xml:space="preserve">                                            </w:t>
            </w:r>
            <w:r w:rsidR="00DE4DAC" w:rsidRPr="007150F5">
              <w:rPr>
                <w:rFonts w:hint="eastAsia"/>
                <w:u w:val="single"/>
                <w:rPrChange w:id="1258" w:author="Shao" w:date="2025-03-03T15:07:00Z" w16du:dateUtc="2025-03-03T07:07:00Z">
                  <w:rPr>
                    <w:rFonts w:ascii="宋体" w:hAnsi="宋体" w:hint="eastAsia"/>
                    <w:u w:val="single"/>
                  </w:rPr>
                </w:rPrChange>
              </w:rPr>
              <w:t xml:space="preserve">  </w:t>
            </w:r>
            <w:r w:rsidR="00DE4DAC" w:rsidRPr="007150F5">
              <w:rPr>
                <w:rFonts w:hint="eastAsia"/>
                <w:rPrChange w:id="1259" w:author="Shao" w:date="2025-03-03T15:07:00Z" w16du:dateUtc="2025-03-03T07:07:00Z">
                  <w:rPr>
                    <w:rFonts w:ascii="宋体" w:hAnsi="宋体" w:hint="eastAsia"/>
                    <w:u w:val="single"/>
                  </w:rPr>
                </w:rPrChange>
              </w:rPr>
              <w:t xml:space="preserve">  </w:t>
            </w:r>
          </w:p>
          <w:p w14:paraId="0B90BC99" w14:textId="77777777" w:rsidR="006E7851" w:rsidRDefault="006E7851" w:rsidP="000B6B5A">
            <w:pPr>
              <w:snapToGrid w:val="0"/>
            </w:pPr>
            <w:r w:rsidRPr="009B5360">
              <w:rPr>
                <w:rFonts w:hint="eastAsia"/>
                <w:i/>
              </w:rPr>
              <w:t>*</w:t>
            </w:r>
            <w:r w:rsidRPr="009B5360">
              <w:rPr>
                <w:rFonts w:hint="eastAsia"/>
                <w:i/>
              </w:rPr>
              <w:t>若存在场外仓库，请提供仓库地点、租赁合同与仓库平面图等信息。</w:t>
            </w:r>
          </w:p>
          <w:p w14:paraId="2883F4AA" w14:textId="77777777" w:rsidR="008B3AD2" w:rsidRDefault="00DE4DAC" w:rsidP="00960E5D">
            <w:pPr>
              <w:snapToGrid w:val="0"/>
              <w:spacing w:line="360" w:lineRule="exact"/>
              <w:rPr>
                <w:ins w:id="1260" w:author="Shao" w:date="2025-03-03T15:07:00Z" w16du:dateUtc="2025-03-03T07:07:00Z"/>
              </w:rPr>
            </w:pPr>
            <w:ins w:id="1261" w:author="Shao" w:date="2025-03-03T15:07:00Z" w16du:dateUtc="2025-03-03T07:07:00Z">
              <w:r w:rsidRPr="00960E5D">
                <w:rPr>
                  <w:rFonts w:hint="eastAsia"/>
                </w:rPr>
                <w:t>*If there is an off-site warehouse, please provide information such as the location of the warehouse, the lease contract and the warehouse floor plan.</w:t>
              </w:r>
            </w:ins>
          </w:p>
          <w:p w14:paraId="694DE8AF" w14:textId="054749B7" w:rsidR="008B3AD2" w:rsidRDefault="00DE4DAC" w:rsidP="007150F5">
            <w:pPr>
              <w:snapToGrid w:val="0"/>
              <w:spacing w:line="360" w:lineRule="exact"/>
              <w:jc w:val="left"/>
            </w:pPr>
            <w:r>
              <w:rPr>
                <w:rFonts w:hint="eastAsia"/>
              </w:rPr>
              <w:t>8</w:t>
            </w:r>
            <w:r w:rsidR="006E7851">
              <w:rPr>
                <w:rFonts w:hint="eastAsia"/>
              </w:rPr>
              <w:t>.2.3</w:t>
            </w:r>
            <w:ins w:id="1262" w:author="Shao" w:date="2025-03-03T15:07:00Z" w16du:dateUtc="2025-03-03T07:07:00Z">
              <w:r w:rsidR="006E7851">
                <w:rPr>
                  <w:rFonts w:hint="eastAsia"/>
                </w:rPr>
                <w:t>贮藏设施内是否储存不可用于有机生产的投入品？</w:t>
              </w:r>
              <w:r w:rsidR="00A76162" w:rsidRPr="00EA7180">
                <w:fldChar w:fldCharType="begin">
                  <w:ffData>
                    <w:name w:val="复选框型13"/>
                    <w:enabled/>
                    <w:calcOnExit w:val="0"/>
                    <w:checkBox>
                      <w:sizeAuto/>
                      <w:default w:val="0"/>
                    </w:checkBox>
                  </w:ffData>
                </w:fldChar>
              </w:r>
              <w:r w:rsidR="006E7851" w:rsidRPr="00EA7180">
                <w:instrText xml:space="preserve"> FORMCHECKBOX </w:instrText>
              </w:r>
              <w:r w:rsidR="00A76162" w:rsidRPr="00EA7180">
                <w:fldChar w:fldCharType="separate"/>
              </w:r>
              <w:r w:rsidR="00A76162" w:rsidRPr="00EA7180">
                <w:fldChar w:fldCharType="end"/>
              </w:r>
              <w:r w:rsidR="006E7851">
                <w:rPr>
                  <w:rFonts w:hint="eastAsia"/>
                </w:rPr>
                <w:t xml:space="preserve"> Are storage facilities stored in the organic production of non-usable inputs?</w:t>
              </w:r>
              <w:r w:rsidR="0075573E" w:rsidRPr="00EA7180">
                <w:fldChar w:fldCharType="begin">
                  <w:ffData>
                    <w:name w:val="复选框型13"/>
                    <w:enabled/>
                    <w:calcOnExit w:val="0"/>
                    <w:checkBox>
                      <w:sizeAuto/>
                      <w:default w:val="0"/>
                    </w:checkBox>
                  </w:ffData>
                </w:fldChar>
              </w:r>
              <w:r w:rsidR="006E7851" w:rsidRPr="00EA7180">
                <w:instrText xml:space="preserve"> FORMCHECKBOX </w:instrText>
              </w:r>
              <w:r w:rsidR="0075573E" w:rsidRPr="00EA7180">
                <w:fldChar w:fldCharType="separate"/>
              </w:r>
              <w:r w:rsidR="0075573E" w:rsidRPr="00EA7180">
                <w:fldChar w:fldCharType="end"/>
              </w:r>
            </w:ins>
            <w:r w:rsidR="006E7851" w:rsidRPr="0011424B">
              <w:rPr>
                <w:rFonts w:hint="eastAsia"/>
              </w:rPr>
              <w:t xml:space="preserve"> </w:t>
            </w:r>
            <w:r w:rsidR="006E7851" w:rsidRPr="0011424B">
              <w:rPr>
                <w:rFonts w:hint="eastAsia"/>
              </w:rPr>
              <w:t>是</w:t>
            </w:r>
            <w:r w:rsidR="006E7851" w:rsidRPr="0011424B">
              <w:rPr>
                <w:rFonts w:hint="eastAsia"/>
              </w:rPr>
              <w:t xml:space="preserve"> </w:t>
            </w:r>
            <w:ins w:id="1263" w:author="Shao" w:date="2025-03-03T15:07:00Z" w16du:dateUtc="2025-03-03T07:07:00Z">
              <w:r w:rsidR="006E7851" w:rsidRPr="0011424B">
                <w:rPr>
                  <w:rFonts w:hint="eastAsia"/>
                </w:rPr>
                <w:t>Yes</w:t>
              </w:r>
            </w:ins>
            <w:r w:rsidR="0075573E" w:rsidRPr="00EA7180">
              <w:fldChar w:fldCharType="begin">
                <w:ffData>
                  <w:name w:val="复选框型13"/>
                  <w:enabled/>
                  <w:calcOnExit w:val="0"/>
                  <w:checkBox>
                    <w:sizeAuto/>
                    <w:default w:val="0"/>
                  </w:checkBox>
                </w:ffData>
              </w:fldChar>
            </w:r>
            <w:r w:rsidR="006E7851" w:rsidRPr="00EA7180">
              <w:instrText xml:space="preserve"> FORMCHECKBOX </w:instrText>
            </w:r>
            <w:r w:rsidR="0075573E" w:rsidRPr="00EA7180">
              <w:fldChar w:fldCharType="separate"/>
            </w:r>
            <w:r w:rsidR="0075573E" w:rsidRPr="00EA7180">
              <w:fldChar w:fldCharType="end"/>
            </w:r>
            <w:r w:rsidR="006E7851" w:rsidRPr="0011424B">
              <w:rPr>
                <w:rFonts w:hint="eastAsia"/>
              </w:rPr>
              <w:t xml:space="preserve"> </w:t>
            </w:r>
            <w:ins w:id="1264" w:author="Shao" w:date="2025-03-03T15:07:00Z" w16du:dateUtc="2025-03-03T07:07:00Z">
              <w:r w:rsidR="006E7851" w:rsidRPr="0011424B">
                <w:rPr>
                  <w:rFonts w:hint="eastAsia"/>
                </w:rPr>
                <w:t>否</w:t>
              </w:r>
            </w:ins>
            <w:r w:rsidR="006E7851" w:rsidRPr="0011424B">
              <w:rPr>
                <w:rFonts w:hint="eastAsia"/>
              </w:rPr>
              <w:t>No</w:t>
            </w:r>
          </w:p>
          <w:p w14:paraId="6CE473FD" w14:textId="47EFD427" w:rsidR="008B3AD2" w:rsidRPr="00960E5D" w:rsidRDefault="00796AE1" w:rsidP="007150F5">
            <w:pPr>
              <w:snapToGrid w:val="0"/>
              <w:spacing w:line="360" w:lineRule="exact"/>
              <w:jc w:val="left"/>
              <w:rPr>
                <w:rFonts w:hint="eastAsia"/>
                <w:rPrChange w:id="1265" w:author="Shao" w:date="2025-03-03T15:07:00Z" w16du:dateUtc="2025-03-03T07:07:00Z">
                  <w:rPr>
                    <w:rFonts w:ascii="宋体" w:hAnsi="宋体" w:hint="eastAsia"/>
                  </w:rPr>
                </w:rPrChange>
              </w:rPr>
            </w:pPr>
            <w:r>
              <w:rPr>
                <w:rFonts w:hint="eastAsia"/>
              </w:rPr>
              <w:t>8</w:t>
            </w:r>
            <w:r w:rsidR="00DE4DAC">
              <w:rPr>
                <w:rFonts w:hint="eastAsia"/>
              </w:rPr>
              <w:t>.</w:t>
            </w:r>
            <w:r w:rsidR="00DE4DAC" w:rsidRPr="000247E3">
              <w:rPr>
                <w:rFonts w:hint="eastAsia"/>
              </w:rPr>
              <w:t>2.</w:t>
            </w:r>
            <w:ins w:id="1266" w:author="Shao" w:date="2025-03-03T15:07:00Z" w16du:dateUtc="2025-03-03T07:07:00Z">
              <w:r w:rsidR="00DE4DAC" w:rsidRPr="00960E5D">
                <w:rPr>
                  <w:rFonts w:hint="eastAsia"/>
                </w:rPr>
                <w:t xml:space="preserve"> </w:t>
              </w:r>
            </w:ins>
            <w:r w:rsidR="00DE4DAC" w:rsidRPr="00960E5D">
              <w:rPr>
                <w:rFonts w:hint="eastAsia"/>
              </w:rPr>
              <w:t>4</w:t>
            </w:r>
            <w:r w:rsidR="00DE4DAC" w:rsidRPr="00960E5D">
              <w:rPr>
                <w:rFonts w:hint="eastAsia"/>
                <w:rPrChange w:id="1267" w:author="Shao" w:date="2025-03-03T15:07:00Z" w16du:dateUtc="2025-03-03T07:07:00Z">
                  <w:rPr>
                    <w:rFonts w:ascii="宋体" w:hAnsi="宋体" w:hint="eastAsia"/>
                  </w:rPr>
                </w:rPrChange>
              </w:rPr>
              <w:t xml:space="preserve"> </w:t>
            </w:r>
            <w:r w:rsidR="006E7851" w:rsidRPr="000B6B5A">
              <w:rPr>
                <w:rFonts w:ascii="宋体" w:hAnsi="宋体" w:hint="eastAsia"/>
              </w:rPr>
              <w:t>请说明对仓库采取何种清洁措施</w:t>
            </w:r>
            <w:ins w:id="1268" w:author="Shao" w:date="2025-03-03T15:07:00Z" w16du:dateUtc="2025-03-03T07:07:00Z">
              <w:r w:rsidR="00DE4DAC" w:rsidRPr="00960E5D">
                <w:rPr>
                  <w:rFonts w:hint="eastAsia"/>
                </w:rPr>
                <w:t>Please indicate what cleaning measures are applied to the warehouse</w:t>
              </w:r>
            </w:ins>
            <w:r w:rsidR="007150F5" w:rsidRPr="000B6B5A">
              <w:rPr>
                <w:rFonts w:ascii="宋体" w:hAnsi="宋体" w:hint="eastAsia"/>
              </w:rPr>
              <w:t>：</w:t>
            </w:r>
            <w:r w:rsidR="007150F5" w:rsidRPr="000B6B5A">
              <w:rPr>
                <w:rFonts w:ascii="宋体" w:hAnsi="宋体" w:hint="eastAsia"/>
                <w:u w:val="single"/>
              </w:rPr>
              <w:t xml:space="preserve">   </w:t>
            </w:r>
            <w:r w:rsidR="007150F5">
              <w:rPr>
                <w:rFonts w:ascii="宋体" w:hAnsi="宋体" w:hint="eastAsia"/>
                <w:u w:val="single"/>
              </w:rPr>
              <w:t xml:space="preserve"> </w:t>
            </w:r>
            <w:r w:rsidR="007150F5" w:rsidRPr="000B6B5A">
              <w:rPr>
                <w:rFonts w:ascii="宋体" w:hAnsi="宋体" w:hint="eastAsia"/>
                <w:u w:val="single"/>
              </w:rPr>
              <w:t xml:space="preserve">                                               </w:t>
            </w:r>
          </w:p>
          <w:p w14:paraId="134298C4" w14:textId="045A55DB" w:rsidR="008B3AD2" w:rsidRPr="00960E5D" w:rsidRDefault="00796AE1">
            <w:pPr>
              <w:snapToGrid w:val="0"/>
              <w:spacing w:line="360" w:lineRule="exact"/>
              <w:rPr>
                <w:rFonts w:hint="eastAsia"/>
                <w:rPrChange w:id="1269" w:author="Shao" w:date="2025-03-03T15:07:00Z" w16du:dateUtc="2025-03-03T07:07:00Z">
                  <w:rPr>
                    <w:rFonts w:ascii="宋体" w:hAnsi="宋体" w:hint="eastAsia"/>
                  </w:rPr>
                </w:rPrChange>
              </w:rPr>
              <w:pPrChange w:id="1270" w:author="Shao" w:date="2025-03-03T15:07:00Z" w16du:dateUtc="2025-03-03T07:07:00Z">
                <w:pPr>
                  <w:spacing w:line="360" w:lineRule="exact"/>
                </w:pPr>
              </w:pPrChange>
            </w:pPr>
            <w:r>
              <w:rPr>
                <w:rFonts w:hint="eastAsia"/>
              </w:rPr>
              <w:t>8</w:t>
            </w:r>
            <w:r w:rsidR="00DE4DAC">
              <w:rPr>
                <w:rFonts w:hint="eastAsia"/>
              </w:rPr>
              <w:t>.</w:t>
            </w:r>
            <w:r w:rsidR="00DE4DAC" w:rsidRPr="000247E3">
              <w:rPr>
                <w:rFonts w:hint="eastAsia"/>
              </w:rPr>
              <w:t>2.</w:t>
            </w:r>
            <w:r w:rsidR="006E7851">
              <w:rPr>
                <w:rFonts w:hint="eastAsia"/>
              </w:rPr>
              <w:t>5</w:t>
            </w:r>
            <w:r w:rsidR="006E7851" w:rsidRPr="000B6B5A">
              <w:rPr>
                <w:rFonts w:ascii="宋体" w:hAnsi="宋体" w:hint="eastAsia"/>
              </w:rPr>
              <w:t>请说明对仓库采取何种有害生物控制措施</w:t>
            </w:r>
            <w:ins w:id="1271" w:author="Shao" w:date="2025-03-03T15:07:00Z" w16du:dateUtc="2025-03-03T07:07:00Z">
              <w:r w:rsidR="00DE4DAC" w:rsidRPr="00960E5D">
                <w:rPr>
                  <w:rFonts w:hint="eastAsia"/>
                </w:rPr>
                <w:t>Please indicate what pest control measures are in place for the warehouse:</w:t>
              </w:r>
            </w:ins>
            <w:r w:rsidR="00DE4DAC" w:rsidRPr="00960E5D">
              <w:rPr>
                <w:rFonts w:hint="eastAsia"/>
                <w:rPrChange w:id="1272" w:author="Shao" w:date="2025-03-03T15:07:00Z" w16du:dateUtc="2025-03-03T07:07:00Z">
                  <w:rPr>
                    <w:rFonts w:ascii="宋体" w:hAnsi="宋体" w:hint="eastAsia"/>
                    <w:u w:val="single"/>
                  </w:rPr>
                </w:rPrChange>
              </w:rPr>
              <w:t xml:space="preserve">         </w:t>
            </w:r>
            <w:r w:rsidR="00DE4DAC" w:rsidRPr="00960E5D">
              <w:rPr>
                <w:rFonts w:hint="eastAsia"/>
                <w:rPrChange w:id="1273" w:author="Shao" w:date="2025-03-03T15:07:00Z" w16du:dateUtc="2025-03-03T07:07:00Z">
                  <w:rPr>
                    <w:rFonts w:ascii="宋体" w:hAnsi="宋体" w:hint="eastAsia"/>
                  </w:rPr>
                </w:rPrChange>
              </w:rPr>
              <w:t xml:space="preserve"> </w:t>
            </w:r>
          </w:p>
          <w:p w14:paraId="7CEB4162" w14:textId="199A74DB" w:rsidR="006E7851" w:rsidRPr="007150F5" w:rsidRDefault="007150F5">
            <w:pPr>
              <w:snapToGrid w:val="0"/>
              <w:spacing w:line="360" w:lineRule="exact"/>
              <w:rPr>
                <w:u w:val="single"/>
              </w:rPr>
              <w:pPrChange w:id="1274" w:author="Shao" w:date="2025-03-03T15:07:00Z" w16du:dateUtc="2025-03-03T07:07:00Z">
                <w:pPr>
                  <w:spacing w:line="360" w:lineRule="exact"/>
                </w:pPr>
              </w:pPrChange>
            </w:pPr>
            <w:r>
              <w:rPr>
                <w:rFonts w:hint="eastAsia"/>
                <w:u w:val="single"/>
              </w:rPr>
              <w:t xml:space="preserve">                                    </w:t>
            </w:r>
          </w:p>
          <w:p w14:paraId="5401D7B3" w14:textId="77777777" w:rsidR="007150F5" w:rsidRDefault="007150F5" w:rsidP="007150F5">
            <w:pPr>
              <w:snapToGrid w:val="0"/>
              <w:spacing w:line="360" w:lineRule="exact"/>
            </w:pPr>
          </w:p>
          <w:p w14:paraId="683856EB" w14:textId="3AD02F6F" w:rsidR="008B3AD2" w:rsidRDefault="00796AE1">
            <w:pPr>
              <w:snapToGrid w:val="0"/>
              <w:spacing w:line="360" w:lineRule="exact"/>
              <w:pPrChange w:id="1275" w:author="Shao" w:date="2025-03-03T15:07:00Z" w16du:dateUtc="2025-03-03T07:07:00Z">
                <w:pPr>
                  <w:spacing w:line="360" w:lineRule="exact"/>
                </w:pPr>
              </w:pPrChange>
            </w:pPr>
            <w:r>
              <w:rPr>
                <w:rFonts w:hint="eastAsia"/>
              </w:rPr>
              <w:t>8</w:t>
            </w:r>
            <w:r w:rsidR="00DE4DAC">
              <w:rPr>
                <w:rFonts w:hint="eastAsia"/>
              </w:rPr>
              <w:t xml:space="preserve">.3 </w:t>
            </w:r>
            <w:r w:rsidR="007150F5">
              <w:rPr>
                <w:rFonts w:hint="eastAsia"/>
              </w:rPr>
              <w:t>运输</w:t>
            </w:r>
            <w:del w:id="1276" w:author="Shao" w:date="2025-03-03T15:07:00Z" w16du:dateUtc="2025-03-03T07:07:00Z">
              <w:r w:rsidR="006E7851">
                <w:rPr>
                  <w:rFonts w:hint="eastAsia"/>
                </w:rPr>
                <w:delText>运输</w:delText>
              </w:r>
            </w:del>
            <w:ins w:id="1277" w:author="Shao" w:date="2025-03-03T15:07:00Z" w16du:dateUtc="2025-03-03T07:07:00Z">
              <w:r w:rsidR="00DE4DAC">
                <w:rPr>
                  <w:rFonts w:hint="eastAsia"/>
                </w:rPr>
                <w:t>Transportation</w:t>
              </w:r>
            </w:ins>
          </w:p>
          <w:p w14:paraId="546B5B33" w14:textId="548F5DAB" w:rsidR="008B3AD2" w:rsidRDefault="00796AE1">
            <w:pPr>
              <w:snapToGrid w:val="0"/>
              <w:spacing w:line="360" w:lineRule="exact"/>
              <w:pPrChange w:id="1278" w:author="Shao" w:date="2025-03-03T15:07:00Z" w16du:dateUtc="2025-03-03T07:07:00Z">
                <w:pPr>
                  <w:spacing w:line="360" w:lineRule="exact"/>
                </w:pPr>
              </w:pPrChange>
            </w:pPr>
            <w:r>
              <w:rPr>
                <w:rFonts w:hint="eastAsia"/>
              </w:rPr>
              <w:t>8</w:t>
            </w:r>
            <w:r w:rsidR="00DE4DAC">
              <w:rPr>
                <w:rFonts w:hint="eastAsia"/>
              </w:rPr>
              <w:t xml:space="preserve">.3.1 </w:t>
            </w:r>
            <w:r w:rsidR="006E7851">
              <w:rPr>
                <w:rFonts w:hint="eastAsia"/>
              </w:rPr>
              <w:t>生产单元采取何种运输方式：</w:t>
            </w:r>
            <w:ins w:id="1279" w:author="Shao" w:date="2025-03-03T15:07:00Z" w16du:dateUtc="2025-03-03T07:07:00Z">
              <w:r w:rsidR="00DE4DAC">
                <w:rPr>
                  <w:rFonts w:hint="eastAsia"/>
                </w:rPr>
                <w:t>What mode of transport is taken by the production unit:</w:t>
              </w:r>
            </w:ins>
            <w:r w:rsidR="00DE4DAC">
              <w:rPr>
                <w:rFonts w:hint="eastAsia"/>
              </w:rPr>
              <w:t xml:space="preserve"> </w:t>
            </w:r>
            <w:r w:rsidR="0075573E" w:rsidRPr="00EA7180">
              <w:fldChar w:fldCharType="begin">
                <w:ffData>
                  <w:name w:val="复选框型13"/>
                  <w:enabled/>
                  <w:calcOnExit w:val="0"/>
                  <w:checkBox>
                    <w:sizeAuto/>
                    <w:default w:val="0"/>
                  </w:checkBox>
                </w:ffData>
              </w:fldChar>
            </w:r>
            <w:r w:rsidR="00DE4DAC" w:rsidRPr="00EA7180">
              <w:instrText xml:space="preserve"> FORMCHECKBOX </w:instrText>
            </w:r>
            <w:r w:rsidR="0075573E" w:rsidRPr="00EA7180">
              <w:fldChar w:fldCharType="separate"/>
            </w:r>
            <w:r w:rsidR="0075573E" w:rsidRPr="00EA7180">
              <w:fldChar w:fldCharType="end"/>
            </w:r>
            <w:r w:rsidR="006E7851">
              <w:rPr>
                <w:rFonts w:hint="eastAsia"/>
              </w:rPr>
              <w:t>自行运输</w:t>
            </w:r>
            <w:ins w:id="1280" w:author="Shao" w:date="2025-03-03T15:07:00Z" w16du:dateUtc="2025-03-03T07:07:00Z">
              <w:r w:rsidR="00DE4DAC">
                <w:rPr>
                  <w:rFonts w:hint="eastAsia"/>
                </w:rPr>
                <w:t xml:space="preserve"> Self-transportation</w:t>
              </w:r>
            </w:ins>
            <w:r w:rsidR="00DE4DAC">
              <w:rPr>
                <w:rFonts w:hint="eastAsia"/>
              </w:rPr>
              <w:t xml:space="preserve">  </w:t>
            </w:r>
            <w:r w:rsidR="0075573E" w:rsidRPr="00EA7180">
              <w:fldChar w:fldCharType="begin">
                <w:ffData>
                  <w:name w:val="复选框型13"/>
                  <w:enabled/>
                  <w:calcOnExit w:val="0"/>
                  <w:checkBox>
                    <w:sizeAuto/>
                    <w:default w:val="0"/>
                  </w:checkBox>
                </w:ffData>
              </w:fldChar>
            </w:r>
            <w:r w:rsidR="00DE4DAC" w:rsidRPr="00EA7180">
              <w:instrText xml:space="preserve"> FORMCHECKBOX </w:instrText>
            </w:r>
            <w:r w:rsidR="0075573E" w:rsidRPr="00EA7180">
              <w:fldChar w:fldCharType="separate"/>
            </w:r>
            <w:r w:rsidR="0075573E" w:rsidRPr="00EA7180">
              <w:fldChar w:fldCharType="end"/>
            </w:r>
            <w:r w:rsidR="007150F5">
              <w:rPr>
                <w:rFonts w:hint="eastAsia"/>
              </w:rPr>
              <w:t>外包</w:t>
            </w:r>
            <w:del w:id="1281" w:author="Shao" w:date="2025-03-03T15:07:00Z" w16du:dateUtc="2025-03-03T07:07:00Z">
              <w:r w:rsidR="006E7851">
                <w:rPr>
                  <w:rFonts w:hint="eastAsia"/>
                </w:rPr>
                <w:delText>外包</w:delText>
              </w:r>
            </w:del>
            <w:ins w:id="1282" w:author="Shao" w:date="2025-03-03T15:07:00Z" w16du:dateUtc="2025-03-03T07:07:00Z">
              <w:r w:rsidR="00DE4DAC">
                <w:rPr>
                  <w:rFonts w:hint="eastAsia"/>
                </w:rPr>
                <w:t xml:space="preserve"> Outsourcing</w:t>
              </w:r>
            </w:ins>
            <w:r w:rsidR="00DE4DAC">
              <w:rPr>
                <w:rFonts w:hint="eastAsia"/>
              </w:rPr>
              <w:t xml:space="preserve">  </w:t>
            </w:r>
            <w:r w:rsidR="0075573E" w:rsidRPr="00EA7180">
              <w:fldChar w:fldCharType="begin">
                <w:ffData>
                  <w:name w:val="复选框型13"/>
                  <w:enabled/>
                  <w:calcOnExit w:val="0"/>
                  <w:checkBox>
                    <w:sizeAuto/>
                    <w:default w:val="0"/>
                  </w:checkBox>
                </w:ffData>
              </w:fldChar>
            </w:r>
            <w:r w:rsidR="00DE4DAC" w:rsidRPr="00EA7180">
              <w:instrText xml:space="preserve"> FORMCHECKBOX </w:instrText>
            </w:r>
            <w:r w:rsidR="0075573E" w:rsidRPr="00EA7180">
              <w:fldChar w:fldCharType="separate"/>
            </w:r>
            <w:r w:rsidR="0075573E" w:rsidRPr="00EA7180">
              <w:fldChar w:fldCharType="end"/>
            </w:r>
            <w:del w:id="1283" w:author="Shao" w:date="2025-03-03T15:07:00Z" w16du:dateUtc="2025-03-03T07:07:00Z">
              <w:r w:rsidR="006E7851">
                <w:rPr>
                  <w:rFonts w:hint="eastAsia"/>
                </w:rPr>
                <w:delText>客户自提</w:delText>
              </w:r>
            </w:del>
            <w:ins w:id="1284" w:author="Shao" w:date="2025-03-03T15:07:00Z" w16du:dateUtc="2025-03-03T07:07:00Z">
              <w:r w:rsidR="00DE4DAC">
                <w:rPr>
                  <w:rFonts w:hint="eastAsia"/>
                </w:rPr>
                <w:t xml:space="preserve"> </w:t>
              </w:r>
            </w:ins>
            <w:r w:rsidR="007150F5">
              <w:rPr>
                <w:rFonts w:hint="eastAsia"/>
              </w:rPr>
              <w:t>客户自提</w:t>
            </w:r>
            <w:ins w:id="1285" w:author="Shao" w:date="2025-03-03T15:07:00Z" w16du:dateUtc="2025-03-03T07:07:00Z">
              <w:r w:rsidR="00DE4DAC">
                <w:rPr>
                  <w:rFonts w:hint="eastAsia"/>
                </w:rPr>
                <w:t>Customer pick-up</w:t>
              </w:r>
            </w:ins>
            <w:r w:rsidR="00DE4DAC">
              <w:rPr>
                <w:rFonts w:hint="eastAsia"/>
              </w:rPr>
              <w:t xml:space="preserve"> </w:t>
            </w:r>
          </w:p>
          <w:p w14:paraId="6CBF8E21" w14:textId="77777777" w:rsidR="007150F5" w:rsidRDefault="00796AE1" w:rsidP="00960E5D">
            <w:pPr>
              <w:snapToGrid w:val="0"/>
              <w:spacing w:line="360" w:lineRule="exact"/>
            </w:pPr>
            <w:r>
              <w:rPr>
                <w:rFonts w:hint="eastAsia"/>
              </w:rPr>
              <w:t>8</w:t>
            </w:r>
            <w:r w:rsidR="00DE4DAC">
              <w:rPr>
                <w:rFonts w:hint="eastAsia"/>
              </w:rPr>
              <w:t>.</w:t>
            </w:r>
            <w:r w:rsidR="00DE4DAC" w:rsidRPr="000247E3">
              <w:rPr>
                <w:rFonts w:hint="eastAsia"/>
              </w:rPr>
              <w:t>3.</w:t>
            </w:r>
            <w:r w:rsidR="00DE4DAC">
              <w:rPr>
                <w:rFonts w:hint="eastAsia"/>
              </w:rPr>
              <w:t>2</w:t>
            </w:r>
            <w:ins w:id="1286" w:author="Shao" w:date="2025-03-03T15:07:00Z" w16du:dateUtc="2025-03-03T07:07:00Z">
              <w:r w:rsidR="006E7851">
                <w:rPr>
                  <w:rFonts w:hint="eastAsia"/>
                </w:rPr>
                <w:t>若生产单元自行运输或运输外包，</w:t>
              </w:r>
              <w:r w:rsidR="006E7851" w:rsidRPr="000B6B5A">
                <w:rPr>
                  <w:rFonts w:ascii="宋体" w:hAnsi="宋体" w:hint="eastAsia"/>
                </w:rPr>
                <w:t>是否使用专用运输工具运输有机产品？</w:t>
              </w:r>
              <w:r w:rsidR="006E7851" w:rsidRPr="0011424B">
                <w:t xml:space="preserve"> </w:t>
              </w:r>
              <w:r w:rsidR="00DE4DAC">
                <w:rPr>
                  <w:rFonts w:hint="eastAsia"/>
                </w:rPr>
                <w:t xml:space="preserve">If the production unit itself or transport outsourcing, </w:t>
              </w:r>
              <w:r w:rsidR="00DE4DAC" w:rsidRPr="00960E5D">
                <w:rPr>
                  <w:rFonts w:hint="eastAsia"/>
                </w:rPr>
                <w:t>whether to use special transport means to transport organic products?</w:t>
              </w:r>
            </w:ins>
            <w:r w:rsidR="007150F5">
              <w:rPr>
                <w:rFonts w:hint="eastAsia"/>
              </w:rPr>
              <w:t xml:space="preserve">  </w:t>
            </w:r>
          </w:p>
          <w:p w14:paraId="5C060478" w14:textId="77777777" w:rsidR="007150F5" w:rsidRDefault="0075573E" w:rsidP="007150F5">
            <w:pPr>
              <w:snapToGrid w:val="0"/>
              <w:spacing w:line="360" w:lineRule="exact"/>
            </w:pPr>
            <w:ins w:id="1287" w:author="Shao" w:date="2025-03-03T15:07:00Z" w16du:dateUtc="2025-03-03T07:07:00Z">
              <w:r w:rsidRPr="00EA7180">
                <w:fldChar w:fldCharType="begin">
                  <w:ffData>
                    <w:name w:val="复选框型13"/>
                    <w:enabled/>
                    <w:calcOnExit w:val="0"/>
                    <w:checkBox>
                      <w:sizeAuto/>
                      <w:default w:val="0"/>
                    </w:checkBox>
                  </w:ffData>
                </w:fldChar>
              </w:r>
              <w:r w:rsidR="00DE4DAC" w:rsidRPr="00EA7180">
                <w:instrText xml:space="preserve"> FORMCHECKBOX </w:instrText>
              </w:r>
              <w:r w:rsidRPr="00EA7180">
                <w:fldChar w:fldCharType="separate"/>
              </w:r>
              <w:r w:rsidRPr="00EA7180">
                <w:fldChar w:fldCharType="end"/>
              </w:r>
              <w:r w:rsidR="00DE4DAC">
                <w:rPr>
                  <w:rFonts w:hint="eastAsia"/>
                </w:rPr>
                <w:t xml:space="preserve"> </w:t>
              </w:r>
              <w:r w:rsidR="007150F5" w:rsidRPr="007150F5">
                <w:rPr>
                  <w:rFonts w:hint="eastAsia"/>
                </w:rPr>
                <w:t>是</w:t>
              </w:r>
              <w:r w:rsidR="00DE4DAC">
                <w:rPr>
                  <w:rFonts w:hint="eastAsia"/>
                </w:rPr>
                <w:t xml:space="preserve">Yes   </w:t>
              </w:r>
              <w:r w:rsidRPr="00EA7180">
                <w:fldChar w:fldCharType="begin">
                  <w:ffData>
                    <w:name w:val="复选框型13"/>
                    <w:enabled/>
                    <w:calcOnExit w:val="0"/>
                    <w:checkBox>
                      <w:sizeAuto/>
                      <w:default w:val="0"/>
                    </w:checkBox>
                  </w:ffData>
                </w:fldChar>
              </w:r>
              <w:r w:rsidR="00DE4DAC" w:rsidRPr="00EA7180">
                <w:instrText xml:space="preserve"> FORMCHECKBOX </w:instrText>
              </w:r>
              <w:r w:rsidRPr="00EA7180">
                <w:fldChar w:fldCharType="separate"/>
              </w:r>
              <w:r w:rsidRPr="00EA7180">
                <w:fldChar w:fldCharType="end"/>
              </w:r>
              <w:r w:rsidR="007150F5" w:rsidRPr="0011424B">
                <w:rPr>
                  <w:rFonts w:hint="eastAsia"/>
                </w:rPr>
                <w:t>否</w:t>
              </w:r>
              <w:r w:rsidR="00DE4DAC">
                <w:rPr>
                  <w:rFonts w:hint="eastAsia"/>
                </w:rPr>
                <w:t>No</w:t>
              </w:r>
            </w:ins>
            <w:r w:rsidR="007150F5">
              <w:rPr>
                <w:rFonts w:hint="eastAsia"/>
              </w:rPr>
              <w:t>；</w:t>
            </w:r>
            <w:ins w:id="1288" w:author="Shao" w:date="2025-03-03T15:07:00Z" w16du:dateUtc="2025-03-03T07:07:00Z">
              <w:r w:rsidR="006E7851" w:rsidRPr="000B6B5A">
                <w:rPr>
                  <w:rFonts w:ascii="宋体" w:hAnsi="宋体" w:hint="eastAsia"/>
                </w:rPr>
                <w:t>如否，在装载有机产品前对其进行清洁，以避免常规产品混杂和禁用物质污染</w:t>
              </w:r>
              <w:r w:rsidR="007150F5" w:rsidRPr="00960E5D">
                <w:rPr>
                  <w:rFonts w:hint="eastAsia"/>
                </w:rPr>
                <w:t>If no, clean organic products before loading them to avoid mixing of conventional products and contamination with banned substances</w:t>
              </w:r>
              <w:r w:rsidR="006E7851" w:rsidRPr="000B6B5A">
                <w:rPr>
                  <w:rFonts w:ascii="宋体" w:hAnsi="宋体" w:hint="eastAsia"/>
                </w:rPr>
                <w:t xml:space="preserve">？ </w:t>
              </w:r>
              <w:r w:rsidR="007150F5" w:rsidRPr="00EA7180">
                <w:fldChar w:fldCharType="begin">
                  <w:ffData>
                    <w:name w:val="复选框型13"/>
                    <w:enabled/>
                    <w:calcOnExit w:val="0"/>
                    <w:checkBox>
                      <w:sizeAuto/>
                      <w:default w:val="0"/>
                    </w:checkBox>
                  </w:ffData>
                </w:fldChar>
              </w:r>
              <w:r w:rsidR="007150F5" w:rsidRPr="00EA7180">
                <w:instrText xml:space="preserve"> FORMCHECKBOX </w:instrText>
              </w:r>
              <w:r w:rsidR="007150F5" w:rsidRPr="00EA7180">
                <w:fldChar w:fldCharType="separate"/>
              </w:r>
              <w:r w:rsidR="007150F5" w:rsidRPr="00EA7180">
                <w:fldChar w:fldCharType="end"/>
              </w:r>
              <w:r w:rsidR="007150F5">
                <w:rPr>
                  <w:rFonts w:hint="eastAsia"/>
                </w:rPr>
                <w:t xml:space="preserve"> </w:t>
              </w:r>
              <w:r w:rsidR="007150F5" w:rsidRPr="007150F5">
                <w:rPr>
                  <w:rFonts w:hint="eastAsia"/>
                </w:rPr>
                <w:t>是</w:t>
              </w:r>
              <w:r w:rsidR="007150F5">
                <w:rPr>
                  <w:rFonts w:hint="eastAsia"/>
                </w:rPr>
                <w:t xml:space="preserve">Yes   </w:t>
              </w:r>
              <w:r w:rsidR="007150F5" w:rsidRPr="00EA7180">
                <w:fldChar w:fldCharType="begin">
                  <w:ffData>
                    <w:name w:val="复选框型13"/>
                    <w:enabled/>
                    <w:calcOnExit w:val="0"/>
                    <w:checkBox>
                      <w:sizeAuto/>
                      <w:default w:val="0"/>
                    </w:checkBox>
                  </w:ffData>
                </w:fldChar>
              </w:r>
              <w:r w:rsidR="007150F5" w:rsidRPr="00EA7180">
                <w:instrText xml:space="preserve"> FORMCHECKBOX </w:instrText>
              </w:r>
              <w:r w:rsidR="007150F5" w:rsidRPr="00EA7180">
                <w:fldChar w:fldCharType="separate"/>
              </w:r>
              <w:r w:rsidR="007150F5" w:rsidRPr="00EA7180">
                <w:fldChar w:fldCharType="end"/>
              </w:r>
              <w:r w:rsidR="007150F5" w:rsidRPr="0011424B">
                <w:rPr>
                  <w:rFonts w:hint="eastAsia"/>
                </w:rPr>
                <w:t>否</w:t>
              </w:r>
              <w:r w:rsidR="007150F5">
                <w:rPr>
                  <w:rFonts w:hint="eastAsia"/>
                </w:rPr>
                <w:t>No</w:t>
              </w:r>
            </w:ins>
          </w:p>
          <w:p w14:paraId="3DC927F0" w14:textId="7F5431C3" w:rsidR="006E7851" w:rsidRDefault="006E7851" w:rsidP="007150F5">
            <w:pPr>
              <w:snapToGrid w:val="0"/>
              <w:spacing w:line="360" w:lineRule="exact"/>
            </w:pPr>
            <w:ins w:id="1289" w:author="Shao" w:date="2025-03-03T15:07:00Z" w16du:dateUtc="2025-03-03T07:07:00Z">
              <w:r>
                <w:rPr>
                  <w:rFonts w:ascii="宋体" w:hAnsi="宋体" w:hint="eastAsia"/>
                </w:rPr>
                <w:t xml:space="preserve"> </w:t>
              </w:r>
              <w:r w:rsidRPr="00B66435">
                <w:rPr>
                  <w:rFonts w:ascii="宋体" w:hAnsi="宋体" w:hint="eastAsia"/>
                </w:rPr>
                <w:t>有机产品</w:t>
              </w:r>
              <w:r>
                <w:rPr>
                  <w:rFonts w:ascii="宋体" w:hAnsi="宋体" w:hint="eastAsia"/>
                </w:rPr>
                <w:t>的</w:t>
              </w:r>
              <w:r w:rsidRPr="00B66435">
                <w:rPr>
                  <w:rFonts w:ascii="宋体" w:hAnsi="宋体" w:hint="eastAsia"/>
                </w:rPr>
                <w:t>包装、容器或运输</w:t>
              </w:r>
              <w:r>
                <w:rPr>
                  <w:rFonts w:ascii="宋体" w:hAnsi="宋体" w:hint="eastAsia"/>
                </w:rPr>
                <w:t>器具是否密封且不易更改替换内容物</w:t>
              </w:r>
              <w:r w:rsidR="007150F5" w:rsidRPr="00960E5D">
                <w:rPr>
                  <w:rFonts w:hint="eastAsia"/>
                </w:rPr>
                <w:t>Is the packaging, container or transport apparatus of organic products sealed and not easily changed to replace the contents</w:t>
              </w:r>
              <w:r>
                <w:rPr>
                  <w:rFonts w:ascii="宋体" w:hAnsi="宋体" w:hint="eastAsia"/>
                </w:rPr>
                <w:t>？</w:t>
              </w:r>
              <w:r w:rsidR="007150F5" w:rsidRPr="00EA7180">
                <w:fldChar w:fldCharType="begin">
                  <w:ffData>
                    <w:name w:val="复选框型13"/>
                    <w:enabled/>
                    <w:calcOnExit w:val="0"/>
                    <w:checkBox>
                      <w:sizeAuto/>
                      <w:default w:val="0"/>
                    </w:checkBox>
                  </w:ffData>
                </w:fldChar>
              </w:r>
              <w:r w:rsidR="007150F5" w:rsidRPr="00EA7180">
                <w:instrText xml:space="preserve"> FORMCHECKBOX </w:instrText>
              </w:r>
              <w:r w:rsidR="007150F5" w:rsidRPr="00EA7180">
                <w:fldChar w:fldCharType="separate"/>
              </w:r>
              <w:r w:rsidR="007150F5" w:rsidRPr="00EA7180">
                <w:fldChar w:fldCharType="end"/>
              </w:r>
              <w:r w:rsidR="007150F5">
                <w:rPr>
                  <w:rFonts w:hint="eastAsia"/>
                </w:rPr>
                <w:t xml:space="preserve"> </w:t>
              </w:r>
              <w:r w:rsidR="007150F5" w:rsidRPr="007150F5">
                <w:rPr>
                  <w:rFonts w:hint="eastAsia"/>
                </w:rPr>
                <w:t>是</w:t>
              </w:r>
              <w:r w:rsidR="007150F5">
                <w:rPr>
                  <w:rFonts w:hint="eastAsia"/>
                </w:rPr>
                <w:t xml:space="preserve">Yes   </w:t>
              </w:r>
              <w:r w:rsidR="007150F5" w:rsidRPr="00EA7180">
                <w:fldChar w:fldCharType="begin">
                  <w:ffData>
                    <w:name w:val="复选框型13"/>
                    <w:enabled/>
                    <w:calcOnExit w:val="0"/>
                    <w:checkBox>
                      <w:sizeAuto/>
                      <w:default w:val="0"/>
                    </w:checkBox>
                  </w:ffData>
                </w:fldChar>
              </w:r>
              <w:r w:rsidR="007150F5" w:rsidRPr="00EA7180">
                <w:instrText xml:space="preserve"> FORMCHECKBOX </w:instrText>
              </w:r>
              <w:r w:rsidR="007150F5" w:rsidRPr="00EA7180">
                <w:fldChar w:fldCharType="separate"/>
              </w:r>
              <w:r w:rsidR="007150F5" w:rsidRPr="00EA7180">
                <w:fldChar w:fldCharType="end"/>
              </w:r>
              <w:r w:rsidR="007150F5" w:rsidRPr="0011424B">
                <w:rPr>
                  <w:rFonts w:hint="eastAsia"/>
                </w:rPr>
                <w:t>否</w:t>
              </w:r>
              <w:r w:rsidR="007150F5">
                <w:rPr>
                  <w:rFonts w:hint="eastAsia"/>
                </w:rPr>
                <w:t>No</w:t>
              </w:r>
            </w:ins>
          </w:p>
          <w:p w14:paraId="4C36CF9C" w14:textId="77777777" w:rsidR="007150F5" w:rsidRPr="007150F5" w:rsidRDefault="007150F5" w:rsidP="007150F5">
            <w:pPr>
              <w:snapToGrid w:val="0"/>
              <w:spacing w:line="360" w:lineRule="exact"/>
              <w:rPr>
                <w:ins w:id="1290" w:author="Shao" w:date="2025-03-03T15:07:00Z" w16du:dateUtc="2025-03-03T07:07:00Z"/>
              </w:rPr>
            </w:pPr>
          </w:p>
          <w:p w14:paraId="6F154ED2" w14:textId="04B13E78" w:rsidR="008B3AD2" w:rsidRPr="00960E5D" w:rsidRDefault="00796AE1" w:rsidP="007150F5">
            <w:pPr>
              <w:spacing w:line="360" w:lineRule="exact"/>
              <w:rPr>
                <w:ins w:id="1291" w:author="Shao" w:date="2025-03-03T15:07:00Z" w16du:dateUtc="2025-03-03T07:07:00Z"/>
              </w:rPr>
            </w:pPr>
            <w:ins w:id="1292" w:author="Shao" w:date="2025-03-03T15:07:00Z" w16du:dateUtc="2025-03-03T07:07:00Z">
              <w:r>
                <w:rPr>
                  <w:rFonts w:hint="eastAsia"/>
                </w:rPr>
                <w:t>8</w:t>
              </w:r>
              <w:r w:rsidR="006E7851" w:rsidRPr="0095681D">
                <w:rPr>
                  <w:rFonts w:hint="eastAsia"/>
                </w:rPr>
                <w:t>.3.3</w:t>
              </w:r>
              <w:r w:rsidR="006E7851" w:rsidRPr="000B6B5A">
                <w:rPr>
                  <w:rFonts w:ascii="宋体" w:hAnsi="宋体" w:hint="eastAsia"/>
                </w:rPr>
                <w:t xml:space="preserve"> 在</w:t>
              </w:r>
              <w:r w:rsidR="006E7851">
                <w:rPr>
                  <w:rFonts w:ascii="宋体" w:hAnsi="宋体" w:hint="eastAsia"/>
                </w:rPr>
                <w:t>包装、容器或运输器具</w:t>
              </w:r>
              <w:r w:rsidR="006E7851" w:rsidRPr="000B6B5A">
                <w:rPr>
                  <w:rFonts w:ascii="宋体" w:hAnsi="宋体" w:hint="eastAsia"/>
                </w:rPr>
                <w:t>上，是否有清晰的有机</w:t>
              </w:r>
              <w:r w:rsidR="006E7851">
                <w:rPr>
                  <w:rFonts w:ascii="宋体" w:hAnsi="宋体" w:hint="eastAsia"/>
                </w:rPr>
                <w:t>标签或随车文件</w:t>
              </w:r>
              <w:r w:rsidR="007150F5" w:rsidRPr="0095681D">
                <w:rPr>
                  <w:rFonts w:hint="eastAsia"/>
                </w:rPr>
                <w:t xml:space="preserve">Is there a </w:t>
              </w:r>
              <w:r w:rsidR="007150F5" w:rsidRPr="00960E5D">
                <w:rPr>
                  <w:rFonts w:hint="eastAsia"/>
                </w:rPr>
                <w:t>clear organic label or accompanying documentation on the package, container or transport apparatus?</w:t>
              </w:r>
              <w:r w:rsidR="006E7851" w:rsidRPr="000B6B5A">
                <w:rPr>
                  <w:rFonts w:ascii="宋体" w:hAnsi="宋体" w:hint="eastAsia"/>
                </w:rPr>
                <w:t xml:space="preserve"> </w:t>
              </w:r>
              <w:r w:rsidR="007150F5" w:rsidRPr="00EA7180">
                <w:fldChar w:fldCharType="begin">
                  <w:ffData>
                    <w:name w:val="复选框型13"/>
                    <w:enabled/>
                    <w:calcOnExit w:val="0"/>
                    <w:checkBox>
                      <w:sizeAuto/>
                      <w:default w:val="0"/>
                    </w:checkBox>
                  </w:ffData>
                </w:fldChar>
              </w:r>
              <w:r w:rsidR="007150F5" w:rsidRPr="00EA7180">
                <w:instrText xml:space="preserve"> FORMCHECKBOX </w:instrText>
              </w:r>
              <w:r w:rsidR="007150F5" w:rsidRPr="00EA7180">
                <w:fldChar w:fldCharType="separate"/>
              </w:r>
              <w:r w:rsidR="007150F5" w:rsidRPr="00EA7180">
                <w:fldChar w:fldCharType="end"/>
              </w:r>
              <w:r w:rsidR="007150F5">
                <w:rPr>
                  <w:rFonts w:hint="eastAsia"/>
                </w:rPr>
                <w:t xml:space="preserve"> </w:t>
              </w:r>
              <w:r w:rsidR="007150F5" w:rsidRPr="007150F5">
                <w:rPr>
                  <w:rFonts w:hint="eastAsia"/>
                </w:rPr>
                <w:t>是</w:t>
              </w:r>
              <w:r w:rsidR="007150F5">
                <w:rPr>
                  <w:rFonts w:hint="eastAsia"/>
                </w:rPr>
                <w:t xml:space="preserve">Yes   </w:t>
              </w:r>
              <w:r w:rsidR="007150F5" w:rsidRPr="00EA7180">
                <w:fldChar w:fldCharType="begin">
                  <w:ffData>
                    <w:name w:val="复选框型13"/>
                    <w:enabled/>
                    <w:calcOnExit w:val="0"/>
                    <w:checkBox>
                      <w:sizeAuto/>
                      <w:default w:val="0"/>
                    </w:checkBox>
                  </w:ffData>
                </w:fldChar>
              </w:r>
              <w:r w:rsidR="007150F5" w:rsidRPr="00EA7180">
                <w:instrText xml:space="preserve"> FORMCHECKBOX </w:instrText>
              </w:r>
              <w:r w:rsidR="007150F5" w:rsidRPr="00EA7180">
                <w:fldChar w:fldCharType="separate"/>
              </w:r>
              <w:r w:rsidR="007150F5" w:rsidRPr="00EA7180">
                <w:fldChar w:fldCharType="end"/>
              </w:r>
              <w:r w:rsidR="007150F5" w:rsidRPr="0011424B">
                <w:rPr>
                  <w:rFonts w:hint="eastAsia"/>
                </w:rPr>
                <w:t>否</w:t>
              </w:r>
              <w:r w:rsidR="007150F5">
                <w:rPr>
                  <w:rFonts w:hint="eastAsia"/>
                </w:rPr>
                <w:t>No</w:t>
              </w:r>
            </w:ins>
            <w:r w:rsidR="007150F5">
              <w:rPr>
                <w:rFonts w:hint="eastAsia"/>
              </w:rPr>
              <w:t>；如是，是否包含生产者（所有者）的名称地址、产品名称、认证机构名称或代码、产品批号</w:t>
            </w:r>
            <w:ins w:id="1293" w:author="Shao" w:date="2025-03-03T15:07:00Z" w16du:dateUtc="2025-03-03T07:07:00Z">
              <w:r w:rsidR="00DE4DAC">
                <w:rPr>
                  <w:rFonts w:hint="eastAsia"/>
                </w:rPr>
                <w:t>If yes, does it contain the producer's (owner's) s name address, product name, certification body name or code, product lot number?</w:t>
              </w:r>
            </w:ins>
            <w:r w:rsidR="007150F5" w:rsidRPr="00EA7180">
              <w:t xml:space="preserve"> </w:t>
            </w:r>
            <w:ins w:id="1294" w:author="Shao" w:date="2025-03-03T15:07:00Z" w16du:dateUtc="2025-03-03T07:07:00Z">
              <w:r w:rsidR="007150F5" w:rsidRPr="00EA7180">
                <w:fldChar w:fldCharType="begin">
                  <w:ffData>
                    <w:name w:val="复选框型13"/>
                    <w:enabled/>
                    <w:calcOnExit w:val="0"/>
                    <w:checkBox>
                      <w:sizeAuto/>
                      <w:default w:val="0"/>
                    </w:checkBox>
                  </w:ffData>
                </w:fldChar>
              </w:r>
              <w:r w:rsidR="007150F5" w:rsidRPr="00EA7180">
                <w:instrText xml:space="preserve"> FORMCHECKBOX </w:instrText>
              </w:r>
              <w:r w:rsidR="007150F5" w:rsidRPr="00EA7180">
                <w:fldChar w:fldCharType="separate"/>
              </w:r>
              <w:r w:rsidR="007150F5" w:rsidRPr="00EA7180">
                <w:fldChar w:fldCharType="end"/>
              </w:r>
              <w:r w:rsidR="007150F5">
                <w:rPr>
                  <w:rFonts w:hint="eastAsia"/>
                </w:rPr>
                <w:t xml:space="preserve"> </w:t>
              </w:r>
              <w:r w:rsidR="007150F5" w:rsidRPr="007150F5">
                <w:rPr>
                  <w:rFonts w:hint="eastAsia"/>
                </w:rPr>
                <w:t>是</w:t>
              </w:r>
              <w:r w:rsidR="007150F5">
                <w:rPr>
                  <w:rFonts w:hint="eastAsia"/>
                </w:rPr>
                <w:t xml:space="preserve">Yes   </w:t>
              </w:r>
              <w:r w:rsidR="007150F5" w:rsidRPr="00EA7180">
                <w:fldChar w:fldCharType="begin">
                  <w:ffData>
                    <w:name w:val="复选框型13"/>
                    <w:enabled/>
                    <w:calcOnExit w:val="0"/>
                    <w:checkBox>
                      <w:sizeAuto/>
                      <w:default w:val="0"/>
                    </w:checkBox>
                  </w:ffData>
                </w:fldChar>
              </w:r>
              <w:r w:rsidR="007150F5" w:rsidRPr="00EA7180">
                <w:instrText xml:space="preserve"> FORMCHECKBOX </w:instrText>
              </w:r>
              <w:r w:rsidR="007150F5" w:rsidRPr="00EA7180">
                <w:fldChar w:fldCharType="separate"/>
              </w:r>
              <w:r w:rsidR="007150F5" w:rsidRPr="00EA7180">
                <w:fldChar w:fldCharType="end"/>
              </w:r>
              <w:r w:rsidR="007150F5" w:rsidRPr="0011424B">
                <w:rPr>
                  <w:rFonts w:hint="eastAsia"/>
                </w:rPr>
                <w:t>否</w:t>
              </w:r>
              <w:r w:rsidR="007150F5">
                <w:rPr>
                  <w:rFonts w:hint="eastAsia"/>
                </w:rPr>
                <w:t>No</w:t>
              </w:r>
            </w:ins>
          </w:p>
          <w:p w14:paraId="1F7DC308" w14:textId="77777777" w:rsidR="006E7851" w:rsidRPr="000B6B5A" w:rsidRDefault="006E7851" w:rsidP="00AC1930">
            <w:pPr>
              <w:spacing w:line="360" w:lineRule="exact"/>
              <w:rPr>
                <w:b/>
              </w:rPr>
            </w:pPr>
          </w:p>
        </w:tc>
      </w:tr>
      <w:tr w:rsidR="0098293A" w:rsidRPr="000B6B5A" w14:paraId="27BE40BC" w14:textId="77777777" w:rsidTr="002D13CD">
        <w:trPr>
          <w:jc w:val="center"/>
          <w:trPrChange w:id="1295" w:author="Shao" w:date="2025-03-03T15:07:00Z" w16du:dateUtc="2025-03-03T07:07:00Z">
            <w:trPr>
              <w:gridAfter w:val="0"/>
              <w:jc w:val="center"/>
            </w:trPr>
          </w:trPrChange>
        </w:trPr>
        <w:tc>
          <w:tcPr>
            <w:tcW w:w="10726" w:type="dxa"/>
            <w:gridSpan w:val="18"/>
            <w:shd w:val="clear" w:color="auto" w:fill="F2F2F2"/>
            <w:tcPrChange w:id="1296" w:author="Shao" w:date="2025-03-03T15:07:00Z" w16du:dateUtc="2025-03-03T07:07:00Z">
              <w:tcPr>
                <w:tcW w:w="10404" w:type="dxa"/>
                <w:gridSpan w:val="29"/>
                <w:shd w:val="clear" w:color="auto" w:fill="F2F2F2"/>
              </w:tcPr>
            </w:tcPrChange>
          </w:tcPr>
          <w:p w14:paraId="7996A0A3" w14:textId="77777777" w:rsidR="00B63DE6" w:rsidRPr="00D20746" w:rsidRDefault="00B63DE6" w:rsidP="00B63DE6">
            <w:pPr>
              <w:spacing w:line="360" w:lineRule="exact"/>
              <w:rPr>
                <w:b/>
              </w:rPr>
            </w:pPr>
            <w:r w:rsidRPr="00D20746">
              <w:rPr>
                <w:rFonts w:hint="eastAsia"/>
                <w:b/>
              </w:rPr>
              <w:lastRenderedPageBreak/>
              <w:t>仅限检查员填写：</w:t>
            </w:r>
            <w:ins w:id="1297" w:author="Shao" w:date="2025-03-03T15:07:00Z" w16du:dateUtc="2025-03-03T07:07:00Z">
              <w:r>
                <w:rPr>
                  <w:rFonts w:hint="eastAsia"/>
                  <w:b/>
                </w:rPr>
                <w:t>Inspectors only</w:t>
              </w:r>
              <w:r w:rsidRPr="00D20746">
                <w:rPr>
                  <w:rFonts w:hint="eastAsia"/>
                  <w:b/>
                </w:rPr>
                <w:t>:</w:t>
              </w:r>
            </w:ins>
          </w:p>
          <w:p w14:paraId="229D7C09" w14:textId="77777777" w:rsidR="00B63DE6" w:rsidRDefault="00B63DE6" w:rsidP="00B63DE6">
            <w:pPr>
              <w:spacing w:line="360" w:lineRule="exact"/>
              <w:rPr>
                <w:b/>
              </w:rPr>
            </w:pPr>
            <w:r w:rsidRPr="00D20746">
              <w:rPr>
                <w:rFonts w:hint="eastAsia"/>
                <w:b/>
              </w:rPr>
              <w:t>现场检查是否与以上描述的情况一致？</w:t>
            </w:r>
            <w:ins w:id="1298" w:author="Shao" w:date="2025-03-03T15:07:00Z" w16du:dateUtc="2025-03-03T07:07:00Z">
              <w:r>
                <w:rPr>
                  <w:rFonts w:hint="eastAsia"/>
                  <w:b/>
                </w:rPr>
                <w:t>Is the on-site inspection consistent</w:t>
              </w:r>
              <w:r w:rsidRPr="00D20746">
                <w:rPr>
                  <w:rFonts w:hint="eastAsia"/>
                  <w:b/>
                </w:rPr>
                <w:t xml:space="preserve"> with the above description? </w:t>
              </w:r>
            </w:ins>
          </w:p>
          <w:p w14:paraId="0EAC31A0" w14:textId="77777777" w:rsidR="00B63DE6" w:rsidRDefault="00B63DE6" w:rsidP="00B63DE6">
            <w:pPr>
              <w:spacing w:line="360" w:lineRule="exact"/>
              <w:rPr>
                <w:b/>
              </w:rPr>
            </w:pPr>
            <w:r w:rsidRPr="00D20746">
              <w:rPr>
                <w:b/>
                <w:bCs/>
              </w:rPr>
              <w:fldChar w:fldCharType="begin">
                <w:ffData>
                  <w:name w:val="复选框型6"/>
                  <w:enabled/>
                  <w:calcOnExit w:val="0"/>
                  <w:checkBox>
                    <w:sizeAuto/>
                    <w:default w:val="0"/>
                  </w:checkBox>
                </w:ffData>
              </w:fldChar>
            </w:r>
            <w:r w:rsidRPr="00D20746">
              <w:rPr>
                <w:b/>
                <w:bCs/>
              </w:rPr>
              <w:instrText xml:space="preserve"> FORMCHECKBOX </w:instrText>
            </w:r>
            <w:r w:rsidRPr="00D20746">
              <w:rPr>
                <w:b/>
                <w:bCs/>
              </w:rPr>
            </w:r>
            <w:r w:rsidRPr="00D20746">
              <w:rPr>
                <w:b/>
                <w:bCs/>
              </w:rPr>
              <w:fldChar w:fldCharType="separate"/>
            </w:r>
            <w:r w:rsidRPr="00D20746">
              <w:rPr>
                <w:b/>
              </w:rPr>
              <w:fldChar w:fldCharType="end"/>
            </w:r>
            <w:r w:rsidRPr="00D20746">
              <w:rPr>
                <w:rFonts w:hint="eastAsia"/>
                <w:b/>
              </w:rPr>
              <w:t>是</w:t>
            </w:r>
            <w:ins w:id="1299" w:author="Shao" w:date="2025-03-03T15:07:00Z" w16du:dateUtc="2025-03-03T07:07:00Z">
              <w:r w:rsidRPr="00D20746">
                <w:rPr>
                  <w:rFonts w:hint="eastAsia"/>
                  <w:b/>
                </w:rPr>
                <w:t>Yes</w:t>
              </w:r>
            </w:ins>
            <w:r>
              <w:rPr>
                <w:rFonts w:hint="eastAsia"/>
                <w:b/>
              </w:rPr>
              <w:t xml:space="preserve"> </w:t>
            </w:r>
            <w:r w:rsidRPr="00D20746">
              <w:rPr>
                <w:b/>
                <w:bCs/>
              </w:rPr>
              <w:fldChar w:fldCharType="begin">
                <w:ffData>
                  <w:name w:val="复选框型6"/>
                  <w:enabled/>
                  <w:calcOnExit w:val="0"/>
                  <w:checkBox>
                    <w:sizeAuto/>
                    <w:default w:val="0"/>
                  </w:checkBox>
                </w:ffData>
              </w:fldChar>
            </w:r>
            <w:r w:rsidRPr="00D20746">
              <w:rPr>
                <w:b/>
                <w:bCs/>
              </w:rPr>
              <w:instrText xml:space="preserve"> FORMCHECKBOX </w:instrText>
            </w:r>
            <w:r w:rsidRPr="00D20746">
              <w:rPr>
                <w:b/>
                <w:bCs/>
              </w:rPr>
            </w:r>
            <w:r w:rsidRPr="00D20746">
              <w:rPr>
                <w:b/>
                <w:bCs/>
              </w:rPr>
              <w:fldChar w:fldCharType="separate"/>
            </w:r>
            <w:r w:rsidRPr="00D20746">
              <w:rPr>
                <w:b/>
              </w:rPr>
              <w:fldChar w:fldCharType="end"/>
            </w:r>
            <w:r w:rsidRPr="00D20746">
              <w:rPr>
                <w:rFonts w:hint="eastAsia"/>
                <w:b/>
              </w:rPr>
              <w:t>否</w:t>
            </w:r>
            <w:ins w:id="1300" w:author="Shao" w:date="2025-03-03T15:07:00Z" w16du:dateUtc="2025-03-03T07:07:00Z">
              <w:r w:rsidRPr="00D20746">
                <w:rPr>
                  <w:rFonts w:hint="eastAsia"/>
                  <w:b/>
                </w:rPr>
                <w:t>No</w:t>
              </w:r>
            </w:ins>
            <w:r>
              <w:rPr>
                <w:rFonts w:hint="eastAsia"/>
                <w:b/>
              </w:rPr>
              <w:t xml:space="preserve"> </w:t>
            </w:r>
            <w:r w:rsidRPr="00D20746">
              <w:rPr>
                <w:b/>
                <w:bCs/>
              </w:rPr>
              <w:fldChar w:fldCharType="begin">
                <w:ffData>
                  <w:name w:val="复选框型6"/>
                  <w:enabled/>
                  <w:calcOnExit w:val="0"/>
                  <w:checkBox>
                    <w:sizeAuto/>
                    <w:default w:val="0"/>
                  </w:checkBox>
                </w:ffData>
              </w:fldChar>
            </w:r>
            <w:r w:rsidRPr="00D20746">
              <w:rPr>
                <w:b/>
                <w:bCs/>
              </w:rPr>
              <w:instrText xml:space="preserve"> FORMCHECKBOX </w:instrText>
            </w:r>
            <w:r w:rsidRPr="00D20746">
              <w:rPr>
                <w:b/>
                <w:bCs/>
              </w:rPr>
            </w:r>
            <w:r w:rsidRPr="00D20746">
              <w:rPr>
                <w:b/>
                <w:bCs/>
              </w:rPr>
              <w:fldChar w:fldCharType="separate"/>
            </w:r>
            <w:r w:rsidRPr="00D20746">
              <w:rPr>
                <w:b/>
              </w:rPr>
              <w:fldChar w:fldCharType="end"/>
            </w:r>
            <w:r w:rsidRPr="00D20746">
              <w:rPr>
                <w:b/>
              </w:rPr>
              <w:t>无关</w:t>
            </w:r>
            <w:ins w:id="1301" w:author="Shao" w:date="2025-03-03T15:07:00Z" w16du:dateUtc="2025-03-03T07:07:00Z">
              <w:r>
                <w:rPr>
                  <w:rFonts w:hint="eastAsia"/>
                  <w:b/>
                </w:rPr>
                <w:t>N/A</w:t>
              </w:r>
              <w:r w:rsidRPr="00D20746">
                <w:rPr>
                  <w:rFonts w:hint="eastAsia"/>
                  <w:b/>
                </w:rPr>
                <w:t>.</w:t>
              </w:r>
            </w:ins>
          </w:p>
          <w:p w14:paraId="7EF87E1E" w14:textId="77777777" w:rsidR="00B63DE6" w:rsidRDefault="00B63DE6" w:rsidP="00B63DE6">
            <w:pPr>
              <w:spacing w:line="360" w:lineRule="exact"/>
              <w:rPr>
                <w:ins w:id="1302" w:author="Shao" w:date="2025-03-03T15:07:00Z" w16du:dateUtc="2025-03-03T07:07:00Z"/>
                <w:b/>
              </w:rPr>
            </w:pPr>
            <w:r w:rsidRPr="00D20746">
              <w:rPr>
                <w:rFonts w:hint="eastAsia"/>
                <w:b/>
              </w:rPr>
              <w:t>检查记录：</w:t>
            </w:r>
            <w:ins w:id="1303" w:author="Shao" w:date="2025-03-03T15:07:00Z" w16du:dateUtc="2025-03-03T07:07:00Z">
              <w:r w:rsidRPr="00D20746">
                <w:rPr>
                  <w:rFonts w:hint="eastAsia"/>
                  <w:b/>
                </w:rPr>
                <w:t>Inspection records:</w:t>
              </w:r>
            </w:ins>
          </w:p>
          <w:p w14:paraId="084059B6" w14:textId="77777777" w:rsidR="0098293A" w:rsidRPr="000B6B5A" w:rsidRDefault="0098293A" w:rsidP="00554909">
            <w:pPr>
              <w:spacing w:line="360" w:lineRule="exact"/>
              <w:rPr>
                <w:b/>
              </w:rPr>
            </w:pPr>
          </w:p>
        </w:tc>
      </w:tr>
      <w:tr w:rsidR="006E7851" w:rsidRPr="001D3176" w14:paraId="74CBF471" w14:textId="77777777" w:rsidTr="002D13CD">
        <w:trPr>
          <w:jc w:val="center"/>
          <w:trPrChange w:id="1304" w:author="Shao" w:date="2025-03-03T15:07:00Z" w16du:dateUtc="2025-03-03T07:07:00Z">
            <w:trPr>
              <w:gridAfter w:val="0"/>
              <w:jc w:val="center"/>
            </w:trPr>
          </w:trPrChange>
        </w:trPr>
        <w:tc>
          <w:tcPr>
            <w:tcW w:w="10726" w:type="dxa"/>
            <w:gridSpan w:val="18"/>
            <w:tcPrChange w:id="1305" w:author="Shao" w:date="2025-03-03T15:07:00Z" w16du:dateUtc="2025-03-03T07:07:00Z">
              <w:tcPr>
                <w:tcW w:w="10404" w:type="dxa"/>
                <w:gridSpan w:val="29"/>
              </w:tcPr>
            </w:tcPrChange>
          </w:tcPr>
          <w:p w14:paraId="48C626D1" w14:textId="294A9EB3" w:rsidR="008B3AD2" w:rsidRDefault="00A53EF9">
            <w:pPr>
              <w:spacing w:line="360" w:lineRule="exact"/>
              <w:rPr>
                <w:b/>
                <w:bCs/>
                <w:szCs w:val="21"/>
              </w:rPr>
            </w:pPr>
            <w:r>
              <w:rPr>
                <w:rFonts w:hint="eastAsia"/>
                <w:b/>
                <w:bCs/>
                <w:szCs w:val="21"/>
              </w:rPr>
              <w:t>9</w:t>
            </w:r>
            <w:r w:rsidR="006E7851" w:rsidRPr="000B6B5A">
              <w:rPr>
                <w:rFonts w:hint="eastAsia"/>
                <w:b/>
                <w:bCs/>
                <w:szCs w:val="21"/>
              </w:rPr>
              <w:t xml:space="preserve">. </w:t>
            </w:r>
            <w:r w:rsidR="006E7851" w:rsidRPr="000B6B5A">
              <w:rPr>
                <w:rFonts w:hint="eastAsia"/>
                <w:b/>
                <w:bCs/>
                <w:szCs w:val="21"/>
              </w:rPr>
              <w:t>场外二次分装</w:t>
            </w:r>
            <w:r w:rsidR="006E7851" w:rsidRPr="000B6B5A">
              <w:rPr>
                <w:rFonts w:hint="eastAsia"/>
                <w:b/>
                <w:bCs/>
                <w:szCs w:val="21"/>
              </w:rPr>
              <w:t>/</w:t>
            </w:r>
            <w:r w:rsidR="006E7851" w:rsidRPr="000B6B5A">
              <w:rPr>
                <w:rFonts w:hint="eastAsia"/>
                <w:b/>
                <w:bCs/>
                <w:szCs w:val="21"/>
              </w:rPr>
              <w:t>分割</w:t>
            </w:r>
            <w:ins w:id="1306" w:author="Shao" w:date="2025-03-03T15:07:00Z" w16du:dateUtc="2025-03-03T07:07:00Z">
              <w:r>
                <w:rPr>
                  <w:rFonts w:hint="eastAsia"/>
                  <w:b/>
                  <w:bCs/>
                  <w:szCs w:val="21"/>
                </w:rPr>
                <w:t>9</w:t>
              </w:r>
              <w:r w:rsidR="00DE4DAC" w:rsidRPr="000B6B5A">
                <w:rPr>
                  <w:rFonts w:hint="eastAsia"/>
                  <w:b/>
                  <w:bCs/>
                  <w:szCs w:val="21"/>
                </w:rPr>
                <w:t>. off-site secondary sub-assembly / division</w:t>
              </w:r>
            </w:ins>
          </w:p>
        </w:tc>
      </w:tr>
      <w:tr w:rsidR="006E7851" w:rsidRPr="001D3176" w14:paraId="1BAEDDE8" w14:textId="77777777" w:rsidTr="002D13CD">
        <w:trPr>
          <w:trHeight w:val="1149"/>
          <w:jc w:val="center"/>
          <w:trPrChange w:id="1307" w:author="Shao" w:date="2025-03-03T15:07:00Z" w16du:dateUtc="2025-03-03T07:07:00Z">
            <w:trPr>
              <w:gridAfter w:val="0"/>
              <w:trHeight w:val="1149"/>
              <w:jc w:val="center"/>
            </w:trPr>
          </w:trPrChange>
        </w:trPr>
        <w:tc>
          <w:tcPr>
            <w:tcW w:w="10726" w:type="dxa"/>
            <w:gridSpan w:val="18"/>
            <w:tcPrChange w:id="1308" w:author="Shao" w:date="2025-03-03T15:07:00Z" w16du:dateUtc="2025-03-03T07:07:00Z">
              <w:tcPr>
                <w:tcW w:w="10404" w:type="dxa"/>
                <w:gridSpan w:val="29"/>
              </w:tcPr>
            </w:tcPrChange>
          </w:tcPr>
          <w:p w14:paraId="3915FD9A" w14:textId="7CC87C83" w:rsidR="008B3AD2" w:rsidRDefault="006E7851" w:rsidP="007150F5">
            <w:pPr>
              <w:spacing w:line="360" w:lineRule="exact"/>
              <w:rPr>
                <w:szCs w:val="21"/>
                <w:u w:val="single"/>
              </w:rPr>
            </w:pPr>
            <w:ins w:id="1309" w:author="Shao" w:date="2025-03-03T15:07:00Z" w16du:dateUtc="2025-03-03T07:07:00Z">
              <w:r>
                <w:rPr>
                  <w:rFonts w:hint="eastAsia"/>
                </w:rPr>
                <w:t>认证委托人是否在生产单元外对产品进行</w:t>
              </w:r>
              <w:r w:rsidRPr="000B6B5A">
                <w:rPr>
                  <w:rFonts w:hint="eastAsia"/>
                  <w:bCs/>
                  <w:szCs w:val="21"/>
                </w:rPr>
                <w:t>二次分装</w:t>
              </w:r>
              <w:r w:rsidRPr="000B6B5A">
                <w:rPr>
                  <w:rFonts w:hint="eastAsia"/>
                  <w:bCs/>
                  <w:szCs w:val="21"/>
                </w:rPr>
                <w:t>/</w:t>
              </w:r>
              <w:r w:rsidRPr="000B6B5A">
                <w:rPr>
                  <w:rFonts w:hint="eastAsia"/>
                  <w:bCs/>
                  <w:szCs w:val="21"/>
                </w:rPr>
                <w:t>分割</w:t>
              </w:r>
              <w:r w:rsidR="007150F5">
                <w:rPr>
                  <w:rFonts w:hint="eastAsia"/>
                </w:rPr>
                <w:t xml:space="preserve">Is the certified consignor outside the production unit of the product for </w:t>
              </w:r>
              <w:r w:rsidR="007150F5" w:rsidRPr="000B6B5A">
                <w:rPr>
                  <w:rFonts w:hint="eastAsia"/>
                  <w:bCs/>
                  <w:szCs w:val="21"/>
                </w:rPr>
                <w:t>secondary sub-assembly / division</w:t>
              </w:r>
              <w:r w:rsidRPr="000B6B5A">
                <w:rPr>
                  <w:rFonts w:hint="eastAsia"/>
                  <w:bCs/>
                  <w:szCs w:val="21"/>
                </w:rPr>
                <w:t>？</w:t>
              </w:r>
              <w:r w:rsidR="00A76162" w:rsidRPr="00EA7180">
                <w:fldChar w:fldCharType="begin">
                  <w:ffData>
                    <w:name w:val="复选框型13"/>
                    <w:enabled/>
                    <w:calcOnExit w:val="0"/>
                    <w:checkBox>
                      <w:sizeAuto/>
                      <w:default w:val="0"/>
                    </w:checkBox>
                  </w:ffData>
                </w:fldChar>
              </w:r>
              <w:r w:rsidRPr="00EA7180">
                <w:instrText xml:space="preserve"> FORMCHECKBOX </w:instrText>
              </w:r>
              <w:r w:rsidR="00A76162" w:rsidRPr="00EA7180">
                <w:fldChar w:fldCharType="separate"/>
              </w:r>
              <w:r w:rsidR="00A76162" w:rsidRPr="00EA7180">
                <w:fldChar w:fldCharType="end"/>
              </w:r>
              <w:r>
                <w:rPr>
                  <w:rFonts w:hint="eastAsia"/>
                </w:rPr>
                <w:t>是</w:t>
              </w:r>
              <w:r w:rsidR="007150F5">
                <w:rPr>
                  <w:rFonts w:hint="eastAsia"/>
                </w:rPr>
                <w:t>Yes</w:t>
              </w:r>
              <w:r>
                <w:rPr>
                  <w:rFonts w:hint="eastAsia"/>
                </w:rPr>
                <w:t xml:space="preserve">  </w:t>
              </w:r>
              <w:r w:rsidR="00A76162" w:rsidRPr="00EA7180">
                <w:fldChar w:fldCharType="begin">
                  <w:ffData>
                    <w:name w:val="复选框型13"/>
                    <w:enabled/>
                    <w:calcOnExit w:val="0"/>
                    <w:checkBox>
                      <w:sizeAuto/>
                      <w:default w:val="0"/>
                    </w:checkBox>
                  </w:ffData>
                </w:fldChar>
              </w:r>
              <w:r w:rsidRPr="00EA7180">
                <w:instrText xml:space="preserve"> FORMCHECKBOX </w:instrText>
              </w:r>
              <w:r w:rsidR="00A76162" w:rsidRPr="00EA7180">
                <w:fldChar w:fldCharType="separate"/>
              </w:r>
              <w:r w:rsidR="00A76162" w:rsidRPr="00EA7180">
                <w:fldChar w:fldCharType="end"/>
              </w:r>
              <w:r>
                <w:rPr>
                  <w:rFonts w:hint="eastAsia"/>
                </w:rPr>
                <w:t>否</w:t>
              </w:r>
              <w:r w:rsidR="007150F5">
                <w:rPr>
                  <w:rFonts w:hint="eastAsia"/>
                </w:rPr>
                <w:t>No</w:t>
              </w:r>
              <w:r>
                <w:rPr>
                  <w:rFonts w:hint="eastAsia"/>
                </w:rPr>
                <w:t>；如是，请</w:t>
              </w:r>
              <w:r>
                <w:rPr>
                  <w:rFonts w:hint="eastAsia"/>
                  <w:bCs/>
                  <w:szCs w:val="21"/>
                </w:rPr>
                <w:t>填写申请书的相关内容，并描述</w:t>
              </w:r>
              <w:r w:rsidRPr="000B6B5A">
                <w:rPr>
                  <w:rFonts w:hint="eastAsia"/>
                  <w:bCs/>
                  <w:szCs w:val="21"/>
                </w:rPr>
                <w:t>二次分装</w:t>
              </w:r>
              <w:r w:rsidRPr="000B6B5A">
                <w:rPr>
                  <w:rFonts w:hint="eastAsia"/>
                  <w:bCs/>
                  <w:szCs w:val="21"/>
                </w:rPr>
                <w:t>/</w:t>
              </w:r>
              <w:r w:rsidRPr="000B6B5A">
                <w:rPr>
                  <w:rFonts w:hint="eastAsia"/>
                  <w:bCs/>
                  <w:szCs w:val="21"/>
                </w:rPr>
                <w:t>分割的主要活动</w:t>
              </w:r>
              <w:r w:rsidR="00DE4DAC">
                <w:rPr>
                  <w:rFonts w:hint="eastAsia"/>
                </w:rPr>
                <w:t xml:space="preserve">If yes, please </w:t>
              </w:r>
              <w:r w:rsidR="00DE4DAC">
                <w:rPr>
                  <w:rFonts w:hint="eastAsia"/>
                  <w:bCs/>
                  <w:szCs w:val="21"/>
                </w:rPr>
                <w:t xml:space="preserve">fill in the relevant parts of the application and describe the </w:t>
              </w:r>
              <w:r w:rsidR="00DE4DAC" w:rsidRPr="000B6B5A">
                <w:rPr>
                  <w:rFonts w:hint="eastAsia"/>
                  <w:bCs/>
                  <w:szCs w:val="21"/>
                </w:rPr>
                <w:t>main activities of the secondary sub-assembly / division</w:t>
              </w:r>
              <w:r w:rsidR="00DE4DAC" w:rsidRPr="000B6B5A">
                <w:rPr>
                  <w:rFonts w:ascii="宋体" w:hAnsi="宋体" w:hint="eastAsia"/>
                  <w:u w:val="single"/>
                </w:rPr>
                <w:t xml:space="preserve">:         </w:t>
              </w:r>
            </w:ins>
            <w:r w:rsidR="007150F5">
              <w:rPr>
                <w:rFonts w:ascii="宋体" w:hAnsi="宋体" w:hint="eastAsia"/>
                <w:u w:val="single"/>
              </w:rPr>
              <w:t xml:space="preserve">                   </w:t>
            </w:r>
            <w:r w:rsidR="00DE4DAC">
              <w:rPr>
                <w:rFonts w:ascii="黑体" w:eastAsia="黑体" w:hint="eastAsia"/>
                <w:sz w:val="24"/>
                <w:szCs w:val="24"/>
                <w:u w:val="single"/>
              </w:rPr>
              <w:t xml:space="preserve">                       </w:t>
            </w:r>
          </w:p>
        </w:tc>
      </w:tr>
      <w:tr w:rsidR="0098293A" w:rsidRPr="000B6B5A" w14:paraId="47853D33" w14:textId="77777777" w:rsidTr="002D13CD">
        <w:trPr>
          <w:jc w:val="center"/>
          <w:trPrChange w:id="1310" w:author="Shao" w:date="2025-03-03T15:07:00Z" w16du:dateUtc="2025-03-03T07:07:00Z">
            <w:trPr>
              <w:gridAfter w:val="0"/>
              <w:jc w:val="center"/>
            </w:trPr>
          </w:trPrChange>
        </w:trPr>
        <w:tc>
          <w:tcPr>
            <w:tcW w:w="10726" w:type="dxa"/>
            <w:gridSpan w:val="18"/>
            <w:shd w:val="clear" w:color="auto" w:fill="F2F2F2"/>
            <w:tcPrChange w:id="1311" w:author="Shao" w:date="2025-03-03T15:07:00Z" w16du:dateUtc="2025-03-03T07:07:00Z">
              <w:tcPr>
                <w:tcW w:w="10404" w:type="dxa"/>
                <w:gridSpan w:val="29"/>
                <w:shd w:val="clear" w:color="auto" w:fill="F2F2F2"/>
              </w:tcPr>
            </w:tcPrChange>
          </w:tcPr>
          <w:p w14:paraId="2DB80F6F" w14:textId="77777777" w:rsidR="00B63DE6" w:rsidRPr="00D20746" w:rsidRDefault="00B63DE6" w:rsidP="00B63DE6">
            <w:pPr>
              <w:spacing w:line="360" w:lineRule="exact"/>
              <w:rPr>
                <w:b/>
              </w:rPr>
            </w:pPr>
            <w:r w:rsidRPr="00D20746">
              <w:rPr>
                <w:rFonts w:hint="eastAsia"/>
                <w:b/>
              </w:rPr>
              <w:lastRenderedPageBreak/>
              <w:t>仅限检查员填写：</w:t>
            </w:r>
            <w:ins w:id="1312" w:author="Shao" w:date="2025-03-03T15:07:00Z" w16du:dateUtc="2025-03-03T07:07:00Z">
              <w:r>
                <w:rPr>
                  <w:rFonts w:hint="eastAsia"/>
                  <w:b/>
                </w:rPr>
                <w:t>Inspectors only</w:t>
              </w:r>
              <w:r w:rsidRPr="00D20746">
                <w:rPr>
                  <w:rFonts w:hint="eastAsia"/>
                  <w:b/>
                </w:rPr>
                <w:t>:</w:t>
              </w:r>
            </w:ins>
          </w:p>
          <w:p w14:paraId="0934EF18" w14:textId="77777777" w:rsidR="00B63DE6" w:rsidRDefault="00B63DE6" w:rsidP="00B63DE6">
            <w:pPr>
              <w:spacing w:line="360" w:lineRule="exact"/>
              <w:rPr>
                <w:b/>
              </w:rPr>
            </w:pPr>
            <w:r w:rsidRPr="00D20746">
              <w:rPr>
                <w:rFonts w:hint="eastAsia"/>
                <w:b/>
              </w:rPr>
              <w:t>现场检查是否与以上描述的情况一致？</w:t>
            </w:r>
            <w:ins w:id="1313" w:author="Shao" w:date="2025-03-03T15:07:00Z" w16du:dateUtc="2025-03-03T07:07:00Z">
              <w:r>
                <w:rPr>
                  <w:rFonts w:hint="eastAsia"/>
                  <w:b/>
                </w:rPr>
                <w:t>Is the on-site inspection consistent</w:t>
              </w:r>
              <w:r w:rsidRPr="00D20746">
                <w:rPr>
                  <w:rFonts w:hint="eastAsia"/>
                  <w:b/>
                </w:rPr>
                <w:t xml:space="preserve"> with the above description? </w:t>
              </w:r>
            </w:ins>
          </w:p>
          <w:p w14:paraId="4EC5100F" w14:textId="77777777" w:rsidR="00B63DE6" w:rsidRDefault="00B63DE6" w:rsidP="00B63DE6">
            <w:pPr>
              <w:spacing w:line="360" w:lineRule="exact"/>
              <w:rPr>
                <w:b/>
              </w:rPr>
            </w:pPr>
            <w:r w:rsidRPr="00D20746">
              <w:rPr>
                <w:b/>
                <w:bCs/>
              </w:rPr>
              <w:fldChar w:fldCharType="begin">
                <w:ffData>
                  <w:name w:val="复选框型6"/>
                  <w:enabled/>
                  <w:calcOnExit w:val="0"/>
                  <w:checkBox>
                    <w:sizeAuto/>
                    <w:default w:val="0"/>
                  </w:checkBox>
                </w:ffData>
              </w:fldChar>
            </w:r>
            <w:r w:rsidRPr="00D20746">
              <w:rPr>
                <w:b/>
                <w:bCs/>
              </w:rPr>
              <w:instrText xml:space="preserve"> FORMCHECKBOX </w:instrText>
            </w:r>
            <w:r w:rsidRPr="00D20746">
              <w:rPr>
                <w:b/>
                <w:bCs/>
              </w:rPr>
            </w:r>
            <w:r w:rsidRPr="00D20746">
              <w:rPr>
                <w:b/>
                <w:bCs/>
              </w:rPr>
              <w:fldChar w:fldCharType="separate"/>
            </w:r>
            <w:r w:rsidRPr="00D20746">
              <w:rPr>
                <w:b/>
              </w:rPr>
              <w:fldChar w:fldCharType="end"/>
            </w:r>
            <w:r w:rsidRPr="00D20746">
              <w:rPr>
                <w:rFonts w:hint="eastAsia"/>
                <w:b/>
              </w:rPr>
              <w:t>是</w:t>
            </w:r>
            <w:ins w:id="1314" w:author="Shao" w:date="2025-03-03T15:07:00Z" w16du:dateUtc="2025-03-03T07:07:00Z">
              <w:r w:rsidRPr="00D20746">
                <w:rPr>
                  <w:rFonts w:hint="eastAsia"/>
                  <w:b/>
                </w:rPr>
                <w:t>Yes</w:t>
              </w:r>
            </w:ins>
            <w:r>
              <w:rPr>
                <w:rFonts w:hint="eastAsia"/>
                <w:b/>
              </w:rPr>
              <w:t xml:space="preserve"> </w:t>
            </w:r>
            <w:r w:rsidRPr="00D20746">
              <w:rPr>
                <w:b/>
                <w:bCs/>
              </w:rPr>
              <w:fldChar w:fldCharType="begin">
                <w:ffData>
                  <w:name w:val="复选框型6"/>
                  <w:enabled/>
                  <w:calcOnExit w:val="0"/>
                  <w:checkBox>
                    <w:sizeAuto/>
                    <w:default w:val="0"/>
                  </w:checkBox>
                </w:ffData>
              </w:fldChar>
            </w:r>
            <w:r w:rsidRPr="00D20746">
              <w:rPr>
                <w:b/>
                <w:bCs/>
              </w:rPr>
              <w:instrText xml:space="preserve"> FORMCHECKBOX </w:instrText>
            </w:r>
            <w:r w:rsidRPr="00D20746">
              <w:rPr>
                <w:b/>
                <w:bCs/>
              </w:rPr>
            </w:r>
            <w:r w:rsidRPr="00D20746">
              <w:rPr>
                <w:b/>
                <w:bCs/>
              </w:rPr>
              <w:fldChar w:fldCharType="separate"/>
            </w:r>
            <w:r w:rsidRPr="00D20746">
              <w:rPr>
                <w:b/>
              </w:rPr>
              <w:fldChar w:fldCharType="end"/>
            </w:r>
            <w:r w:rsidRPr="00D20746">
              <w:rPr>
                <w:rFonts w:hint="eastAsia"/>
                <w:b/>
              </w:rPr>
              <w:t>否</w:t>
            </w:r>
            <w:ins w:id="1315" w:author="Shao" w:date="2025-03-03T15:07:00Z" w16du:dateUtc="2025-03-03T07:07:00Z">
              <w:r w:rsidRPr="00D20746">
                <w:rPr>
                  <w:rFonts w:hint="eastAsia"/>
                  <w:b/>
                </w:rPr>
                <w:t>No</w:t>
              </w:r>
            </w:ins>
            <w:r>
              <w:rPr>
                <w:rFonts w:hint="eastAsia"/>
                <w:b/>
              </w:rPr>
              <w:t xml:space="preserve"> </w:t>
            </w:r>
            <w:r w:rsidRPr="00D20746">
              <w:rPr>
                <w:b/>
                <w:bCs/>
              </w:rPr>
              <w:fldChar w:fldCharType="begin">
                <w:ffData>
                  <w:name w:val="复选框型6"/>
                  <w:enabled/>
                  <w:calcOnExit w:val="0"/>
                  <w:checkBox>
                    <w:sizeAuto/>
                    <w:default w:val="0"/>
                  </w:checkBox>
                </w:ffData>
              </w:fldChar>
            </w:r>
            <w:r w:rsidRPr="00D20746">
              <w:rPr>
                <w:b/>
                <w:bCs/>
              </w:rPr>
              <w:instrText xml:space="preserve"> FORMCHECKBOX </w:instrText>
            </w:r>
            <w:r w:rsidRPr="00D20746">
              <w:rPr>
                <w:b/>
                <w:bCs/>
              </w:rPr>
            </w:r>
            <w:r w:rsidRPr="00D20746">
              <w:rPr>
                <w:b/>
                <w:bCs/>
              </w:rPr>
              <w:fldChar w:fldCharType="separate"/>
            </w:r>
            <w:r w:rsidRPr="00D20746">
              <w:rPr>
                <w:b/>
              </w:rPr>
              <w:fldChar w:fldCharType="end"/>
            </w:r>
            <w:r w:rsidRPr="00D20746">
              <w:rPr>
                <w:b/>
              </w:rPr>
              <w:t>无关</w:t>
            </w:r>
            <w:ins w:id="1316" w:author="Shao" w:date="2025-03-03T15:07:00Z" w16du:dateUtc="2025-03-03T07:07:00Z">
              <w:r>
                <w:rPr>
                  <w:rFonts w:hint="eastAsia"/>
                  <w:b/>
                </w:rPr>
                <w:t>N/A</w:t>
              </w:r>
              <w:r w:rsidRPr="00D20746">
                <w:rPr>
                  <w:rFonts w:hint="eastAsia"/>
                  <w:b/>
                </w:rPr>
                <w:t>.</w:t>
              </w:r>
            </w:ins>
          </w:p>
          <w:p w14:paraId="7905ECF5" w14:textId="77777777" w:rsidR="00B63DE6" w:rsidRDefault="00B63DE6" w:rsidP="00B63DE6">
            <w:pPr>
              <w:spacing w:line="360" w:lineRule="exact"/>
              <w:rPr>
                <w:ins w:id="1317" w:author="Shao" w:date="2025-03-03T15:07:00Z" w16du:dateUtc="2025-03-03T07:07:00Z"/>
                <w:b/>
              </w:rPr>
            </w:pPr>
            <w:r w:rsidRPr="00D20746">
              <w:rPr>
                <w:rFonts w:hint="eastAsia"/>
                <w:b/>
              </w:rPr>
              <w:t>检查记录：</w:t>
            </w:r>
            <w:ins w:id="1318" w:author="Shao" w:date="2025-03-03T15:07:00Z" w16du:dateUtc="2025-03-03T07:07:00Z">
              <w:r w:rsidRPr="00D20746">
                <w:rPr>
                  <w:rFonts w:hint="eastAsia"/>
                  <w:b/>
                </w:rPr>
                <w:t>Inspection records:</w:t>
              </w:r>
            </w:ins>
          </w:p>
          <w:p w14:paraId="1DCC73DA" w14:textId="77777777" w:rsidR="0098293A" w:rsidRPr="000B6B5A" w:rsidRDefault="0098293A" w:rsidP="00554909">
            <w:pPr>
              <w:spacing w:line="360" w:lineRule="exact"/>
              <w:rPr>
                <w:b/>
              </w:rPr>
            </w:pPr>
          </w:p>
        </w:tc>
      </w:tr>
      <w:tr w:rsidR="006E7851" w:rsidRPr="001D3176" w14:paraId="03E0FE98" w14:textId="77777777" w:rsidTr="002D13CD">
        <w:trPr>
          <w:jc w:val="center"/>
          <w:trPrChange w:id="1319" w:author="Shao" w:date="2025-03-03T15:07:00Z" w16du:dateUtc="2025-03-03T07:07:00Z">
            <w:trPr>
              <w:gridAfter w:val="0"/>
              <w:jc w:val="center"/>
            </w:trPr>
          </w:trPrChange>
        </w:trPr>
        <w:tc>
          <w:tcPr>
            <w:tcW w:w="10726" w:type="dxa"/>
            <w:gridSpan w:val="18"/>
            <w:tcPrChange w:id="1320" w:author="Shao" w:date="2025-03-03T15:07:00Z" w16du:dateUtc="2025-03-03T07:07:00Z">
              <w:tcPr>
                <w:tcW w:w="10404" w:type="dxa"/>
                <w:gridSpan w:val="29"/>
              </w:tcPr>
            </w:tcPrChange>
          </w:tcPr>
          <w:p w14:paraId="5D89A08C" w14:textId="127189FA" w:rsidR="008B3AD2" w:rsidRDefault="00A53EF9" w:rsidP="00960E5D">
            <w:pPr>
              <w:spacing w:line="360" w:lineRule="exact"/>
              <w:rPr>
                <w:b/>
              </w:rPr>
            </w:pPr>
            <w:r>
              <w:rPr>
                <w:rFonts w:hint="eastAsia"/>
                <w:b/>
              </w:rPr>
              <w:t>10</w:t>
            </w:r>
            <w:r w:rsidR="006E7851" w:rsidRPr="000B6B5A">
              <w:rPr>
                <w:rFonts w:hint="eastAsia"/>
                <w:b/>
              </w:rPr>
              <w:t>.</w:t>
            </w:r>
            <w:r w:rsidR="006E7851" w:rsidRPr="000B6B5A">
              <w:rPr>
                <w:rFonts w:hint="eastAsia"/>
                <w:b/>
              </w:rPr>
              <w:t>标识与销售</w:t>
            </w:r>
            <w:r w:rsidR="006E7851" w:rsidRPr="000B6B5A">
              <w:rPr>
                <w:rFonts w:hint="eastAsia"/>
                <w:b/>
              </w:rPr>
              <w:t xml:space="preserve"> </w:t>
            </w:r>
            <w:ins w:id="1321" w:author="Shao" w:date="2025-03-03T15:07:00Z" w16du:dateUtc="2025-03-03T07:07:00Z">
              <w:r w:rsidR="00960E5D">
                <w:rPr>
                  <w:rFonts w:hint="eastAsia"/>
                  <w:b/>
                </w:rPr>
                <w:t>Labelling</w:t>
              </w:r>
              <w:r w:rsidR="00DE4DAC" w:rsidRPr="000B6B5A">
                <w:rPr>
                  <w:rFonts w:hint="eastAsia"/>
                  <w:b/>
                </w:rPr>
                <w:t xml:space="preserve"> and sales     </w:t>
              </w:r>
            </w:ins>
          </w:p>
        </w:tc>
      </w:tr>
      <w:tr w:rsidR="006E7851" w:rsidRPr="001D3176" w14:paraId="62F86DFC" w14:textId="77777777" w:rsidTr="002D13CD">
        <w:trPr>
          <w:trHeight w:val="168"/>
          <w:jc w:val="center"/>
          <w:trPrChange w:id="1322" w:author="Shao" w:date="2025-03-03T15:07:00Z" w16du:dateUtc="2025-03-03T07:07:00Z">
            <w:trPr>
              <w:gridAfter w:val="0"/>
              <w:trHeight w:val="168"/>
              <w:jc w:val="center"/>
            </w:trPr>
          </w:trPrChange>
        </w:trPr>
        <w:tc>
          <w:tcPr>
            <w:tcW w:w="10726" w:type="dxa"/>
            <w:gridSpan w:val="18"/>
            <w:tcPrChange w:id="1323" w:author="Shao" w:date="2025-03-03T15:07:00Z" w16du:dateUtc="2025-03-03T07:07:00Z">
              <w:tcPr>
                <w:tcW w:w="10404" w:type="dxa"/>
                <w:gridSpan w:val="29"/>
              </w:tcPr>
            </w:tcPrChange>
          </w:tcPr>
          <w:p w14:paraId="6993B7A0" w14:textId="00022379" w:rsidR="008B3AD2" w:rsidRDefault="00796AE1" w:rsidP="00960E5D">
            <w:pPr>
              <w:spacing w:line="360" w:lineRule="exact"/>
              <w:rPr>
                <w:iCs/>
              </w:rPr>
            </w:pPr>
            <w:r>
              <w:rPr>
                <w:rFonts w:hint="eastAsia"/>
                <w:b/>
                <w:bCs/>
                <w:iCs/>
              </w:rPr>
              <w:t>10</w:t>
            </w:r>
            <w:r w:rsidR="00DE4DAC" w:rsidRPr="000B6B5A">
              <w:rPr>
                <w:rFonts w:hint="eastAsia"/>
                <w:b/>
                <w:bCs/>
                <w:iCs/>
              </w:rPr>
              <w:t>.1</w:t>
            </w:r>
            <w:r w:rsidR="006E7851">
              <w:rPr>
                <w:rFonts w:hint="eastAsia"/>
                <w:b/>
                <w:bCs/>
                <w:iCs/>
              </w:rPr>
              <w:t>有机产品认证</w:t>
            </w:r>
            <w:r w:rsidR="006E7851" w:rsidRPr="000B6B5A">
              <w:rPr>
                <w:rFonts w:hint="eastAsia"/>
                <w:b/>
                <w:bCs/>
                <w:iCs/>
              </w:rPr>
              <w:t>标识</w:t>
            </w:r>
            <w:r w:rsidR="006E7851" w:rsidRPr="000B6B5A">
              <w:rPr>
                <w:rFonts w:hint="eastAsia"/>
                <w:iCs/>
              </w:rPr>
              <w:t xml:space="preserve">  </w:t>
            </w:r>
            <w:r w:rsidR="006E7851">
              <w:rPr>
                <w:rFonts w:hint="eastAsia"/>
                <w:iCs/>
              </w:rPr>
              <w:t xml:space="preserve"> </w:t>
            </w:r>
            <w:ins w:id="1324" w:author="Shao" w:date="2025-03-03T15:07:00Z" w16du:dateUtc="2025-03-03T07:07:00Z">
              <w:r w:rsidR="00DE4DAC">
                <w:rPr>
                  <w:rFonts w:hint="eastAsia"/>
                  <w:b/>
                  <w:bCs/>
                  <w:iCs/>
                </w:rPr>
                <w:t xml:space="preserve"> Organic Product Certification</w:t>
              </w:r>
              <w:r w:rsidR="00960E5D" w:rsidRPr="00960E5D">
                <w:rPr>
                  <w:rFonts w:hint="eastAsia"/>
                  <w:b/>
                  <w:iCs/>
                </w:rPr>
                <w:t xml:space="preserve"> label</w:t>
              </w:r>
            </w:ins>
            <w:r w:rsidR="00DE4DAC" w:rsidRPr="000B6B5A">
              <w:rPr>
                <w:rFonts w:hint="eastAsia"/>
                <w:iCs/>
              </w:rPr>
              <w:t xml:space="preserve">  </w:t>
            </w:r>
            <w:r w:rsidR="007150F5">
              <w:rPr>
                <w:rFonts w:hint="eastAsia"/>
                <w:iCs/>
              </w:rPr>
              <w:t xml:space="preserve">                             </w:t>
            </w:r>
            <w:r w:rsidR="00DE4DAC" w:rsidRPr="000B6B5A">
              <w:rPr>
                <w:rFonts w:hint="eastAsia"/>
                <w:iCs/>
              </w:rPr>
              <w:t xml:space="preserve">  </w:t>
            </w:r>
            <w:r w:rsidR="0075573E" w:rsidRPr="00E70EBE">
              <w:fldChar w:fldCharType="begin">
                <w:ffData>
                  <w:name w:val="复选框型13"/>
                  <w:enabled/>
                  <w:calcOnExit w:val="0"/>
                  <w:checkBox>
                    <w:sizeAuto/>
                    <w:default w:val="0"/>
                  </w:checkBox>
                </w:ffData>
              </w:fldChar>
            </w:r>
            <w:r w:rsidR="00DE4DAC" w:rsidRPr="00E70EBE">
              <w:instrText xml:space="preserve"> FORMCHECKBOX </w:instrText>
            </w:r>
            <w:r w:rsidR="0075573E" w:rsidRPr="00E70EBE">
              <w:fldChar w:fldCharType="separate"/>
            </w:r>
            <w:r w:rsidR="0075573E" w:rsidRPr="00E70EBE">
              <w:fldChar w:fldCharType="end"/>
            </w:r>
            <w:del w:id="1325" w:author="Shao" w:date="2025-03-03T15:07:00Z" w16du:dateUtc="2025-03-03T07:07:00Z">
              <w:r w:rsidR="006E7851" w:rsidRPr="000B6B5A">
                <w:rPr>
                  <w:rFonts w:ascii="宋体" w:hint="eastAsia"/>
                </w:rPr>
                <w:delText>不适用</w:delText>
              </w:r>
            </w:del>
            <w:ins w:id="1326" w:author="Shao" w:date="2025-03-03T15:07:00Z" w16du:dateUtc="2025-03-03T07:07:00Z">
              <w:r w:rsidR="00DE4DAC" w:rsidRPr="000B6B5A">
                <w:rPr>
                  <w:rFonts w:ascii="宋体" w:hint="eastAsia"/>
                </w:rPr>
                <w:t xml:space="preserve"> </w:t>
              </w:r>
              <w:r w:rsidR="00960E5D">
                <w:rPr>
                  <w:rFonts w:ascii="宋体" w:hint="eastAsia"/>
                </w:rPr>
                <w:t>N/A</w:t>
              </w:r>
            </w:ins>
          </w:p>
        </w:tc>
      </w:tr>
      <w:tr w:rsidR="006E7851" w:rsidRPr="001D3176" w14:paraId="42F3D3C6" w14:textId="77777777" w:rsidTr="002D13CD">
        <w:trPr>
          <w:trHeight w:val="416"/>
          <w:jc w:val="center"/>
          <w:trPrChange w:id="1327" w:author="Shao" w:date="2025-03-03T15:07:00Z" w16du:dateUtc="2025-03-03T07:07:00Z">
            <w:trPr>
              <w:gridAfter w:val="0"/>
              <w:trHeight w:val="416"/>
              <w:jc w:val="center"/>
            </w:trPr>
          </w:trPrChange>
        </w:trPr>
        <w:tc>
          <w:tcPr>
            <w:tcW w:w="10726" w:type="dxa"/>
            <w:gridSpan w:val="18"/>
            <w:tcBorders>
              <w:bottom w:val="single" w:sz="4" w:space="0" w:color="auto"/>
            </w:tcBorders>
            <w:tcPrChange w:id="1328" w:author="Shao" w:date="2025-03-03T15:07:00Z" w16du:dateUtc="2025-03-03T07:07:00Z">
              <w:tcPr>
                <w:tcW w:w="10404" w:type="dxa"/>
                <w:gridSpan w:val="29"/>
                <w:tcBorders>
                  <w:bottom w:val="single" w:sz="4" w:space="0" w:color="auto"/>
                </w:tcBorders>
              </w:tcPr>
            </w:tcPrChange>
          </w:tcPr>
          <w:p w14:paraId="6FA035DC" w14:textId="26DB9A5A" w:rsidR="008B3AD2" w:rsidRDefault="00796AE1">
            <w:pPr>
              <w:spacing w:line="360" w:lineRule="exact"/>
            </w:pPr>
            <w:r>
              <w:rPr>
                <w:rFonts w:hint="eastAsia"/>
              </w:rPr>
              <w:t>10</w:t>
            </w:r>
            <w:r w:rsidR="00DE4DAC">
              <w:rPr>
                <w:rFonts w:hint="eastAsia"/>
              </w:rPr>
              <w:t>.1.1</w:t>
            </w:r>
            <w:ins w:id="1329" w:author="Shao" w:date="2025-03-03T15:07:00Z" w16du:dateUtc="2025-03-03T07:07:00Z">
              <w:r w:rsidR="006E7851">
                <w:rPr>
                  <w:rFonts w:hint="eastAsia"/>
                </w:rPr>
                <w:t>产品标识中是否有</w:t>
              </w:r>
              <w:r w:rsidR="006E7851" w:rsidRPr="00F61110">
                <w:t>“</w:t>
              </w:r>
              <w:r w:rsidR="006E7851" w:rsidRPr="000B6B5A">
                <w:rPr>
                  <w:rFonts w:hAnsi="宋体"/>
                </w:rPr>
                <w:t>有机</w:t>
              </w:r>
              <w:r w:rsidR="006E7851" w:rsidRPr="00F61110">
                <w:t>”</w:t>
              </w:r>
              <w:r w:rsidR="006E7851" w:rsidRPr="000B6B5A">
                <w:rPr>
                  <w:rFonts w:hAnsi="宋体" w:hint="eastAsia"/>
                </w:rPr>
                <w:t>、</w:t>
              </w:r>
              <w:r w:rsidR="006E7851">
                <w:rPr>
                  <w:rFonts w:hAnsi="宋体" w:hint="eastAsia"/>
                </w:rPr>
                <w:t>或</w:t>
              </w:r>
              <w:r w:rsidR="006E7851" w:rsidRPr="00F61110">
                <w:t>“</w:t>
              </w:r>
              <w:r w:rsidR="006E7851" w:rsidRPr="000B6B5A">
                <w:rPr>
                  <w:rFonts w:hAnsi="宋体"/>
                </w:rPr>
                <w:t>有机产品</w:t>
              </w:r>
              <w:r w:rsidR="006E7851" w:rsidRPr="00F61110">
                <w:t>”</w:t>
              </w:r>
              <w:r w:rsidR="006E7851">
                <w:rPr>
                  <w:rFonts w:hint="eastAsia"/>
                </w:rPr>
                <w:t>字样</w:t>
              </w:r>
              <w:r w:rsidR="007150F5">
                <w:rPr>
                  <w:rFonts w:hint="eastAsia"/>
                </w:rPr>
                <w:t xml:space="preserve">Is there </w:t>
              </w:r>
              <w:r w:rsidR="007150F5" w:rsidRPr="00F61110">
                <w:t>"</w:t>
              </w:r>
              <w:r w:rsidR="007150F5" w:rsidRPr="000B6B5A">
                <w:rPr>
                  <w:rFonts w:hAnsi="宋体"/>
                </w:rPr>
                <w:t>organic</w:t>
              </w:r>
              <w:r w:rsidR="007150F5" w:rsidRPr="00F61110">
                <w:t>"</w:t>
              </w:r>
              <w:r w:rsidR="007150F5" w:rsidRPr="000B6B5A">
                <w:rPr>
                  <w:rFonts w:hAnsi="宋体" w:hint="eastAsia"/>
                </w:rPr>
                <w:t xml:space="preserve">, </w:t>
              </w:r>
              <w:r w:rsidR="007150F5">
                <w:rPr>
                  <w:rFonts w:hAnsi="宋体" w:hint="eastAsia"/>
                </w:rPr>
                <w:t xml:space="preserve">or </w:t>
              </w:r>
              <w:r w:rsidR="007150F5" w:rsidRPr="00F61110">
                <w:t>"</w:t>
              </w:r>
              <w:r w:rsidR="007150F5" w:rsidRPr="000B6B5A">
                <w:rPr>
                  <w:rFonts w:hAnsi="宋体"/>
                </w:rPr>
                <w:t>organic products</w:t>
              </w:r>
              <w:r w:rsidR="007150F5" w:rsidRPr="00F61110">
                <w:t xml:space="preserve">" </w:t>
              </w:r>
              <w:r w:rsidR="007150F5">
                <w:rPr>
                  <w:rFonts w:hint="eastAsia"/>
                </w:rPr>
                <w:t>in the product logo</w:t>
              </w:r>
              <w:r w:rsidR="006E7851">
                <w:rPr>
                  <w:rFonts w:hint="eastAsia"/>
                </w:rPr>
                <w:t>？</w:t>
              </w:r>
              <w:r w:rsidR="006E7851">
                <w:rPr>
                  <w:rFonts w:hint="eastAsia"/>
                </w:rPr>
                <w:t xml:space="preserve">    </w:t>
              </w:r>
              <w:r w:rsidR="007150F5" w:rsidRPr="00EA7180">
                <w:fldChar w:fldCharType="begin">
                  <w:ffData>
                    <w:name w:val="复选框型13"/>
                    <w:enabled/>
                    <w:calcOnExit w:val="0"/>
                    <w:checkBox>
                      <w:sizeAuto/>
                      <w:default w:val="0"/>
                    </w:checkBox>
                  </w:ffData>
                </w:fldChar>
              </w:r>
              <w:r w:rsidR="007150F5" w:rsidRPr="00EA7180">
                <w:instrText xml:space="preserve"> FORMCHECKBOX </w:instrText>
              </w:r>
              <w:r w:rsidR="007150F5" w:rsidRPr="00EA7180">
                <w:fldChar w:fldCharType="separate"/>
              </w:r>
              <w:r w:rsidR="007150F5" w:rsidRPr="00EA7180">
                <w:fldChar w:fldCharType="end"/>
              </w:r>
              <w:r w:rsidR="007150F5">
                <w:rPr>
                  <w:rFonts w:hint="eastAsia"/>
                </w:rPr>
                <w:t xml:space="preserve"> </w:t>
              </w:r>
              <w:r w:rsidR="007150F5" w:rsidRPr="007150F5">
                <w:rPr>
                  <w:rFonts w:hint="eastAsia"/>
                </w:rPr>
                <w:t>是</w:t>
              </w:r>
              <w:r w:rsidR="007150F5">
                <w:rPr>
                  <w:rFonts w:hint="eastAsia"/>
                </w:rPr>
                <w:t xml:space="preserve">Yes   </w:t>
              </w:r>
              <w:r w:rsidR="007150F5" w:rsidRPr="00EA7180">
                <w:fldChar w:fldCharType="begin">
                  <w:ffData>
                    <w:name w:val="复选框型13"/>
                    <w:enabled/>
                    <w:calcOnExit w:val="0"/>
                    <w:checkBox>
                      <w:sizeAuto/>
                      <w:default w:val="0"/>
                    </w:checkBox>
                  </w:ffData>
                </w:fldChar>
              </w:r>
              <w:r w:rsidR="007150F5" w:rsidRPr="00EA7180">
                <w:instrText xml:space="preserve"> FORMCHECKBOX </w:instrText>
              </w:r>
              <w:r w:rsidR="007150F5" w:rsidRPr="00EA7180">
                <w:fldChar w:fldCharType="separate"/>
              </w:r>
              <w:r w:rsidR="007150F5" w:rsidRPr="00EA7180">
                <w:fldChar w:fldCharType="end"/>
              </w:r>
              <w:r w:rsidR="007150F5" w:rsidRPr="0011424B">
                <w:rPr>
                  <w:rFonts w:hint="eastAsia"/>
                </w:rPr>
                <w:t>否</w:t>
              </w:r>
              <w:r w:rsidR="007150F5">
                <w:rPr>
                  <w:rFonts w:hint="eastAsia"/>
                </w:rPr>
                <w:t>No</w:t>
              </w:r>
            </w:ins>
            <w:r w:rsidR="00DE4DAC">
              <w:rPr>
                <w:rFonts w:hint="eastAsia"/>
              </w:rPr>
              <w:t xml:space="preserve">  </w:t>
            </w:r>
            <w:r w:rsidR="0075573E" w:rsidRPr="00E70EBE">
              <w:fldChar w:fldCharType="begin">
                <w:ffData>
                  <w:name w:val="复选框型13"/>
                  <w:enabled/>
                  <w:calcOnExit w:val="0"/>
                  <w:checkBox>
                    <w:sizeAuto/>
                    <w:default w:val="0"/>
                  </w:checkBox>
                </w:ffData>
              </w:fldChar>
            </w:r>
            <w:r w:rsidR="00DE4DAC" w:rsidRPr="00E70EBE">
              <w:instrText xml:space="preserve"> FORMCHECKBOX </w:instrText>
            </w:r>
            <w:r w:rsidR="0075573E" w:rsidRPr="00E70EBE">
              <w:fldChar w:fldCharType="separate"/>
            </w:r>
            <w:r w:rsidR="0075573E" w:rsidRPr="00E70EBE">
              <w:fldChar w:fldCharType="end"/>
            </w:r>
            <w:r w:rsidR="006E7851" w:rsidRPr="000B6B5A">
              <w:rPr>
                <w:rFonts w:ascii="宋体" w:hint="eastAsia"/>
              </w:rPr>
              <w:t>不适用</w:t>
            </w:r>
            <w:ins w:id="1330" w:author="Shao" w:date="2025-03-03T15:07:00Z" w16du:dateUtc="2025-03-03T07:07:00Z">
              <w:r w:rsidR="00DE4DAC" w:rsidRPr="000B6B5A">
                <w:rPr>
                  <w:rFonts w:ascii="宋体" w:hint="eastAsia"/>
                </w:rPr>
                <w:t xml:space="preserve"> </w:t>
              </w:r>
              <w:r w:rsidR="00960E5D">
                <w:rPr>
                  <w:rFonts w:ascii="宋体" w:hint="eastAsia"/>
                </w:rPr>
                <w:t>N/A</w:t>
              </w:r>
            </w:ins>
          </w:p>
          <w:p w14:paraId="703F268A" w14:textId="18E9854E" w:rsidR="008B3AD2" w:rsidRDefault="006E7851">
            <w:pPr>
              <w:spacing w:line="360" w:lineRule="exact"/>
              <w:rPr>
                <w:ins w:id="1331" w:author="Shao" w:date="2025-03-03T15:07:00Z" w16du:dateUtc="2025-03-03T07:07:00Z"/>
                <w:rFonts w:hAnsi="宋体" w:hint="eastAsia"/>
              </w:rPr>
            </w:pPr>
            <w:r w:rsidRPr="000B6B5A">
              <w:rPr>
                <w:rFonts w:hAnsi="宋体" w:hint="eastAsia"/>
              </w:rPr>
              <w:t>如按上述要求为申请认证的有机产品设计了</w:t>
            </w:r>
            <w:r>
              <w:rPr>
                <w:rFonts w:hint="eastAsia"/>
              </w:rPr>
              <w:t>包装</w:t>
            </w:r>
            <w:r>
              <w:rPr>
                <w:rFonts w:hint="eastAsia"/>
              </w:rPr>
              <w:t>/</w:t>
            </w:r>
            <w:r>
              <w:rPr>
                <w:rFonts w:hint="eastAsia"/>
              </w:rPr>
              <w:t>标签样本，</w:t>
            </w:r>
            <w:r w:rsidRPr="000B6B5A">
              <w:rPr>
                <w:rFonts w:hAnsi="宋体" w:hint="eastAsia"/>
              </w:rPr>
              <w:t>请附上的所有产品的</w:t>
            </w:r>
            <w:r>
              <w:rPr>
                <w:rFonts w:hint="eastAsia"/>
              </w:rPr>
              <w:t>包装</w:t>
            </w:r>
            <w:r>
              <w:rPr>
                <w:rFonts w:hint="eastAsia"/>
              </w:rPr>
              <w:t>/</w:t>
            </w:r>
            <w:r>
              <w:rPr>
                <w:rFonts w:hint="eastAsia"/>
              </w:rPr>
              <w:t>标签</w:t>
            </w:r>
            <w:r w:rsidRPr="000B6B5A">
              <w:rPr>
                <w:rFonts w:hAnsi="宋体" w:hint="eastAsia"/>
              </w:rPr>
              <w:t>样本或照片。</w:t>
            </w:r>
            <w:ins w:id="1332" w:author="Shao" w:date="2025-03-03T15:07:00Z" w16du:dateUtc="2025-03-03T07:07:00Z">
              <w:r w:rsidR="00DE4DAC" w:rsidRPr="000B6B5A">
                <w:rPr>
                  <w:rFonts w:hAnsi="宋体" w:hint="eastAsia"/>
                </w:rPr>
                <w:t xml:space="preserve">If you have designed </w:t>
              </w:r>
              <w:r w:rsidR="00DE4DAC">
                <w:rPr>
                  <w:rFonts w:hint="eastAsia"/>
                </w:rPr>
                <w:t xml:space="preserve">packaging/labeling samples </w:t>
              </w:r>
              <w:r w:rsidR="00DE4DAC" w:rsidRPr="000B6B5A">
                <w:rPr>
                  <w:rFonts w:hAnsi="宋体" w:hint="eastAsia"/>
                </w:rPr>
                <w:t>for the organic products you are applying for certification as required above</w:t>
              </w:r>
              <w:r w:rsidR="00DE4DAC">
                <w:rPr>
                  <w:rFonts w:hint="eastAsia"/>
                </w:rPr>
                <w:t xml:space="preserve">, </w:t>
              </w:r>
              <w:r w:rsidR="00DE4DAC" w:rsidRPr="000B6B5A">
                <w:rPr>
                  <w:rFonts w:hAnsi="宋体" w:hint="eastAsia"/>
                </w:rPr>
                <w:t xml:space="preserve">please attach </w:t>
              </w:r>
              <w:r w:rsidR="00DE4DAC">
                <w:rPr>
                  <w:rFonts w:hint="eastAsia"/>
                </w:rPr>
                <w:t xml:space="preserve">packaging/labeling </w:t>
              </w:r>
              <w:r w:rsidR="00DE4DAC" w:rsidRPr="000B6B5A">
                <w:rPr>
                  <w:rFonts w:hAnsi="宋体" w:hint="eastAsia"/>
                </w:rPr>
                <w:t>samples or photos of all products.</w:t>
              </w:r>
            </w:ins>
          </w:p>
          <w:p w14:paraId="41B67272" w14:textId="77777777" w:rsidR="006E7851" w:rsidRPr="001D3176" w:rsidRDefault="006E7851" w:rsidP="000B6B5A">
            <w:pPr>
              <w:spacing w:line="360" w:lineRule="exact"/>
              <w:rPr>
                <w:ins w:id="1333" w:author="Shao" w:date="2025-03-03T15:07:00Z" w16du:dateUtc="2025-03-03T07:07:00Z"/>
              </w:rPr>
            </w:pPr>
          </w:p>
          <w:p w14:paraId="34EA0FC4" w14:textId="77777777" w:rsidR="007150F5" w:rsidRDefault="00796AE1" w:rsidP="007150F5">
            <w:pPr>
              <w:spacing w:line="360" w:lineRule="exact"/>
              <w:rPr>
                <w:rFonts w:hAnsi="宋体" w:hint="eastAsia"/>
              </w:rPr>
            </w:pPr>
            <w:r>
              <w:rPr>
                <w:rFonts w:hint="eastAsia"/>
              </w:rPr>
              <w:t>10</w:t>
            </w:r>
            <w:r w:rsidR="00DE4DAC">
              <w:rPr>
                <w:rFonts w:hint="eastAsia"/>
              </w:rPr>
              <w:t>.1.2</w:t>
            </w:r>
            <w:ins w:id="1334" w:author="Shao" w:date="2025-03-03T15:07:00Z" w16du:dateUtc="2025-03-03T07:07:00Z">
              <w:r w:rsidR="006E7851">
                <w:rPr>
                  <w:rFonts w:hint="eastAsia"/>
                </w:rPr>
                <w:t>是否在有机产品上的使用或计划使用</w:t>
              </w:r>
              <w:r w:rsidR="006E7851">
                <w:rPr>
                  <w:rFonts w:hAnsi="宋体" w:hint="eastAsia"/>
                </w:rPr>
                <w:t>欧盟有机</w:t>
              </w:r>
              <w:r w:rsidR="006E7851" w:rsidRPr="000B6B5A">
                <w:rPr>
                  <w:rFonts w:hAnsi="宋体"/>
                </w:rPr>
                <w:t>认证标志</w:t>
              </w:r>
              <w:r w:rsidR="006E7851" w:rsidRPr="000B6B5A">
                <w:rPr>
                  <w:rFonts w:hAnsi="宋体" w:hint="eastAsia"/>
                </w:rPr>
                <w:t>？</w:t>
              </w:r>
              <w:r w:rsidR="00DE4DAC">
                <w:rPr>
                  <w:rFonts w:hint="eastAsia"/>
                </w:rPr>
                <w:t xml:space="preserve"> Is the use or planned use</w:t>
              </w:r>
              <w:r w:rsidR="00DE4DAC" w:rsidRPr="000B6B5A">
                <w:rPr>
                  <w:rFonts w:hAnsi="宋体"/>
                </w:rPr>
                <w:t xml:space="preserve"> of the </w:t>
              </w:r>
              <w:r w:rsidR="00DE4DAC">
                <w:rPr>
                  <w:rFonts w:hAnsi="宋体" w:hint="eastAsia"/>
                </w:rPr>
                <w:t>EU organic</w:t>
              </w:r>
              <w:r w:rsidR="00DE4DAC" w:rsidRPr="000B6B5A">
                <w:rPr>
                  <w:rFonts w:hAnsi="宋体"/>
                </w:rPr>
                <w:t xml:space="preserve"> certification mark </w:t>
              </w:r>
              <w:r w:rsidR="00DE4DAC">
                <w:rPr>
                  <w:rFonts w:hint="eastAsia"/>
                </w:rPr>
                <w:t>on organic products</w:t>
              </w:r>
              <w:r w:rsidR="00DE4DAC" w:rsidRPr="000B6B5A">
                <w:rPr>
                  <w:rFonts w:hAnsi="宋体" w:hint="eastAsia"/>
                </w:rPr>
                <w:t>?</w:t>
              </w:r>
            </w:ins>
          </w:p>
          <w:p w14:paraId="3DC5F0B3" w14:textId="51854A93" w:rsidR="0075573E" w:rsidRDefault="0075573E" w:rsidP="007150F5">
            <w:pPr>
              <w:spacing w:line="360" w:lineRule="exact"/>
              <w:rPr>
                <w:sz w:val="18"/>
                <w:rPrChange w:id="1335" w:author="Shao" w:date="2025-03-03T15:07:00Z" w16du:dateUtc="2025-03-03T07:07:00Z">
                  <w:rPr/>
                </w:rPrChange>
              </w:rPr>
            </w:pPr>
            <w:ins w:id="1336" w:author="Shao" w:date="2025-03-03T15:07:00Z" w16du:dateUtc="2025-03-03T07:07:00Z">
              <w:r>
                <w:fldChar w:fldCharType="begin">
                  <w:ffData>
                    <w:name w:val="复选框型13"/>
                    <w:enabled/>
                    <w:calcOnExit w:val="0"/>
                    <w:checkBox>
                      <w:sizeAuto/>
                      <w:default w:val="0"/>
                      <w:checked w:val="0"/>
                    </w:checkBox>
                  </w:ffData>
                </w:fldChar>
              </w:r>
              <w:r w:rsidR="00DE4DAC">
                <w:instrText xml:space="preserve"> FORMCHECKBOX </w:instrText>
              </w:r>
              <w:r>
                <w:fldChar w:fldCharType="separate"/>
              </w:r>
              <w:r>
                <w:fldChar w:fldCharType="end"/>
              </w:r>
            </w:ins>
            <w:r w:rsidR="00DE4DAC">
              <w:rPr>
                <w:rPrChange w:id="1337" w:author="Shao" w:date="2025-03-03T15:07:00Z" w16du:dateUtc="2025-03-03T07:07:00Z">
                  <w:rPr>
                    <w:rFonts w:ascii="宋体"/>
                  </w:rPr>
                </w:rPrChange>
              </w:rPr>
              <w:t xml:space="preserve"> </w:t>
            </w:r>
            <w:r w:rsidR="006E7851">
              <w:rPr>
                <w:rFonts w:hint="eastAsia"/>
              </w:rPr>
              <w:t>是</w:t>
            </w:r>
            <w:r w:rsidR="00DE4DAC">
              <w:rPr>
                <w:rFonts w:hint="eastAsia"/>
              </w:rPr>
              <w:t xml:space="preserve">Yes </w:t>
            </w:r>
            <w:r>
              <w:fldChar w:fldCharType="begin">
                <w:ffData>
                  <w:name w:val="复选框型13"/>
                  <w:enabled/>
                  <w:calcOnExit w:val="0"/>
                  <w:checkBox>
                    <w:sizeAuto/>
                    <w:default w:val="0"/>
                    <w:checked w:val="0"/>
                  </w:checkBox>
                </w:ffData>
              </w:fldChar>
            </w:r>
            <w:r w:rsidR="00DE4DAC">
              <w:instrText xml:space="preserve"> FORMCHECKBOX </w:instrText>
            </w:r>
            <w:r>
              <w:fldChar w:fldCharType="separate"/>
            </w:r>
            <w:r>
              <w:fldChar w:fldCharType="end"/>
            </w:r>
            <w:r w:rsidR="00DE4DAC">
              <w:rPr>
                <w:rPrChange w:id="1338" w:author="Shao" w:date="2025-03-03T15:07:00Z" w16du:dateUtc="2025-03-03T07:07:00Z">
                  <w:rPr>
                    <w:rFonts w:ascii="宋体"/>
                  </w:rPr>
                </w:rPrChange>
              </w:rPr>
              <w:t xml:space="preserve"> </w:t>
            </w:r>
            <w:r w:rsidR="006E7851">
              <w:rPr>
                <w:rFonts w:hint="eastAsia"/>
              </w:rPr>
              <w:t>否</w:t>
            </w:r>
            <w:ins w:id="1339" w:author="Shao" w:date="2025-03-03T15:07:00Z" w16du:dateUtc="2025-03-03T07:07:00Z">
              <w:r w:rsidR="00DE4DAC">
                <w:rPr>
                  <w:rFonts w:hint="eastAsia"/>
                </w:rPr>
                <w:t xml:space="preserve">No </w:t>
              </w:r>
            </w:ins>
            <w:r w:rsidR="007150F5">
              <w:rPr>
                <w:rFonts w:hAnsi="宋体" w:hint="eastAsia"/>
              </w:rPr>
              <w:t xml:space="preserve">; </w:t>
            </w:r>
            <w:r w:rsidR="006E7851" w:rsidRPr="000B6B5A">
              <w:rPr>
                <w:rFonts w:hAnsi="宋体" w:hint="eastAsia"/>
              </w:rPr>
              <w:t>如是，</w:t>
            </w:r>
            <w:r w:rsidR="006E7851">
              <w:rPr>
                <w:rFonts w:hAnsi="宋体" w:hint="eastAsia"/>
              </w:rPr>
              <w:t>是否在欧盟有机标识临近区域标注</w:t>
            </w:r>
            <w:ins w:id="1340" w:author="Shao" w:date="2025-03-03T15:07:00Z" w16du:dateUtc="2025-03-03T07:07:00Z">
              <w:r w:rsidR="00DE4DAC" w:rsidRPr="000B6B5A">
                <w:rPr>
                  <w:rFonts w:hAnsi="宋体" w:hint="eastAsia"/>
                </w:rPr>
                <w:t xml:space="preserve">If yes, </w:t>
              </w:r>
              <w:r w:rsidR="00DE4DAC">
                <w:rPr>
                  <w:rFonts w:hAnsi="宋体" w:hint="eastAsia"/>
                </w:rPr>
                <w:t xml:space="preserve">is the name of the </w:t>
              </w:r>
            </w:ins>
            <w:r w:rsidR="00DE4DAC">
              <w:rPr>
                <w:rFonts w:hAnsi="宋体" w:hint="eastAsia"/>
              </w:rPr>
              <w:t>OFDC</w:t>
            </w:r>
            <w:r w:rsidR="006E7851">
              <w:rPr>
                <w:rFonts w:hAnsi="宋体" w:hint="eastAsia"/>
              </w:rPr>
              <w:t>名称或机构标识，并标注</w:t>
            </w:r>
            <w:ins w:id="1341" w:author="Shao" w:date="2025-03-03T15:07:00Z" w16du:dateUtc="2025-03-03T07:07:00Z">
              <w:r w:rsidR="00DE4DAC">
                <w:rPr>
                  <w:rFonts w:hAnsi="宋体" w:hint="eastAsia"/>
                </w:rPr>
                <w:t xml:space="preserve"> or </w:t>
              </w:r>
            </w:ins>
            <w:r w:rsidR="00E24F29">
              <w:rPr>
                <w:rFonts w:hAnsi="宋体" w:hint="eastAsia"/>
              </w:rPr>
              <w:t>OFDC</w:t>
            </w:r>
            <w:ins w:id="1342" w:author="Shao" w:date="2025-03-03T15:07:00Z" w16du:dateUtc="2025-03-03T07:07:00Z">
              <w:r w:rsidR="006E7851">
                <w:rPr>
                  <w:rFonts w:hAnsi="宋体" w:hint="eastAsia"/>
                </w:rPr>
                <w:t>机构代码？</w:t>
              </w:r>
              <w:r w:rsidR="00DE4DAC">
                <w:rPr>
                  <w:rFonts w:hAnsi="宋体" w:hint="eastAsia"/>
                </w:rPr>
                <w:t>logo marked in the proximity of the EU organic logo and marked with the O FDC agency code?</w:t>
              </w:r>
              <w:r>
                <w:fldChar w:fldCharType="begin">
                  <w:ffData>
                    <w:name w:val="复选框型13"/>
                    <w:enabled/>
                    <w:calcOnExit w:val="0"/>
                    <w:checkBox>
                      <w:sizeAuto/>
                      <w:default w:val="0"/>
                      <w:checked w:val="0"/>
                    </w:checkBox>
                  </w:ffData>
                </w:fldChar>
              </w:r>
              <w:r w:rsidR="00DE4DAC">
                <w:instrText xml:space="preserve"> FORMCHECKBOX </w:instrText>
              </w:r>
              <w:r>
                <w:fldChar w:fldCharType="separate"/>
              </w:r>
              <w:r>
                <w:fldChar w:fldCharType="end"/>
              </w:r>
            </w:ins>
            <w:r w:rsidR="00DE4DAC">
              <w:rPr>
                <w:rPrChange w:id="1343" w:author="Shao" w:date="2025-03-03T15:07:00Z" w16du:dateUtc="2025-03-03T07:07:00Z">
                  <w:rPr>
                    <w:rFonts w:ascii="宋体"/>
                  </w:rPr>
                </w:rPrChange>
              </w:rPr>
              <w:t xml:space="preserve"> </w:t>
            </w:r>
            <w:r w:rsidR="006E7851">
              <w:rPr>
                <w:rFonts w:hint="eastAsia"/>
              </w:rPr>
              <w:t>是</w:t>
            </w:r>
            <w:r w:rsidR="006E7851">
              <w:rPr>
                <w:rFonts w:hint="eastAsia"/>
              </w:rPr>
              <w:t xml:space="preserve"> </w:t>
            </w:r>
            <w:ins w:id="1344" w:author="Shao" w:date="2025-03-03T15:07:00Z" w16du:dateUtc="2025-03-03T07:07:00Z">
              <w:r w:rsidR="00DE4DAC">
                <w:rPr>
                  <w:rFonts w:hint="eastAsia"/>
                </w:rPr>
                <w:t>Yes</w:t>
              </w:r>
            </w:ins>
            <w:r w:rsidR="007150F5">
              <w:rPr>
                <w:rFonts w:hint="eastAsia"/>
              </w:rPr>
              <w:t xml:space="preserve"> </w:t>
            </w:r>
            <w:r>
              <w:fldChar w:fldCharType="begin">
                <w:ffData>
                  <w:name w:val="复选框型13"/>
                  <w:enabled/>
                  <w:calcOnExit w:val="0"/>
                  <w:checkBox>
                    <w:sizeAuto/>
                    <w:default w:val="0"/>
                    <w:checked w:val="0"/>
                  </w:checkBox>
                </w:ffData>
              </w:fldChar>
            </w:r>
            <w:r w:rsidR="00DE4DAC">
              <w:instrText xml:space="preserve"> FORMCHECKBOX </w:instrText>
            </w:r>
            <w:r>
              <w:fldChar w:fldCharType="separate"/>
            </w:r>
            <w:r>
              <w:fldChar w:fldCharType="end"/>
            </w:r>
            <w:r w:rsidR="00DE4DAC">
              <w:rPr>
                <w:rPrChange w:id="1345" w:author="Shao" w:date="2025-03-03T15:07:00Z" w16du:dateUtc="2025-03-03T07:07:00Z">
                  <w:rPr>
                    <w:rFonts w:ascii="宋体"/>
                  </w:rPr>
                </w:rPrChange>
              </w:rPr>
              <w:t xml:space="preserve"> </w:t>
            </w:r>
            <w:r w:rsidR="006E7851">
              <w:rPr>
                <w:rFonts w:hint="eastAsia"/>
              </w:rPr>
              <w:t>否</w:t>
            </w:r>
            <w:ins w:id="1346" w:author="Shao" w:date="2025-03-03T15:07:00Z" w16du:dateUtc="2025-03-03T07:07:00Z">
              <w:r w:rsidR="00DE4DAC">
                <w:rPr>
                  <w:rFonts w:hint="eastAsia"/>
                </w:rPr>
                <w:t>No;</w:t>
              </w:r>
            </w:ins>
          </w:p>
          <w:p w14:paraId="6DAFE867" w14:textId="734E7D46" w:rsidR="0075573E" w:rsidRDefault="006E7851" w:rsidP="00A11A52">
            <w:pPr>
              <w:spacing w:line="360" w:lineRule="exact"/>
              <w:ind w:firstLineChars="150" w:firstLine="315"/>
              <w:rPr>
                <w:ins w:id="1347" w:author="Shao" w:date="2025-03-03T15:07:00Z" w16du:dateUtc="2025-03-03T07:07:00Z"/>
                <w:rFonts w:hAnsi="宋体" w:hint="eastAsia"/>
              </w:rPr>
            </w:pPr>
            <w:ins w:id="1348" w:author="Shao" w:date="2025-03-03T15:07:00Z" w16du:dateUtc="2025-03-03T07:07:00Z">
              <w:r w:rsidRPr="000B6B5A">
                <w:rPr>
                  <w:rFonts w:hAnsi="宋体" w:hint="eastAsia"/>
                </w:rPr>
                <w:t>请附上申请认证的有机产品的相关标志样本或照片</w:t>
              </w:r>
              <w:r w:rsidR="00DE4DAC" w:rsidRPr="000B6B5A">
                <w:rPr>
                  <w:rFonts w:hAnsi="宋体" w:hint="eastAsia"/>
                </w:rPr>
                <w:t>Please attach a sample or photo of the relevant logo of the organic product for which certification is sought:</w:t>
              </w:r>
            </w:ins>
          </w:p>
          <w:p w14:paraId="774591B5" w14:textId="77777777" w:rsidR="0075573E" w:rsidRDefault="0075573E" w:rsidP="00A11A52">
            <w:pPr>
              <w:spacing w:line="360" w:lineRule="exact"/>
              <w:ind w:firstLineChars="150" w:firstLine="315"/>
            </w:pPr>
          </w:p>
        </w:tc>
      </w:tr>
      <w:tr w:rsidR="006E7851" w:rsidRPr="001D3176" w14:paraId="7BD45432" w14:textId="77777777" w:rsidTr="002D13CD">
        <w:trPr>
          <w:trHeight w:val="1065"/>
          <w:jc w:val="center"/>
          <w:trPrChange w:id="1349" w:author="Shao" w:date="2025-03-03T15:07:00Z" w16du:dateUtc="2025-03-03T07:07:00Z">
            <w:trPr>
              <w:gridAfter w:val="0"/>
              <w:trHeight w:val="1065"/>
              <w:jc w:val="center"/>
            </w:trPr>
          </w:trPrChange>
        </w:trPr>
        <w:tc>
          <w:tcPr>
            <w:tcW w:w="10726" w:type="dxa"/>
            <w:gridSpan w:val="18"/>
            <w:tcPrChange w:id="1350" w:author="Shao" w:date="2025-03-03T15:07:00Z" w16du:dateUtc="2025-03-03T07:07:00Z">
              <w:tcPr>
                <w:tcW w:w="10404" w:type="dxa"/>
                <w:gridSpan w:val="29"/>
              </w:tcPr>
            </w:tcPrChange>
          </w:tcPr>
          <w:p w14:paraId="53BA64B3" w14:textId="519E86D6" w:rsidR="008B3AD2" w:rsidRDefault="00796AE1">
            <w:pPr>
              <w:pStyle w:val="2"/>
              <w:keepNext w:val="0"/>
              <w:spacing w:line="300" w:lineRule="auto"/>
            </w:pPr>
            <w:r>
              <w:rPr>
                <w:rFonts w:hint="eastAsia"/>
              </w:rPr>
              <w:t>10</w:t>
            </w:r>
            <w:r w:rsidR="00DE4DAC" w:rsidRPr="00E67143">
              <w:rPr>
                <w:rFonts w:hint="eastAsia"/>
              </w:rPr>
              <w:t>.</w:t>
            </w:r>
            <w:ins w:id="1351" w:author="Shao" w:date="2025-03-03T15:07:00Z" w16du:dateUtc="2025-03-03T07:07:00Z">
              <w:r w:rsidR="00DE4DAC" w:rsidRPr="00E67143">
                <w:t xml:space="preserve"> </w:t>
              </w:r>
            </w:ins>
            <w:r w:rsidR="00DE4DAC" w:rsidRPr="00E67143">
              <w:t xml:space="preserve">2 </w:t>
            </w:r>
            <w:r w:rsidR="006E7851" w:rsidRPr="00E67143">
              <w:t>销售</w:t>
            </w:r>
            <w:ins w:id="1352" w:author="Shao" w:date="2025-03-03T15:07:00Z" w16du:dateUtc="2025-03-03T07:07:00Z">
              <w:r w:rsidR="00DE4DAC" w:rsidRPr="00E67143">
                <w:t>Sales</w:t>
              </w:r>
            </w:ins>
          </w:p>
          <w:p w14:paraId="30B6170C" w14:textId="2C4E2E47" w:rsidR="008B3AD2" w:rsidRDefault="006E7851">
            <w:pPr>
              <w:pStyle w:val="a5"/>
              <w:spacing w:line="400" w:lineRule="exact"/>
              <w:rPr>
                <w:ins w:id="1353" w:author="Shao" w:date="2025-03-03T15:07:00Z" w16du:dateUtc="2025-03-03T07:07:00Z"/>
                <w:iCs/>
              </w:rPr>
            </w:pPr>
            <w:r w:rsidRPr="000B6B5A">
              <w:rPr>
                <w:rFonts w:hint="eastAsia"/>
                <w:iCs/>
              </w:rPr>
              <w:t>在产品销售时采取何种措施保证有机产品的完整性和可追溯性：</w:t>
            </w:r>
            <w:ins w:id="1354" w:author="Shao" w:date="2025-03-03T15:07:00Z" w16du:dateUtc="2025-03-03T07:07:00Z">
              <w:r w:rsidR="00DE4DAC" w:rsidRPr="000B6B5A">
                <w:rPr>
                  <w:rFonts w:hint="eastAsia"/>
                  <w:iCs/>
                </w:rPr>
                <w:t>What measures are taken to ensure the integrity and traceability of organic products at the time of sale:</w:t>
              </w:r>
            </w:ins>
          </w:p>
          <w:p w14:paraId="549EF00A" w14:textId="3FFAA0F0" w:rsidR="008B3AD2" w:rsidRPr="00960E5D" w:rsidRDefault="0075573E">
            <w:pPr>
              <w:pStyle w:val="a5"/>
              <w:spacing w:line="400" w:lineRule="exact"/>
              <w:rPr>
                <w:rPrChange w:id="1355" w:author="Shao" w:date="2025-03-03T15:07:00Z" w16du:dateUtc="2025-03-03T07:07:00Z">
                  <w:rPr>
                    <w:rFonts w:ascii="宋体"/>
                  </w:rPr>
                </w:rPrChange>
              </w:rPr>
            </w:pPr>
            <w:r>
              <w:fldChar w:fldCharType="begin">
                <w:ffData>
                  <w:name w:val="复选框型13"/>
                  <w:enabled/>
                  <w:calcOnExit w:val="0"/>
                  <w:checkBox>
                    <w:sizeAuto/>
                    <w:default w:val="0"/>
                    <w:checked w:val="0"/>
                  </w:checkBox>
                </w:ffData>
              </w:fldChar>
            </w:r>
            <w:r w:rsidR="00DE4DAC">
              <w:instrText xml:space="preserve"> FORMCHECKBOX </w:instrText>
            </w:r>
            <w:r>
              <w:fldChar w:fldCharType="separate"/>
            </w:r>
            <w:r>
              <w:fldChar w:fldCharType="end"/>
            </w:r>
            <w:r w:rsidR="00DE4DAC">
              <w:rPr>
                <w:rPrChange w:id="1356" w:author="Shao" w:date="2025-03-03T15:07:00Z" w16du:dateUtc="2025-03-03T07:07:00Z">
                  <w:rPr>
                    <w:rFonts w:ascii="宋体"/>
                  </w:rPr>
                </w:rPrChange>
              </w:rPr>
              <w:t xml:space="preserve"> </w:t>
            </w:r>
            <w:r w:rsidR="006E7851" w:rsidRPr="000B6B5A">
              <w:rPr>
                <w:rFonts w:ascii="宋体" w:hint="eastAsia"/>
              </w:rPr>
              <w:t>避免将有机产品与非有机产品混合</w:t>
            </w:r>
            <w:ins w:id="1357" w:author="Shao" w:date="2025-03-03T15:07:00Z" w16du:dateUtc="2025-03-03T07:07:00Z">
              <w:r w:rsidR="00DE4DAC" w:rsidRPr="00960E5D">
                <w:rPr>
                  <w:rFonts w:hint="eastAsia"/>
                  <w:iCs/>
                </w:rPr>
                <w:t>Avoid mixing organic products with non-organic products</w:t>
              </w:r>
            </w:ins>
          </w:p>
          <w:p w14:paraId="706B90D0" w14:textId="0CFCDE00" w:rsidR="008B3AD2" w:rsidRPr="00960E5D" w:rsidRDefault="0075573E">
            <w:pPr>
              <w:pStyle w:val="a5"/>
              <w:spacing w:line="400" w:lineRule="exact"/>
              <w:rPr>
                <w:iCs/>
              </w:rPr>
            </w:pPr>
            <w:r w:rsidRPr="00960E5D">
              <w:rPr>
                <w:iCs/>
              </w:rPr>
              <w:fldChar w:fldCharType="begin">
                <w:ffData>
                  <w:name w:val="复选框型13"/>
                  <w:enabled/>
                  <w:calcOnExit w:val="0"/>
                  <w:checkBox>
                    <w:sizeAuto/>
                    <w:default w:val="0"/>
                    <w:checked w:val="0"/>
                  </w:checkBox>
                </w:ffData>
              </w:fldChar>
            </w:r>
            <w:r w:rsidR="00DE4DAC" w:rsidRPr="00960E5D">
              <w:rPr>
                <w:iCs/>
              </w:rPr>
              <w:instrText xml:space="preserve"> FORMCHECKBOX </w:instrText>
            </w:r>
            <w:r w:rsidRPr="00960E5D">
              <w:rPr>
                <w:iCs/>
              </w:rPr>
            </w:r>
            <w:r w:rsidRPr="00960E5D">
              <w:rPr>
                <w:iCs/>
              </w:rPr>
              <w:fldChar w:fldCharType="separate"/>
            </w:r>
            <w:r w:rsidRPr="00960E5D">
              <w:rPr>
                <w:iCs/>
              </w:rPr>
              <w:fldChar w:fldCharType="end"/>
            </w:r>
            <w:r w:rsidR="00DE4DAC" w:rsidRPr="00960E5D">
              <w:rPr>
                <w:rFonts w:hint="eastAsia"/>
                <w:iCs/>
              </w:rPr>
              <w:t xml:space="preserve"> </w:t>
            </w:r>
            <w:r w:rsidR="006E7851">
              <w:rPr>
                <w:rFonts w:hint="eastAsia"/>
              </w:rPr>
              <w:t>避免将有机产品与禁用物质接触</w:t>
            </w:r>
            <w:ins w:id="1358" w:author="Shao" w:date="2025-03-03T15:07:00Z" w16du:dateUtc="2025-03-03T07:07:00Z">
              <w:r w:rsidR="00DE4DAC" w:rsidRPr="00960E5D">
                <w:rPr>
                  <w:rFonts w:hint="eastAsia"/>
                  <w:iCs/>
                </w:rPr>
                <w:t>Avoid contact of organic products with banned substances</w:t>
              </w:r>
            </w:ins>
          </w:p>
          <w:p w14:paraId="699F6BF4" w14:textId="5BDD4C10" w:rsidR="008B3AD2" w:rsidRPr="00960E5D" w:rsidRDefault="0075573E">
            <w:pPr>
              <w:pStyle w:val="a5"/>
              <w:spacing w:line="400" w:lineRule="exact"/>
              <w:rPr>
                <w:iCs/>
              </w:rPr>
            </w:pPr>
            <w:r w:rsidRPr="00960E5D">
              <w:rPr>
                <w:iCs/>
              </w:rPr>
              <w:fldChar w:fldCharType="begin">
                <w:ffData>
                  <w:name w:val="复选框型13"/>
                  <w:enabled/>
                  <w:calcOnExit w:val="0"/>
                  <w:checkBox>
                    <w:sizeAuto/>
                    <w:default w:val="0"/>
                    <w:checked w:val="0"/>
                  </w:checkBox>
                </w:ffData>
              </w:fldChar>
            </w:r>
            <w:r w:rsidR="00DE4DAC" w:rsidRPr="00960E5D">
              <w:rPr>
                <w:iCs/>
              </w:rPr>
              <w:instrText xml:space="preserve"> FORMCHECKBOX </w:instrText>
            </w:r>
            <w:r w:rsidRPr="00960E5D">
              <w:rPr>
                <w:iCs/>
              </w:rPr>
            </w:r>
            <w:r w:rsidRPr="00960E5D">
              <w:rPr>
                <w:iCs/>
              </w:rPr>
              <w:fldChar w:fldCharType="separate"/>
            </w:r>
            <w:r w:rsidRPr="00960E5D">
              <w:rPr>
                <w:iCs/>
              </w:rPr>
              <w:fldChar w:fldCharType="end"/>
            </w:r>
            <w:r w:rsidR="00DE4DAC" w:rsidRPr="00960E5D">
              <w:rPr>
                <w:rFonts w:hint="eastAsia"/>
                <w:iCs/>
              </w:rPr>
              <w:t xml:space="preserve"> </w:t>
            </w:r>
            <w:r w:rsidR="006E7851">
              <w:rPr>
                <w:rFonts w:hint="eastAsia"/>
              </w:rPr>
              <w:t>建立有机产品的购买、运输、储存、出入库和销售等记录</w:t>
            </w:r>
            <w:ins w:id="1359" w:author="Shao" w:date="2025-03-03T15:07:00Z" w16du:dateUtc="2025-03-03T07:07:00Z">
              <w:r w:rsidR="00DE4DAC" w:rsidRPr="00960E5D">
                <w:rPr>
                  <w:rFonts w:hint="eastAsia"/>
                  <w:iCs/>
                </w:rPr>
                <w:t>Establishment of organic products purchase, transportation, storage, in and out of storage and sales records</w:t>
              </w:r>
            </w:ins>
          </w:p>
          <w:p w14:paraId="23FD5B2A" w14:textId="53BBE624" w:rsidR="008B3AD2" w:rsidRPr="00960E5D" w:rsidRDefault="0075573E">
            <w:pPr>
              <w:pStyle w:val="a5"/>
              <w:spacing w:line="400" w:lineRule="exact"/>
              <w:rPr>
                <w:iCs/>
              </w:rPr>
            </w:pPr>
            <w:r w:rsidRPr="00960E5D">
              <w:rPr>
                <w:iCs/>
              </w:rPr>
              <w:fldChar w:fldCharType="begin">
                <w:ffData>
                  <w:name w:val="复选框型13"/>
                  <w:enabled/>
                  <w:calcOnExit w:val="0"/>
                  <w:checkBox>
                    <w:sizeAuto/>
                    <w:default w:val="0"/>
                    <w:checked w:val="0"/>
                  </w:checkBox>
                </w:ffData>
              </w:fldChar>
            </w:r>
            <w:r w:rsidR="00DE4DAC" w:rsidRPr="00960E5D">
              <w:rPr>
                <w:iCs/>
              </w:rPr>
              <w:instrText xml:space="preserve"> FORMCHECKBOX </w:instrText>
            </w:r>
            <w:r w:rsidRPr="00960E5D">
              <w:rPr>
                <w:iCs/>
              </w:rPr>
            </w:r>
            <w:r w:rsidRPr="00960E5D">
              <w:rPr>
                <w:iCs/>
              </w:rPr>
              <w:fldChar w:fldCharType="separate"/>
            </w:r>
            <w:r w:rsidRPr="00960E5D">
              <w:rPr>
                <w:iCs/>
              </w:rPr>
              <w:fldChar w:fldCharType="end"/>
            </w:r>
            <w:r w:rsidR="00DE4DAC" w:rsidRPr="00960E5D">
              <w:rPr>
                <w:rFonts w:hint="eastAsia"/>
                <w:iCs/>
              </w:rPr>
              <w:t xml:space="preserve"> </w:t>
            </w:r>
            <w:r w:rsidR="006E7851">
              <w:rPr>
                <w:rFonts w:hint="eastAsia"/>
              </w:rPr>
              <w:t>办理有机产品销售证</w:t>
            </w:r>
            <w:ins w:id="1360" w:author="Shao" w:date="2025-03-03T15:07:00Z" w16du:dateUtc="2025-03-03T07:07:00Z">
              <w:r w:rsidR="00DE4DAC" w:rsidRPr="00960E5D">
                <w:rPr>
                  <w:rFonts w:hint="eastAsia"/>
                  <w:iCs/>
                </w:rPr>
                <w:t>For organic products sales certificate</w:t>
              </w:r>
            </w:ins>
          </w:p>
          <w:p w14:paraId="499F26D6" w14:textId="1BFEFAA5" w:rsidR="008B3AD2" w:rsidRPr="00960E5D" w:rsidRDefault="00A76162">
            <w:pPr>
              <w:pStyle w:val="a5"/>
              <w:spacing w:line="400" w:lineRule="exact"/>
              <w:rPr>
                <w:ins w:id="1361" w:author="Shao" w:date="2025-03-03T15:07:00Z" w16du:dateUtc="2025-03-03T07:07:00Z"/>
                <w:iCs/>
              </w:rPr>
            </w:pPr>
            <w:ins w:id="1362" w:author="Shao" w:date="2025-03-03T15:07:00Z" w16du:dateUtc="2025-03-03T07:07:00Z">
              <w:r>
                <w:fldChar w:fldCharType="begin">
                  <w:ffData>
                    <w:name w:val="复选框型13"/>
                    <w:enabled/>
                    <w:calcOnExit w:val="0"/>
                    <w:checkBox>
                      <w:sizeAuto/>
                      <w:default w:val="0"/>
                      <w:checked w:val="0"/>
                    </w:checkBox>
                  </w:ffData>
                </w:fldChar>
              </w:r>
              <w:r w:rsidR="006E7851">
                <w:instrText xml:space="preserve"> FORMCHECKBOX </w:instrText>
              </w:r>
              <w:r>
                <w:fldChar w:fldCharType="separate"/>
              </w:r>
              <w:r>
                <w:fldChar w:fldCharType="end"/>
              </w:r>
              <w:r w:rsidR="006E7851">
                <w:rPr>
                  <w:rFonts w:hint="eastAsia"/>
                </w:rPr>
                <w:t xml:space="preserve"> </w:t>
              </w:r>
              <w:r w:rsidR="006E7851">
                <w:rPr>
                  <w:rFonts w:hint="eastAsia"/>
                </w:rPr>
                <w:t>散装、裸装产品，设立销售专区或专柜，并在显著位置摆放有机产品认证证书复印件</w:t>
              </w:r>
              <w:r w:rsidR="00DE4DAC" w:rsidRPr="00960E5D">
                <w:rPr>
                  <w:rFonts w:hint="eastAsia"/>
                  <w:iCs/>
                </w:rPr>
                <w:t>Bulk, bare products, set up a sales area or counter, and prominently placed in a copy of the organic product certification</w:t>
              </w:r>
            </w:ins>
          </w:p>
          <w:p w14:paraId="79A1ABA4" w14:textId="389936B0" w:rsidR="008B3AD2" w:rsidRPr="00960E5D" w:rsidRDefault="0075573E">
            <w:pPr>
              <w:pStyle w:val="a5"/>
              <w:spacing w:line="400" w:lineRule="exact"/>
              <w:rPr>
                <w:rPrChange w:id="1363" w:author="Shao" w:date="2025-03-03T15:07:00Z" w16du:dateUtc="2025-03-03T07:07:00Z">
                  <w:rPr>
                    <w:rFonts w:ascii="宋体"/>
                  </w:rPr>
                </w:rPrChange>
              </w:rPr>
            </w:pPr>
            <w:r w:rsidRPr="00960E5D">
              <w:rPr>
                <w:iCs/>
              </w:rPr>
              <w:fldChar w:fldCharType="begin">
                <w:ffData>
                  <w:name w:val="复选框型13"/>
                  <w:enabled/>
                  <w:calcOnExit w:val="0"/>
                  <w:checkBox>
                    <w:sizeAuto/>
                    <w:default w:val="0"/>
                    <w:checked w:val="0"/>
                  </w:checkBox>
                </w:ffData>
              </w:fldChar>
            </w:r>
            <w:r w:rsidR="00DE4DAC" w:rsidRPr="00960E5D">
              <w:rPr>
                <w:iCs/>
              </w:rPr>
              <w:instrText xml:space="preserve"> FORMCHECKBOX </w:instrText>
            </w:r>
            <w:r w:rsidRPr="00960E5D">
              <w:rPr>
                <w:iCs/>
              </w:rPr>
            </w:r>
            <w:r w:rsidRPr="00960E5D">
              <w:rPr>
                <w:iCs/>
              </w:rPr>
              <w:fldChar w:fldCharType="separate"/>
            </w:r>
            <w:r w:rsidRPr="00960E5D">
              <w:rPr>
                <w:iCs/>
              </w:rPr>
              <w:fldChar w:fldCharType="end"/>
            </w:r>
            <w:r w:rsidR="00DE4DAC" w:rsidRPr="00960E5D">
              <w:rPr>
                <w:rFonts w:hint="eastAsia"/>
                <w:iCs/>
              </w:rPr>
              <w:t xml:space="preserve"> </w:t>
            </w:r>
            <w:r w:rsidR="006E7851" w:rsidRPr="000B6B5A">
              <w:rPr>
                <w:rFonts w:ascii="宋体" w:hint="eastAsia"/>
              </w:rPr>
              <w:t>其他（请说明）：</w:t>
            </w:r>
            <w:ins w:id="1364" w:author="Shao" w:date="2025-03-03T15:07:00Z" w16du:dateUtc="2025-03-03T07:07:00Z">
              <w:r w:rsidR="00DE4DAC" w:rsidRPr="00960E5D">
                <w:rPr>
                  <w:rFonts w:hint="eastAsia"/>
                  <w:iCs/>
                </w:rPr>
                <w:t>Other (please specify):</w:t>
              </w:r>
            </w:ins>
          </w:p>
          <w:p w14:paraId="4A42B2DB" w14:textId="77777777" w:rsidR="006E7851" w:rsidRPr="007E6F64" w:rsidRDefault="006E7851" w:rsidP="000B6B5A">
            <w:pPr>
              <w:pStyle w:val="a5"/>
              <w:spacing w:line="400" w:lineRule="exact"/>
            </w:pPr>
          </w:p>
        </w:tc>
      </w:tr>
      <w:tr w:rsidR="0098293A" w:rsidRPr="000B6B5A" w14:paraId="612E5E56" w14:textId="77777777" w:rsidTr="002D13CD">
        <w:trPr>
          <w:jc w:val="center"/>
          <w:trPrChange w:id="1365" w:author="Shao" w:date="2025-03-03T15:07:00Z" w16du:dateUtc="2025-03-03T07:07:00Z">
            <w:trPr>
              <w:gridAfter w:val="0"/>
              <w:jc w:val="center"/>
            </w:trPr>
          </w:trPrChange>
        </w:trPr>
        <w:tc>
          <w:tcPr>
            <w:tcW w:w="10726" w:type="dxa"/>
            <w:gridSpan w:val="18"/>
            <w:shd w:val="clear" w:color="auto" w:fill="F2F2F2"/>
            <w:tcPrChange w:id="1366" w:author="Shao" w:date="2025-03-03T15:07:00Z" w16du:dateUtc="2025-03-03T07:07:00Z">
              <w:tcPr>
                <w:tcW w:w="10404" w:type="dxa"/>
                <w:gridSpan w:val="29"/>
                <w:shd w:val="clear" w:color="auto" w:fill="F2F2F2"/>
              </w:tcPr>
            </w:tcPrChange>
          </w:tcPr>
          <w:p w14:paraId="1C62D893" w14:textId="77777777" w:rsidR="00B63DE6" w:rsidRPr="00D20746" w:rsidRDefault="00B63DE6" w:rsidP="00B63DE6">
            <w:pPr>
              <w:spacing w:line="360" w:lineRule="exact"/>
              <w:rPr>
                <w:b/>
              </w:rPr>
            </w:pPr>
            <w:r w:rsidRPr="00D20746">
              <w:rPr>
                <w:rFonts w:hint="eastAsia"/>
                <w:b/>
              </w:rPr>
              <w:t>仅限检查员填写：</w:t>
            </w:r>
            <w:ins w:id="1367" w:author="Shao" w:date="2025-03-03T15:07:00Z" w16du:dateUtc="2025-03-03T07:07:00Z">
              <w:r>
                <w:rPr>
                  <w:rFonts w:hint="eastAsia"/>
                  <w:b/>
                </w:rPr>
                <w:t>Inspectors only</w:t>
              </w:r>
              <w:r w:rsidRPr="00D20746">
                <w:rPr>
                  <w:rFonts w:hint="eastAsia"/>
                  <w:b/>
                </w:rPr>
                <w:t>:</w:t>
              </w:r>
            </w:ins>
          </w:p>
          <w:p w14:paraId="171B36DA" w14:textId="77777777" w:rsidR="00B63DE6" w:rsidRDefault="00B63DE6" w:rsidP="00B63DE6">
            <w:pPr>
              <w:spacing w:line="360" w:lineRule="exact"/>
              <w:rPr>
                <w:b/>
              </w:rPr>
            </w:pPr>
            <w:r w:rsidRPr="00D20746">
              <w:rPr>
                <w:rFonts w:hint="eastAsia"/>
                <w:b/>
              </w:rPr>
              <w:lastRenderedPageBreak/>
              <w:t>现场检查是否与以上描述的情况一致？</w:t>
            </w:r>
            <w:ins w:id="1368" w:author="Shao" w:date="2025-03-03T15:07:00Z" w16du:dateUtc="2025-03-03T07:07:00Z">
              <w:r>
                <w:rPr>
                  <w:rFonts w:hint="eastAsia"/>
                  <w:b/>
                </w:rPr>
                <w:t>Is the on-site inspection consistent</w:t>
              </w:r>
              <w:r w:rsidRPr="00D20746">
                <w:rPr>
                  <w:rFonts w:hint="eastAsia"/>
                  <w:b/>
                </w:rPr>
                <w:t xml:space="preserve"> with the above description? </w:t>
              </w:r>
            </w:ins>
          </w:p>
          <w:p w14:paraId="0A140C8F" w14:textId="77777777" w:rsidR="00B63DE6" w:rsidRDefault="00B63DE6" w:rsidP="00B63DE6">
            <w:pPr>
              <w:spacing w:line="360" w:lineRule="exact"/>
              <w:rPr>
                <w:b/>
              </w:rPr>
            </w:pPr>
            <w:r w:rsidRPr="00D20746">
              <w:rPr>
                <w:b/>
                <w:bCs/>
              </w:rPr>
              <w:fldChar w:fldCharType="begin">
                <w:ffData>
                  <w:name w:val="复选框型6"/>
                  <w:enabled/>
                  <w:calcOnExit w:val="0"/>
                  <w:checkBox>
                    <w:sizeAuto/>
                    <w:default w:val="0"/>
                  </w:checkBox>
                </w:ffData>
              </w:fldChar>
            </w:r>
            <w:r w:rsidRPr="00D20746">
              <w:rPr>
                <w:b/>
                <w:bCs/>
              </w:rPr>
              <w:instrText xml:space="preserve"> FORMCHECKBOX </w:instrText>
            </w:r>
            <w:r w:rsidRPr="00D20746">
              <w:rPr>
                <w:b/>
                <w:bCs/>
              </w:rPr>
            </w:r>
            <w:r w:rsidRPr="00D20746">
              <w:rPr>
                <w:b/>
                <w:bCs/>
              </w:rPr>
              <w:fldChar w:fldCharType="separate"/>
            </w:r>
            <w:r w:rsidRPr="00D20746">
              <w:rPr>
                <w:b/>
              </w:rPr>
              <w:fldChar w:fldCharType="end"/>
            </w:r>
            <w:r w:rsidRPr="00D20746">
              <w:rPr>
                <w:rFonts w:hint="eastAsia"/>
                <w:b/>
              </w:rPr>
              <w:t>是</w:t>
            </w:r>
            <w:ins w:id="1369" w:author="Shao" w:date="2025-03-03T15:07:00Z" w16du:dateUtc="2025-03-03T07:07:00Z">
              <w:r w:rsidRPr="00D20746">
                <w:rPr>
                  <w:rFonts w:hint="eastAsia"/>
                  <w:b/>
                </w:rPr>
                <w:t>Yes</w:t>
              </w:r>
            </w:ins>
            <w:r>
              <w:rPr>
                <w:rFonts w:hint="eastAsia"/>
                <w:b/>
              </w:rPr>
              <w:t xml:space="preserve"> </w:t>
            </w:r>
            <w:r w:rsidRPr="00D20746">
              <w:rPr>
                <w:b/>
                <w:bCs/>
              </w:rPr>
              <w:fldChar w:fldCharType="begin">
                <w:ffData>
                  <w:name w:val="复选框型6"/>
                  <w:enabled/>
                  <w:calcOnExit w:val="0"/>
                  <w:checkBox>
                    <w:sizeAuto/>
                    <w:default w:val="0"/>
                  </w:checkBox>
                </w:ffData>
              </w:fldChar>
            </w:r>
            <w:r w:rsidRPr="00D20746">
              <w:rPr>
                <w:b/>
                <w:bCs/>
              </w:rPr>
              <w:instrText xml:space="preserve"> FORMCHECKBOX </w:instrText>
            </w:r>
            <w:r w:rsidRPr="00D20746">
              <w:rPr>
                <w:b/>
                <w:bCs/>
              </w:rPr>
            </w:r>
            <w:r w:rsidRPr="00D20746">
              <w:rPr>
                <w:b/>
                <w:bCs/>
              </w:rPr>
              <w:fldChar w:fldCharType="separate"/>
            </w:r>
            <w:r w:rsidRPr="00D20746">
              <w:rPr>
                <w:b/>
              </w:rPr>
              <w:fldChar w:fldCharType="end"/>
            </w:r>
            <w:r w:rsidRPr="00D20746">
              <w:rPr>
                <w:rFonts w:hint="eastAsia"/>
                <w:b/>
              </w:rPr>
              <w:t>否</w:t>
            </w:r>
            <w:ins w:id="1370" w:author="Shao" w:date="2025-03-03T15:07:00Z" w16du:dateUtc="2025-03-03T07:07:00Z">
              <w:r w:rsidRPr="00D20746">
                <w:rPr>
                  <w:rFonts w:hint="eastAsia"/>
                  <w:b/>
                </w:rPr>
                <w:t>No</w:t>
              </w:r>
            </w:ins>
            <w:r>
              <w:rPr>
                <w:rFonts w:hint="eastAsia"/>
                <w:b/>
              </w:rPr>
              <w:t xml:space="preserve"> </w:t>
            </w:r>
            <w:r w:rsidRPr="00D20746">
              <w:rPr>
                <w:b/>
                <w:bCs/>
              </w:rPr>
              <w:fldChar w:fldCharType="begin">
                <w:ffData>
                  <w:name w:val="复选框型6"/>
                  <w:enabled/>
                  <w:calcOnExit w:val="0"/>
                  <w:checkBox>
                    <w:sizeAuto/>
                    <w:default w:val="0"/>
                  </w:checkBox>
                </w:ffData>
              </w:fldChar>
            </w:r>
            <w:r w:rsidRPr="00D20746">
              <w:rPr>
                <w:b/>
                <w:bCs/>
              </w:rPr>
              <w:instrText xml:space="preserve"> FORMCHECKBOX </w:instrText>
            </w:r>
            <w:r w:rsidRPr="00D20746">
              <w:rPr>
                <w:b/>
                <w:bCs/>
              </w:rPr>
            </w:r>
            <w:r w:rsidRPr="00D20746">
              <w:rPr>
                <w:b/>
                <w:bCs/>
              </w:rPr>
              <w:fldChar w:fldCharType="separate"/>
            </w:r>
            <w:r w:rsidRPr="00D20746">
              <w:rPr>
                <w:b/>
              </w:rPr>
              <w:fldChar w:fldCharType="end"/>
            </w:r>
            <w:r w:rsidRPr="00D20746">
              <w:rPr>
                <w:b/>
              </w:rPr>
              <w:t>无关</w:t>
            </w:r>
            <w:ins w:id="1371" w:author="Shao" w:date="2025-03-03T15:07:00Z" w16du:dateUtc="2025-03-03T07:07:00Z">
              <w:r>
                <w:rPr>
                  <w:rFonts w:hint="eastAsia"/>
                  <w:b/>
                </w:rPr>
                <w:t>N/A</w:t>
              </w:r>
              <w:r w:rsidRPr="00D20746">
                <w:rPr>
                  <w:rFonts w:hint="eastAsia"/>
                  <w:b/>
                </w:rPr>
                <w:t>.</w:t>
              </w:r>
            </w:ins>
          </w:p>
          <w:p w14:paraId="3E3288BD" w14:textId="77777777" w:rsidR="00B63DE6" w:rsidRDefault="00B63DE6" w:rsidP="00B63DE6">
            <w:pPr>
              <w:spacing w:line="360" w:lineRule="exact"/>
              <w:rPr>
                <w:ins w:id="1372" w:author="Shao" w:date="2025-03-03T15:07:00Z" w16du:dateUtc="2025-03-03T07:07:00Z"/>
                <w:b/>
              </w:rPr>
            </w:pPr>
            <w:r w:rsidRPr="00D20746">
              <w:rPr>
                <w:rFonts w:hint="eastAsia"/>
                <w:b/>
              </w:rPr>
              <w:t>检查记录：</w:t>
            </w:r>
            <w:ins w:id="1373" w:author="Shao" w:date="2025-03-03T15:07:00Z" w16du:dateUtc="2025-03-03T07:07:00Z">
              <w:r w:rsidRPr="00D20746">
                <w:rPr>
                  <w:rFonts w:hint="eastAsia"/>
                  <w:b/>
                </w:rPr>
                <w:t>Inspection records:</w:t>
              </w:r>
            </w:ins>
          </w:p>
          <w:p w14:paraId="09496EDA" w14:textId="77777777" w:rsidR="0098293A" w:rsidRPr="000B6B5A" w:rsidRDefault="0098293A" w:rsidP="00554909">
            <w:pPr>
              <w:spacing w:line="360" w:lineRule="exact"/>
              <w:rPr>
                <w:b/>
              </w:rPr>
            </w:pPr>
          </w:p>
        </w:tc>
      </w:tr>
      <w:tr w:rsidR="006E7851" w:rsidRPr="001D3176" w14:paraId="71875FD0" w14:textId="77777777" w:rsidTr="002D13CD">
        <w:trPr>
          <w:trHeight w:val="435"/>
          <w:jc w:val="center"/>
          <w:trPrChange w:id="1374" w:author="Shao" w:date="2025-03-03T15:07:00Z" w16du:dateUtc="2025-03-03T07:07:00Z">
            <w:trPr>
              <w:gridAfter w:val="0"/>
              <w:trHeight w:val="435"/>
              <w:jc w:val="center"/>
            </w:trPr>
          </w:trPrChange>
        </w:trPr>
        <w:tc>
          <w:tcPr>
            <w:tcW w:w="10726" w:type="dxa"/>
            <w:gridSpan w:val="18"/>
            <w:tcPrChange w:id="1375" w:author="Shao" w:date="2025-03-03T15:07:00Z" w16du:dateUtc="2025-03-03T07:07:00Z">
              <w:tcPr>
                <w:tcW w:w="10404" w:type="dxa"/>
                <w:gridSpan w:val="29"/>
              </w:tcPr>
            </w:tcPrChange>
          </w:tcPr>
          <w:p w14:paraId="4AE5EB79" w14:textId="13E48FC7" w:rsidR="008B3AD2" w:rsidRDefault="00A53EF9">
            <w:pPr>
              <w:spacing w:line="360" w:lineRule="exact"/>
            </w:pPr>
            <w:r>
              <w:rPr>
                <w:rFonts w:hint="eastAsia"/>
                <w:b/>
              </w:rPr>
              <w:lastRenderedPageBreak/>
              <w:t>11</w:t>
            </w:r>
            <w:r w:rsidR="00DE4DAC" w:rsidRPr="000B6B5A">
              <w:rPr>
                <w:rFonts w:hint="eastAsia"/>
                <w:b/>
              </w:rPr>
              <w:t xml:space="preserve">. </w:t>
            </w:r>
            <w:r w:rsidR="006E7851">
              <w:rPr>
                <w:rFonts w:hint="eastAsia"/>
                <w:b/>
              </w:rPr>
              <w:t>文件要求</w:t>
            </w:r>
            <w:ins w:id="1376" w:author="Shao" w:date="2025-03-03T15:07:00Z" w16du:dateUtc="2025-03-03T07:07:00Z">
              <w:r w:rsidR="00DE4DAC">
                <w:rPr>
                  <w:rFonts w:hint="eastAsia"/>
                  <w:b/>
                </w:rPr>
                <w:t>Documentation requirements</w:t>
              </w:r>
            </w:ins>
          </w:p>
        </w:tc>
      </w:tr>
      <w:tr w:rsidR="006E7851" w:rsidRPr="001D3176" w14:paraId="466BAABE" w14:textId="77777777" w:rsidTr="002D13CD">
        <w:trPr>
          <w:jc w:val="center"/>
          <w:trPrChange w:id="1377" w:author="Shao" w:date="2025-03-03T15:07:00Z" w16du:dateUtc="2025-03-03T07:07:00Z">
            <w:trPr>
              <w:gridAfter w:val="0"/>
              <w:jc w:val="center"/>
            </w:trPr>
          </w:trPrChange>
        </w:trPr>
        <w:tc>
          <w:tcPr>
            <w:tcW w:w="10726" w:type="dxa"/>
            <w:gridSpan w:val="18"/>
            <w:tcPrChange w:id="1378" w:author="Shao" w:date="2025-03-03T15:07:00Z" w16du:dateUtc="2025-03-03T07:07:00Z">
              <w:tcPr>
                <w:tcW w:w="10404" w:type="dxa"/>
                <w:gridSpan w:val="29"/>
              </w:tcPr>
            </w:tcPrChange>
          </w:tcPr>
          <w:p w14:paraId="7173AD1D" w14:textId="426C9432" w:rsidR="008B3AD2" w:rsidRDefault="00796AE1">
            <w:pPr>
              <w:pStyle w:val="2"/>
              <w:keepNext w:val="0"/>
              <w:spacing w:line="300" w:lineRule="auto"/>
              <w:rPr>
                <w:b w:val="0"/>
              </w:rPr>
            </w:pPr>
            <w:r>
              <w:rPr>
                <w:rFonts w:hint="eastAsia"/>
              </w:rPr>
              <w:t>11</w:t>
            </w:r>
            <w:r w:rsidR="00DE4DAC" w:rsidRPr="00E67143">
              <w:rPr>
                <w:rFonts w:hint="eastAsia"/>
              </w:rPr>
              <w:t>.1</w:t>
            </w:r>
            <w:r w:rsidR="006E7851">
              <w:rPr>
                <w:rFonts w:hint="eastAsia"/>
              </w:rPr>
              <w:t>文件与记录</w:t>
            </w:r>
            <w:ins w:id="1379" w:author="Shao" w:date="2025-03-03T15:07:00Z" w16du:dateUtc="2025-03-03T07:07:00Z">
              <w:r w:rsidR="00DE4DAC" w:rsidRPr="00E67143">
                <w:rPr>
                  <w:rFonts w:hint="eastAsia"/>
                </w:rPr>
                <w:t xml:space="preserve"> </w:t>
              </w:r>
              <w:r w:rsidR="00DE4DAC">
                <w:rPr>
                  <w:rFonts w:hint="eastAsia"/>
                </w:rPr>
                <w:t>Documents and Records</w:t>
              </w:r>
            </w:ins>
          </w:p>
          <w:p w14:paraId="5A7E0B68" w14:textId="573D658E" w:rsidR="006E7851" w:rsidRPr="000B6B5A" w:rsidRDefault="006E7851" w:rsidP="000B6B5A">
            <w:pPr>
              <w:pStyle w:val="2"/>
              <w:spacing w:line="300" w:lineRule="auto"/>
              <w:rPr>
                <w:ins w:id="1380" w:author="Shao" w:date="2025-03-03T15:07:00Z" w16du:dateUtc="2025-03-03T07:07:00Z"/>
                <w:b w:val="0"/>
              </w:rPr>
            </w:pPr>
            <w:ins w:id="1381" w:author="Shao" w:date="2025-03-03T15:07:00Z" w16du:dateUtc="2025-03-03T07:07:00Z">
              <w:r w:rsidRPr="000B6B5A">
                <w:rPr>
                  <w:rFonts w:hint="eastAsia"/>
                  <w:b w:val="0"/>
                </w:rPr>
                <w:t>是否能</w:t>
              </w:r>
              <w:r w:rsidRPr="000B6B5A">
                <w:rPr>
                  <w:b w:val="0"/>
                </w:rPr>
                <w:t>确保在使用时可获得适用文件的</w:t>
              </w:r>
              <w:r>
                <w:rPr>
                  <w:rFonts w:hint="eastAsia"/>
                  <w:b w:val="0"/>
                </w:rPr>
                <w:t>，如生产操作规程</w:t>
              </w:r>
              <w:r w:rsidR="007150F5" w:rsidRPr="000B6B5A">
                <w:rPr>
                  <w:rFonts w:hint="eastAsia"/>
                  <w:b w:val="0"/>
                </w:rPr>
                <w:t xml:space="preserve">Can you </w:t>
              </w:r>
              <w:r w:rsidR="007150F5" w:rsidRPr="000B6B5A">
                <w:rPr>
                  <w:b w:val="0"/>
                </w:rPr>
                <w:t>ensure that applicable documentation</w:t>
              </w:r>
              <w:r w:rsidR="007150F5">
                <w:rPr>
                  <w:rFonts w:hint="eastAsia"/>
                  <w:b w:val="0"/>
                </w:rPr>
                <w:t>, such as production operating procedures</w:t>
              </w:r>
              <w:r w:rsidR="007150F5" w:rsidRPr="000B6B5A">
                <w:rPr>
                  <w:b w:val="0"/>
                </w:rPr>
                <w:t xml:space="preserve">, is available at the time of use </w:t>
              </w:r>
              <w:r w:rsidR="007150F5">
                <w:rPr>
                  <w:rFonts w:hint="eastAsia"/>
                  <w:b w:val="0"/>
                </w:rPr>
                <w:t>at</w:t>
              </w:r>
              <w:r w:rsidRPr="000B6B5A">
                <w:rPr>
                  <w:rFonts w:hint="eastAsia"/>
                  <w:b w:val="0"/>
                </w:rPr>
                <w:t>？</w:t>
              </w:r>
              <w:r w:rsidR="007150F5" w:rsidRPr="00EA7180">
                <w:fldChar w:fldCharType="begin">
                  <w:ffData>
                    <w:name w:val="复选框型13"/>
                    <w:enabled/>
                    <w:calcOnExit w:val="0"/>
                    <w:checkBox>
                      <w:sizeAuto/>
                      <w:default w:val="0"/>
                    </w:checkBox>
                  </w:ffData>
                </w:fldChar>
              </w:r>
              <w:r w:rsidR="007150F5" w:rsidRPr="00EA7180">
                <w:instrText xml:space="preserve"> FORMCHECKBOX </w:instrText>
              </w:r>
              <w:r w:rsidR="007150F5" w:rsidRPr="00EA7180">
                <w:fldChar w:fldCharType="separate"/>
              </w:r>
              <w:r w:rsidR="007150F5" w:rsidRPr="00EA7180">
                <w:fldChar w:fldCharType="end"/>
              </w:r>
              <w:r w:rsidR="007150F5">
                <w:rPr>
                  <w:rFonts w:hint="eastAsia"/>
                </w:rPr>
                <w:t xml:space="preserve"> </w:t>
              </w:r>
              <w:r w:rsidR="007150F5" w:rsidRPr="007150F5">
                <w:rPr>
                  <w:rFonts w:hint="eastAsia"/>
                  <w:b w:val="0"/>
                </w:rPr>
                <w:t>是</w:t>
              </w:r>
              <w:r w:rsidR="007150F5">
                <w:rPr>
                  <w:rFonts w:hint="eastAsia"/>
                </w:rPr>
                <w:t xml:space="preserve">Yes   </w:t>
              </w:r>
              <w:r w:rsidR="007150F5" w:rsidRPr="00EA7180">
                <w:fldChar w:fldCharType="begin">
                  <w:ffData>
                    <w:name w:val="复选框型13"/>
                    <w:enabled/>
                    <w:calcOnExit w:val="0"/>
                    <w:checkBox>
                      <w:sizeAuto/>
                      <w:default w:val="0"/>
                    </w:checkBox>
                  </w:ffData>
                </w:fldChar>
              </w:r>
              <w:r w:rsidR="007150F5" w:rsidRPr="00EA7180">
                <w:instrText xml:space="preserve"> FORMCHECKBOX </w:instrText>
              </w:r>
              <w:r w:rsidR="007150F5" w:rsidRPr="00EA7180">
                <w:fldChar w:fldCharType="separate"/>
              </w:r>
              <w:r w:rsidR="007150F5" w:rsidRPr="00EA7180">
                <w:fldChar w:fldCharType="end"/>
              </w:r>
              <w:r w:rsidR="007150F5" w:rsidRPr="0011424B">
                <w:rPr>
                  <w:rFonts w:hint="eastAsia"/>
                </w:rPr>
                <w:t>否</w:t>
              </w:r>
              <w:r w:rsidR="007150F5">
                <w:rPr>
                  <w:rFonts w:hint="eastAsia"/>
                </w:rPr>
                <w:t>No</w:t>
              </w:r>
            </w:ins>
          </w:p>
          <w:p w14:paraId="4F3F2ACE" w14:textId="364C2047" w:rsidR="008B3AD2" w:rsidRDefault="006E7851" w:rsidP="007150F5">
            <w:pPr>
              <w:pStyle w:val="2"/>
              <w:spacing w:line="300" w:lineRule="auto"/>
              <w:rPr>
                <w:b w:val="0"/>
              </w:rPr>
            </w:pPr>
            <w:ins w:id="1382" w:author="Shao" w:date="2025-03-03T15:07:00Z" w16du:dateUtc="2025-03-03T07:07:00Z">
              <w:r>
                <w:rPr>
                  <w:rFonts w:hint="eastAsia"/>
                </w:rPr>
                <w:t>是否保存了</w:t>
              </w:r>
              <w:r w:rsidR="00796AE1">
                <w:rPr>
                  <w:rFonts w:hint="eastAsia"/>
                </w:rPr>
                <w:t>最新</w:t>
              </w:r>
              <w:r>
                <w:rPr>
                  <w:rFonts w:hint="eastAsia"/>
                </w:rPr>
                <w:t>的有机生产记录</w:t>
              </w:r>
              <w:r w:rsidR="007150F5" w:rsidRPr="007150F5">
                <w:rPr>
                  <w:rFonts w:hint="eastAsia"/>
                  <w:b w:val="0"/>
                  <w:bCs/>
                </w:rPr>
                <w:t>Are the latest organic production records kept at</w:t>
              </w:r>
              <w:r w:rsidRPr="007150F5">
                <w:rPr>
                  <w:rFonts w:hint="eastAsia"/>
                  <w:b w:val="0"/>
                  <w:bCs/>
                </w:rPr>
                <w:t>？</w:t>
              </w:r>
              <w:r w:rsidRPr="007150F5">
                <w:rPr>
                  <w:rFonts w:hint="eastAsia"/>
                  <w:b w:val="0"/>
                  <w:bCs/>
                </w:rPr>
                <w:t xml:space="preserve"> </w:t>
              </w:r>
              <w:r>
                <w:rPr>
                  <w:rFonts w:hint="eastAsia"/>
                </w:rPr>
                <w:t xml:space="preserve"> </w:t>
              </w:r>
              <w:r w:rsidR="007150F5" w:rsidRPr="00EA7180">
                <w:fldChar w:fldCharType="begin">
                  <w:ffData>
                    <w:name w:val="复选框型13"/>
                    <w:enabled/>
                    <w:calcOnExit w:val="0"/>
                    <w:checkBox>
                      <w:sizeAuto/>
                      <w:default w:val="0"/>
                    </w:checkBox>
                  </w:ffData>
                </w:fldChar>
              </w:r>
              <w:r w:rsidR="007150F5" w:rsidRPr="00EA7180">
                <w:instrText xml:space="preserve"> FORMCHECKBOX </w:instrText>
              </w:r>
              <w:r w:rsidR="007150F5" w:rsidRPr="00EA7180">
                <w:fldChar w:fldCharType="separate"/>
              </w:r>
              <w:r w:rsidR="007150F5" w:rsidRPr="00EA7180">
                <w:fldChar w:fldCharType="end"/>
              </w:r>
              <w:r w:rsidR="007150F5">
                <w:rPr>
                  <w:rFonts w:hint="eastAsia"/>
                </w:rPr>
                <w:t xml:space="preserve"> </w:t>
              </w:r>
              <w:r w:rsidR="007150F5" w:rsidRPr="007150F5">
                <w:rPr>
                  <w:rFonts w:hint="eastAsia"/>
                  <w:b w:val="0"/>
                </w:rPr>
                <w:t>是</w:t>
              </w:r>
              <w:r w:rsidR="007150F5">
                <w:rPr>
                  <w:rFonts w:hint="eastAsia"/>
                </w:rPr>
                <w:t xml:space="preserve">Yes   </w:t>
              </w:r>
              <w:r w:rsidR="007150F5" w:rsidRPr="00EA7180">
                <w:fldChar w:fldCharType="begin">
                  <w:ffData>
                    <w:name w:val="复选框型13"/>
                    <w:enabled/>
                    <w:calcOnExit w:val="0"/>
                    <w:checkBox>
                      <w:sizeAuto/>
                      <w:default w:val="0"/>
                    </w:checkBox>
                  </w:ffData>
                </w:fldChar>
              </w:r>
              <w:r w:rsidR="007150F5" w:rsidRPr="00EA7180">
                <w:instrText xml:space="preserve"> FORMCHECKBOX </w:instrText>
              </w:r>
              <w:r w:rsidR="007150F5" w:rsidRPr="00EA7180">
                <w:fldChar w:fldCharType="separate"/>
              </w:r>
              <w:r w:rsidR="007150F5" w:rsidRPr="00EA7180">
                <w:fldChar w:fldCharType="end"/>
              </w:r>
              <w:r w:rsidR="007150F5" w:rsidRPr="0011424B">
                <w:rPr>
                  <w:rFonts w:hint="eastAsia"/>
                </w:rPr>
                <w:t>否</w:t>
              </w:r>
              <w:r w:rsidR="007150F5">
                <w:rPr>
                  <w:rFonts w:hint="eastAsia"/>
                </w:rPr>
                <w:t>No</w:t>
              </w:r>
              <w:r>
                <w:rPr>
                  <w:rFonts w:hint="eastAsia"/>
                </w:rPr>
                <w:t xml:space="preserve">          </w:t>
              </w:r>
              <w:r w:rsidRPr="0095681D">
                <w:rPr>
                  <w:rFonts w:hint="eastAsia"/>
                </w:rPr>
                <w:t xml:space="preserve">  </w:t>
              </w:r>
            </w:ins>
          </w:p>
          <w:p w14:paraId="4559F08F" w14:textId="77777777" w:rsidR="00A53EF9" w:rsidRDefault="00A53EF9" w:rsidP="00A53EF9">
            <w:pPr>
              <w:pStyle w:val="2"/>
              <w:keepNext w:val="0"/>
              <w:spacing w:line="300" w:lineRule="auto"/>
            </w:pPr>
          </w:p>
          <w:p w14:paraId="266E81FB" w14:textId="595D122E" w:rsidR="008B3AD2" w:rsidRDefault="00DE4DAC">
            <w:pPr>
              <w:pStyle w:val="2"/>
              <w:keepNext w:val="0"/>
              <w:spacing w:line="300" w:lineRule="auto"/>
            </w:pPr>
            <w:r>
              <w:rPr>
                <w:rFonts w:hint="eastAsia"/>
              </w:rPr>
              <w:t>11</w:t>
            </w:r>
            <w:r w:rsidR="00A53EF9">
              <w:rPr>
                <w:rFonts w:hint="eastAsia"/>
              </w:rPr>
              <w:t xml:space="preserve">.2 </w:t>
            </w:r>
            <w:ins w:id="1383" w:author="Shao" w:date="2025-03-03T15:07:00Z" w16du:dateUtc="2025-03-03T07:07:00Z">
              <w:r w:rsidR="00A53EF9">
                <w:rPr>
                  <w:rFonts w:hint="eastAsia"/>
                </w:rPr>
                <w:t>可追溯体系</w:t>
              </w:r>
            </w:ins>
            <w:r w:rsidR="00A53EF9">
              <w:rPr>
                <w:rFonts w:hint="eastAsia"/>
              </w:rPr>
              <w:t>Traceability system</w:t>
            </w:r>
          </w:p>
          <w:p w14:paraId="787D4077" w14:textId="5B7A45A2" w:rsidR="008B3AD2" w:rsidRDefault="00A53EF9">
            <w:pPr>
              <w:pStyle w:val="a1"/>
              <w:ind w:firstLine="0"/>
            </w:pPr>
            <w:ins w:id="1384" w:author="Shao" w:date="2025-03-03T15:07:00Z" w16du:dateUtc="2025-03-03T07:07:00Z">
              <w:r>
                <w:rPr>
                  <w:rFonts w:hint="eastAsia"/>
                </w:rPr>
                <w:t>是否建立并实施可追溯体系？</w:t>
              </w:r>
            </w:ins>
            <w:r w:rsidR="007150F5">
              <w:rPr>
                <w:rFonts w:hint="eastAsia"/>
              </w:rPr>
              <w:t xml:space="preserve"> </w:t>
            </w:r>
            <w:ins w:id="1385" w:author="Shao" w:date="2025-03-03T15:07:00Z" w16du:dateUtc="2025-03-03T07:07:00Z">
              <w:r w:rsidR="00DE4DAC">
                <w:rPr>
                  <w:rFonts w:hint="eastAsia"/>
                </w:rPr>
                <w:t>Is a traceability system established and implemented?</w:t>
              </w:r>
            </w:ins>
            <w:r w:rsidR="007150F5">
              <w:rPr>
                <w:rFonts w:hint="eastAsia"/>
              </w:rPr>
              <w:t xml:space="preserve"> </w:t>
            </w:r>
            <w:r w:rsidR="007150F5" w:rsidRPr="00EA7180">
              <w:t xml:space="preserve"> </w:t>
            </w:r>
            <w:ins w:id="1386" w:author="Shao" w:date="2025-03-03T15:07:00Z" w16du:dateUtc="2025-03-03T07:07:00Z">
              <w:r w:rsidR="007150F5" w:rsidRPr="00EA7180">
                <w:fldChar w:fldCharType="begin">
                  <w:ffData>
                    <w:name w:val="复选框型13"/>
                    <w:enabled/>
                    <w:calcOnExit w:val="0"/>
                    <w:checkBox>
                      <w:sizeAuto/>
                      <w:default w:val="0"/>
                    </w:checkBox>
                  </w:ffData>
                </w:fldChar>
              </w:r>
              <w:r w:rsidR="007150F5" w:rsidRPr="00EA7180">
                <w:instrText xml:space="preserve"> FORMCHECKBOX </w:instrText>
              </w:r>
              <w:r w:rsidR="007150F5" w:rsidRPr="00EA7180">
                <w:fldChar w:fldCharType="separate"/>
              </w:r>
              <w:r w:rsidR="007150F5" w:rsidRPr="00EA7180">
                <w:fldChar w:fldCharType="end"/>
              </w:r>
              <w:r w:rsidR="007150F5">
                <w:rPr>
                  <w:rFonts w:hint="eastAsia"/>
                </w:rPr>
                <w:t xml:space="preserve"> </w:t>
              </w:r>
              <w:r w:rsidR="007150F5" w:rsidRPr="007150F5">
                <w:rPr>
                  <w:rFonts w:hint="eastAsia"/>
                </w:rPr>
                <w:t>是</w:t>
              </w:r>
              <w:r w:rsidR="007150F5">
                <w:rPr>
                  <w:rFonts w:hint="eastAsia"/>
                </w:rPr>
                <w:t xml:space="preserve">Yes   </w:t>
              </w:r>
              <w:r w:rsidR="007150F5" w:rsidRPr="00EA7180">
                <w:fldChar w:fldCharType="begin">
                  <w:ffData>
                    <w:name w:val="复选框型13"/>
                    <w:enabled/>
                    <w:calcOnExit w:val="0"/>
                    <w:checkBox>
                      <w:sizeAuto/>
                      <w:default w:val="0"/>
                    </w:checkBox>
                  </w:ffData>
                </w:fldChar>
              </w:r>
              <w:r w:rsidR="007150F5" w:rsidRPr="00EA7180">
                <w:instrText xml:space="preserve"> FORMCHECKBOX </w:instrText>
              </w:r>
              <w:r w:rsidR="007150F5" w:rsidRPr="00EA7180">
                <w:fldChar w:fldCharType="separate"/>
              </w:r>
              <w:r w:rsidR="007150F5" w:rsidRPr="00EA7180">
                <w:fldChar w:fldCharType="end"/>
              </w:r>
              <w:r w:rsidR="007150F5" w:rsidRPr="0011424B">
                <w:rPr>
                  <w:rFonts w:hint="eastAsia"/>
                </w:rPr>
                <w:t>否</w:t>
              </w:r>
              <w:r w:rsidR="007150F5">
                <w:rPr>
                  <w:rFonts w:hint="eastAsia"/>
                </w:rPr>
                <w:t>No</w:t>
              </w:r>
            </w:ins>
          </w:p>
          <w:p w14:paraId="57F3FE32" w14:textId="6FF4FAF9" w:rsidR="008B3AD2" w:rsidRDefault="008B3AD2">
            <w:pPr>
              <w:pStyle w:val="2"/>
              <w:spacing w:line="300" w:lineRule="auto"/>
            </w:pPr>
          </w:p>
        </w:tc>
      </w:tr>
      <w:tr w:rsidR="0098293A" w:rsidRPr="000B6B5A" w14:paraId="297D2881" w14:textId="77777777" w:rsidTr="00273155">
        <w:tblPrEx>
          <w:tblPrExChange w:id="1387" w:author="Shao" w:date="2025-03-03T15:07:00Z" w16du:dateUtc="2025-03-03T07:07:00Z">
            <w:tblPrEx>
              <w:tblW w:w="10726" w:type="dxa"/>
            </w:tblPrEx>
          </w:tblPrExChange>
        </w:tblPrEx>
        <w:trPr>
          <w:jc w:val="center"/>
          <w:trPrChange w:id="1388" w:author="Shao" w:date="2025-03-03T15:07:00Z" w16du:dateUtc="2025-03-03T07:07:00Z">
            <w:trPr>
              <w:jc w:val="center"/>
            </w:trPr>
          </w:trPrChange>
        </w:trPr>
        <w:tc>
          <w:tcPr>
            <w:tcW w:w="10726" w:type="dxa"/>
            <w:gridSpan w:val="18"/>
            <w:tcBorders>
              <w:top w:val="single" w:sz="4" w:space="0" w:color="auto"/>
              <w:left w:val="single" w:sz="4" w:space="0" w:color="auto"/>
              <w:bottom w:val="single" w:sz="4" w:space="0" w:color="auto"/>
              <w:right w:val="single" w:sz="4" w:space="0" w:color="auto"/>
            </w:tcBorders>
            <w:shd w:val="clear" w:color="auto" w:fill="F2F2F2"/>
            <w:tcPrChange w:id="1389" w:author="Shao" w:date="2025-03-03T15:07:00Z" w16du:dateUtc="2025-03-03T07:07:00Z">
              <w:tcPr>
                <w:tcW w:w="10726" w:type="dxa"/>
                <w:gridSpan w:val="30"/>
                <w:tcBorders>
                  <w:top w:val="single" w:sz="4" w:space="0" w:color="auto"/>
                  <w:left w:val="single" w:sz="4" w:space="0" w:color="auto"/>
                  <w:bottom w:val="single" w:sz="4" w:space="0" w:color="auto"/>
                  <w:right w:val="single" w:sz="4" w:space="0" w:color="auto"/>
                </w:tcBorders>
                <w:shd w:val="clear" w:color="auto" w:fill="F2F2F2"/>
              </w:tcPr>
            </w:tcPrChange>
          </w:tcPr>
          <w:p w14:paraId="37FF6888" w14:textId="77777777" w:rsidR="00B63DE6" w:rsidRPr="00D20746" w:rsidRDefault="00B63DE6" w:rsidP="00B63DE6">
            <w:pPr>
              <w:spacing w:line="360" w:lineRule="exact"/>
              <w:rPr>
                <w:b/>
              </w:rPr>
            </w:pPr>
            <w:r w:rsidRPr="00D20746">
              <w:rPr>
                <w:rFonts w:hint="eastAsia"/>
                <w:b/>
              </w:rPr>
              <w:t>仅限检查员填写：</w:t>
            </w:r>
            <w:ins w:id="1390" w:author="Shao" w:date="2025-03-03T15:07:00Z" w16du:dateUtc="2025-03-03T07:07:00Z">
              <w:r>
                <w:rPr>
                  <w:rFonts w:hint="eastAsia"/>
                  <w:b/>
                </w:rPr>
                <w:t>Inspectors only</w:t>
              </w:r>
              <w:r w:rsidRPr="00D20746">
                <w:rPr>
                  <w:rFonts w:hint="eastAsia"/>
                  <w:b/>
                </w:rPr>
                <w:t>:</w:t>
              </w:r>
            </w:ins>
          </w:p>
          <w:p w14:paraId="5C5A04BE" w14:textId="77777777" w:rsidR="00B63DE6" w:rsidRDefault="00B63DE6" w:rsidP="00B63DE6">
            <w:pPr>
              <w:spacing w:line="360" w:lineRule="exact"/>
              <w:rPr>
                <w:b/>
              </w:rPr>
            </w:pPr>
            <w:r w:rsidRPr="00D20746">
              <w:rPr>
                <w:rFonts w:hint="eastAsia"/>
                <w:b/>
              </w:rPr>
              <w:t>现场检查是否与以上描述的情况一致？</w:t>
            </w:r>
            <w:ins w:id="1391" w:author="Shao" w:date="2025-03-03T15:07:00Z" w16du:dateUtc="2025-03-03T07:07:00Z">
              <w:r>
                <w:rPr>
                  <w:rFonts w:hint="eastAsia"/>
                  <w:b/>
                </w:rPr>
                <w:t>Is the on-site inspection consistent</w:t>
              </w:r>
              <w:r w:rsidRPr="00D20746">
                <w:rPr>
                  <w:rFonts w:hint="eastAsia"/>
                  <w:b/>
                </w:rPr>
                <w:t xml:space="preserve"> with the above description? </w:t>
              </w:r>
            </w:ins>
          </w:p>
          <w:p w14:paraId="0474D6FA" w14:textId="77777777" w:rsidR="00B63DE6" w:rsidRDefault="00B63DE6" w:rsidP="00B63DE6">
            <w:pPr>
              <w:spacing w:line="360" w:lineRule="exact"/>
              <w:rPr>
                <w:b/>
              </w:rPr>
            </w:pPr>
            <w:r w:rsidRPr="00D20746">
              <w:rPr>
                <w:b/>
                <w:bCs/>
              </w:rPr>
              <w:fldChar w:fldCharType="begin">
                <w:ffData>
                  <w:name w:val="复选框型6"/>
                  <w:enabled/>
                  <w:calcOnExit w:val="0"/>
                  <w:checkBox>
                    <w:sizeAuto/>
                    <w:default w:val="0"/>
                  </w:checkBox>
                </w:ffData>
              </w:fldChar>
            </w:r>
            <w:r w:rsidRPr="00D20746">
              <w:rPr>
                <w:b/>
                <w:bCs/>
              </w:rPr>
              <w:instrText xml:space="preserve"> FORMCHECKBOX </w:instrText>
            </w:r>
            <w:r w:rsidRPr="00D20746">
              <w:rPr>
                <w:b/>
                <w:bCs/>
              </w:rPr>
            </w:r>
            <w:r w:rsidRPr="00D20746">
              <w:rPr>
                <w:b/>
                <w:bCs/>
              </w:rPr>
              <w:fldChar w:fldCharType="separate"/>
            </w:r>
            <w:r w:rsidRPr="00D20746">
              <w:rPr>
                <w:b/>
              </w:rPr>
              <w:fldChar w:fldCharType="end"/>
            </w:r>
            <w:r w:rsidRPr="00D20746">
              <w:rPr>
                <w:rFonts w:hint="eastAsia"/>
                <w:b/>
              </w:rPr>
              <w:t>是</w:t>
            </w:r>
            <w:ins w:id="1392" w:author="Shao" w:date="2025-03-03T15:07:00Z" w16du:dateUtc="2025-03-03T07:07:00Z">
              <w:r w:rsidRPr="00D20746">
                <w:rPr>
                  <w:rFonts w:hint="eastAsia"/>
                  <w:b/>
                </w:rPr>
                <w:t>Yes</w:t>
              </w:r>
            </w:ins>
            <w:r>
              <w:rPr>
                <w:rFonts w:hint="eastAsia"/>
                <w:b/>
              </w:rPr>
              <w:t xml:space="preserve"> </w:t>
            </w:r>
            <w:r w:rsidRPr="00D20746">
              <w:rPr>
                <w:b/>
                <w:bCs/>
              </w:rPr>
              <w:fldChar w:fldCharType="begin">
                <w:ffData>
                  <w:name w:val="复选框型6"/>
                  <w:enabled/>
                  <w:calcOnExit w:val="0"/>
                  <w:checkBox>
                    <w:sizeAuto/>
                    <w:default w:val="0"/>
                  </w:checkBox>
                </w:ffData>
              </w:fldChar>
            </w:r>
            <w:r w:rsidRPr="00D20746">
              <w:rPr>
                <w:b/>
                <w:bCs/>
              </w:rPr>
              <w:instrText xml:space="preserve"> FORMCHECKBOX </w:instrText>
            </w:r>
            <w:r w:rsidRPr="00D20746">
              <w:rPr>
                <w:b/>
                <w:bCs/>
              </w:rPr>
            </w:r>
            <w:r w:rsidRPr="00D20746">
              <w:rPr>
                <w:b/>
                <w:bCs/>
              </w:rPr>
              <w:fldChar w:fldCharType="separate"/>
            </w:r>
            <w:r w:rsidRPr="00D20746">
              <w:rPr>
                <w:b/>
              </w:rPr>
              <w:fldChar w:fldCharType="end"/>
            </w:r>
            <w:r w:rsidRPr="00D20746">
              <w:rPr>
                <w:rFonts w:hint="eastAsia"/>
                <w:b/>
              </w:rPr>
              <w:t>否</w:t>
            </w:r>
            <w:ins w:id="1393" w:author="Shao" w:date="2025-03-03T15:07:00Z" w16du:dateUtc="2025-03-03T07:07:00Z">
              <w:r w:rsidRPr="00D20746">
                <w:rPr>
                  <w:rFonts w:hint="eastAsia"/>
                  <w:b/>
                </w:rPr>
                <w:t>No</w:t>
              </w:r>
            </w:ins>
            <w:r>
              <w:rPr>
                <w:rFonts w:hint="eastAsia"/>
                <w:b/>
              </w:rPr>
              <w:t xml:space="preserve"> </w:t>
            </w:r>
            <w:r w:rsidRPr="00D20746">
              <w:rPr>
                <w:b/>
                <w:bCs/>
              </w:rPr>
              <w:fldChar w:fldCharType="begin">
                <w:ffData>
                  <w:name w:val="复选框型6"/>
                  <w:enabled/>
                  <w:calcOnExit w:val="0"/>
                  <w:checkBox>
                    <w:sizeAuto/>
                    <w:default w:val="0"/>
                  </w:checkBox>
                </w:ffData>
              </w:fldChar>
            </w:r>
            <w:r w:rsidRPr="00D20746">
              <w:rPr>
                <w:b/>
                <w:bCs/>
              </w:rPr>
              <w:instrText xml:space="preserve"> FORMCHECKBOX </w:instrText>
            </w:r>
            <w:r w:rsidRPr="00D20746">
              <w:rPr>
                <w:b/>
                <w:bCs/>
              </w:rPr>
            </w:r>
            <w:r w:rsidRPr="00D20746">
              <w:rPr>
                <w:b/>
                <w:bCs/>
              </w:rPr>
              <w:fldChar w:fldCharType="separate"/>
            </w:r>
            <w:r w:rsidRPr="00D20746">
              <w:rPr>
                <w:b/>
              </w:rPr>
              <w:fldChar w:fldCharType="end"/>
            </w:r>
            <w:r w:rsidRPr="00D20746">
              <w:rPr>
                <w:b/>
              </w:rPr>
              <w:t>无关</w:t>
            </w:r>
            <w:ins w:id="1394" w:author="Shao" w:date="2025-03-03T15:07:00Z" w16du:dateUtc="2025-03-03T07:07:00Z">
              <w:r>
                <w:rPr>
                  <w:rFonts w:hint="eastAsia"/>
                  <w:b/>
                </w:rPr>
                <w:t>N/A</w:t>
              </w:r>
              <w:r w:rsidRPr="00D20746">
                <w:rPr>
                  <w:rFonts w:hint="eastAsia"/>
                  <w:b/>
                </w:rPr>
                <w:t>.</w:t>
              </w:r>
            </w:ins>
          </w:p>
          <w:p w14:paraId="1167E228" w14:textId="77777777" w:rsidR="00B63DE6" w:rsidRDefault="00B63DE6" w:rsidP="00B63DE6">
            <w:pPr>
              <w:spacing w:line="360" w:lineRule="exact"/>
              <w:rPr>
                <w:ins w:id="1395" w:author="Shao" w:date="2025-03-03T15:07:00Z" w16du:dateUtc="2025-03-03T07:07:00Z"/>
                <w:b/>
              </w:rPr>
            </w:pPr>
            <w:r w:rsidRPr="00D20746">
              <w:rPr>
                <w:rFonts w:hint="eastAsia"/>
                <w:b/>
              </w:rPr>
              <w:t>检查记录：</w:t>
            </w:r>
            <w:ins w:id="1396" w:author="Shao" w:date="2025-03-03T15:07:00Z" w16du:dateUtc="2025-03-03T07:07:00Z">
              <w:r w:rsidRPr="00D20746">
                <w:rPr>
                  <w:rFonts w:hint="eastAsia"/>
                  <w:b/>
                </w:rPr>
                <w:t>Inspection records:</w:t>
              </w:r>
            </w:ins>
          </w:p>
          <w:p w14:paraId="2063A351" w14:textId="77777777" w:rsidR="0098293A" w:rsidRPr="0098293A" w:rsidRDefault="0098293A" w:rsidP="00554909">
            <w:pPr>
              <w:spacing w:line="360" w:lineRule="exact"/>
            </w:pPr>
          </w:p>
        </w:tc>
      </w:tr>
    </w:tbl>
    <w:p w14:paraId="41879AAE" w14:textId="77777777" w:rsidR="00BA6CC8" w:rsidRDefault="00BA6CC8" w:rsidP="00D65EB4">
      <w:pPr>
        <w:spacing w:beforeLines="50" w:before="143"/>
        <w:rPr>
          <w:b/>
          <w:sz w:val="24"/>
          <w:szCs w:val="24"/>
        </w:rPr>
      </w:pPr>
    </w:p>
    <w:p w14:paraId="02A75FA3" w14:textId="77777777" w:rsidR="007A33AC" w:rsidRDefault="00796AE1">
      <w:pPr>
        <w:spacing w:beforeLines="50" w:before="143"/>
        <w:rPr>
          <w:ins w:id="1397" w:author="Shao" w:date="2025-03-03T15:07:00Z" w16du:dateUtc="2025-03-03T07:07:00Z"/>
          <w:sz w:val="24"/>
          <w:szCs w:val="24"/>
        </w:rPr>
      </w:pPr>
      <w:ins w:id="1398" w:author="Shao" w:date="2025-03-03T15:07:00Z" w16du:dateUtc="2025-03-03T07:07:00Z">
        <w:r>
          <w:rPr>
            <w:rFonts w:hint="eastAsia"/>
            <w:b/>
            <w:sz w:val="24"/>
            <w:szCs w:val="24"/>
          </w:rPr>
          <w:t>12</w:t>
        </w:r>
        <w:r w:rsidR="00E67143">
          <w:rPr>
            <w:rFonts w:hint="eastAsia"/>
            <w:b/>
            <w:sz w:val="24"/>
            <w:szCs w:val="24"/>
          </w:rPr>
          <w:t>.</w:t>
        </w:r>
        <w:r w:rsidR="00CD57DE" w:rsidRPr="009633DA">
          <w:rPr>
            <w:rFonts w:hint="eastAsia"/>
            <w:b/>
            <w:sz w:val="24"/>
            <w:szCs w:val="24"/>
          </w:rPr>
          <w:t>附件提交情况</w:t>
        </w:r>
        <w:r w:rsidR="00CD57DE">
          <w:rPr>
            <w:rFonts w:hint="eastAsia"/>
            <w:sz w:val="24"/>
            <w:szCs w:val="24"/>
          </w:rPr>
          <w:t>（包括但不限于）</w:t>
        </w:r>
        <w:r w:rsidR="00CD57DE" w:rsidRPr="00AD01CE">
          <w:rPr>
            <w:rFonts w:hint="eastAsia"/>
            <w:sz w:val="24"/>
            <w:szCs w:val="24"/>
          </w:rPr>
          <w:t>：</w:t>
        </w:r>
      </w:ins>
    </w:p>
    <w:p w14:paraId="0A45D96F" w14:textId="621355E3" w:rsidR="00BA6CC8" w:rsidRDefault="00796AE1" w:rsidP="00D65EB4">
      <w:pPr>
        <w:spacing w:beforeLines="50" w:before="143"/>
        <w:rPr>
          <w:ins w:id="1399" w:author="Shao" w:date="2025-03-03T15:07:00Z" w16du:dateUtc="2025-03-03T07:07:00Z"/>
          <w:sz w:val="24"/>
          <w:szCs w:val="24"/>
        </w:rPr>
      </w:pPr>
      <w:ins w:id="1400" w:author="Shao" w:date="2025-03-03T15:07:00Z" w16du:dateUtc="2025-03-03T07:07:00Z">
        <w:r>
          <w:rPr>
            <w:rFonts w:hint="eastAsia"/>
            <w:b/>
            <w:sz w:val="24"/>
            <w:szCs w:val="24"/>
          </w:rPr>
          <w:t>12</w:t>
        </w:r>
        <w:r w:rsidR="00DE4DAC">
          <w:rPr>
            <w:rFonts w:hint="eastAsia"/>
            <w:b/>
            <w:sz w:val="24"/>
            <w:szCs w:val="24"/>
          </w:rPr>
          <w:t xml:space="preserve">. </w:t>
        </w:r>
        <w:r w:rsidR="00CD57DE" w:rsidRPr="009633DA">
          <w:rPr>
            <w:rFonts w:hint="eastAsia"/>
            <w:b/>
            <w:sz w:val="24"/>
            <w:szCs w:val="24"/>
          </w:rPr>
          <w:t xml:space="preserve">Annex submissions </w:t>
        </w:r>
        <w:r w:rsidR="00CD57DE">
          <w:rPr>
            <w:rFonts w:hint="eastAsia"/>
            <w:sz w:val="24"/>
            <w:szCs w:val="24"/>
          </w:rPr>
          <w:t>(including but not limited to)</w:t>
        </w:r>
        <w:r w:rsidR="00CD57DE" w:rsidRPr="00AD01CE">
          <w:rPr>
            <w:rFonts w:hint="eastAsia"/>
            <w:sz w:val="24"/>
            <w:szCs w:val="24"/>
          </w:rPr>
          <w:t>:</w:t>
        </w:r>
      </w:ins>
    </w:p>
    <w:tbl>
      <w:tblPr>
        <w:tblW w:w="9606" w:type="dxa"/>
        <w:tblLook w:val="04A0" w:firstRow="1" w:lastRow="0" w:firstColumn="1" w:lastColumn="0" w:noHBand="0" w:noVBand="1"/>
        <w:tblPrChange w:id="1401" w:author="Shao" w:date="2025-03-03T15:07:00Z" w16du:dateUtc="2025-03-03T07:07:00Z">
          <w:tblPr>
            <w:tblW w:w="9606" w:type="dxa"/>
            <w:tblLook w:val="04A0" w:firstRow="1" w:lastRow="0" w:firstColumn="1" w:lastColumn="0" w:noHBand="0" w:noVBand="1"/>
          </w:tblPr>
        </w:tblPrChange>
      </w:tblPr>
      <w:tblGrid>
        <w:gridCol w:w="392"/>
        <w:gridCol w:w="6662"/>
        <w:gridCol w:w="2552"/>
        <w:tblGridChange w:id="1402">
          <w:tblGrid>
            <w:gridCol w:w="392"/>
            <w:gridCol w:w="6662"/>
            <w:gridCol w:w="425"/>
            <w:gridCol w:w="2127"/>
          </w:tblGrid>
        </w:tblGridChange>
      </w:tblGrid>
      <w:tr w:rsidR="005169CE" w:rsidRPr="00DE020F" w14:paraId="4F1E8AA3" w14:textId="77777777" w:rsidTr="002B1D5C">
        <w:tc>
          <w:tcPr>
            <w:tcW w:w="392" w:type="dxa"/>
            <w:tcPrChange w:id="1403" w:author="Shao" w:date="2025-03-03T15:07:00Z" w16du:dateUtc="2025-03-03T07:07:00Z">
              <w:tcPr>
                <w:tcW w:w="392" w:type="dxa"/>
              </w:tcPr>
            </w:tcPrChange>
          </w:tcPr>
          <w:p w14:paraId="34B33118" w14:textId="77777777" w:rsidR="00BA6CC8" w:rsidRDefault="00BA6CC8" w:rsidP="00D65EB4">
            <w:pPr>
              <w:numPr>
                <w:ilvl w:val="0"/>
                <w:numId w:val="36"/>
              </w:numPr>
              <w:spacing w:beforeLines="50" w:before="143"/>
              <w:rPr>
                <w:szCs w:val="21"/>
              </w:rPr>
            </w:pPr>
          </w:p>
        </w:tc>
        <w:tc>
          <w:tcPr>
            <w:tcW w:w="6662" w:type="dxa"/>
            <w:tcPrChange w:id="1404" w:author="Shao" w:date="2025-03-03T15:07:00Z" w16du:dateUtc="2025-03-03T07:07:00Z">
              <w:tcPr>
                <w:tcW w:w="7087" w:type="dxa"/>
                <w:gridSpan w:val="2"/>
              </w:tcPr>
            </w:tcPrChange>
          </w:tcPr>
          <w:p w14:paraId="596F4148" w14:textId="6A0C9407" w:rsidR="00BA6CC8" w:rsidRDefault="005169CE" w:rsidP="007150F5">
            <w:pPr>
              <w:spacing w:beforeLines="50" w:before="143"/>
              <w:jc w:val="left"/>
              <w:rPr>
                <w:szCs w:val="21"/>
              </w:rPr>
            </w:pPr>
            <w:ins w:id="1405" w:author="Shao" w:date="2025-03-03T15:07:00Z" w16du:dateUtc="2025-03-03T07:07:00Z">
              <w:r w:rsidRPr="007071BE">
                <w:rPr>
                  <w:rFonts w:hint="eastAsia"/>
                  <w:szCs w:val="21"/>
                </w:rPr>
                <w:t>申请书要求的申请材料</w:t>
              </w:r>
              <w:r w:rsidR="00DE4DAC" w:rsidRPr="007071BE">
                <w:rPr>
                  <w:rFonts w:hint="eastAsia"/>
                  <w:szCs w:val="21"/>
                </w:rPr>
                <w:t>Application materials required by the application form</w:t>
              </w:r>
            </w:ins>
          </w:p>
        </w:tc>
        <w:tc>
          <w:tcPr>
            <w:tcW w:w="2552" w:type="dxa"/>
            <w:tcPrChange w:id="1406" w:author="Shao" w:date="2025-03-03T15:07:00Z" w16du:dateUtc="2025-03-03T07:07:00Z">
              <w:tcPr>
                <w:tcW w:w="2127" w:type="dxa"/>
              </w:tcPr>
            </w:tcPrChange>
          </w:tcPr>
          <w:p w14:paraId="1C283FA6" w14:textId="7D2D63B3" w:rsidR="00BA6CC8" w:rsidRDefault="0075573E" w:rsidP="00D65EB4">
            <w:pPr>
              <w:spacing w:beforeLines="50" w:before="143"/>
              <w:rPr>
                <w:szCs w:val="21"/>
              </w:rPr>
            </w:pPr>
            <w:r w:rsidRPr="00DE020F">
              <w:rPr>
                <w:b/>
                <w:szCs w:val="21"/>
              </w:rPr>
              <w:fldChar w:fldCharType="begin">
                <w:ffData>
                  <w:name w:val="复选框型13"/>
                  <w:enabled/>
                  <w:calcOnExit w:val="0"/>
                  <w:checkBox>
                    <w:sizeAuto/>
                    <w:default w:val="0"/>
                    <w:checked w:val="0"/>
                  </w:checkBox>
                </w:ffData>
              </w:fldChar>
            </w:r>
            <w:r w:rsidR="00DE4DAC" w:rsidRPr="00DE020F">
              <w:rPr>
                <w:b/>
                <w:szCs w:val="21"/>
              </w:rPr>
              <w:instrText xml:space="preserve"> FORMCHECKBOX </w:instrText>
            </w:r>
            <w:r w:rsidRPr="00DE020F">
              <w:rPr>
                <w:b/>
                <w:szCs w:val="21"/>
              </w:rPr>
            </w:r>
            <w:r w:rsidRPr="00DE020F">
              <w:rPr>
                <w:b/>
                <w:szCs w:val="21"/>
              </w:rPr>
              <w:fldChar w:fldCharType="separate"/>
            </w:r>
            <w:r w:rsidRPr="00DE020F">
              <w:rPr>
                <w:b/>
                <w:szCs w:val="21"/>
              </w:rPr>
              <w:fldChar w:fldCharType="end"/>
            </w:r>
            <w:ins w:id="1407" w:author="Shao" w:date="2025-03-03T15:07:00Z" w16du:dateUtc="2025-03-03T07:07:00Z">
              <w:r w:rsidR="005169CE" w:rsidRPr="00DE020F">
                <w:rPr>
                  <w:rFonts w:hAnsi="宋体" w:hint="eastAsia"/>
                  <w:szCs w:val="21"/>
                </w:rPr>
                <w:t>是</w:t>
              </w:r>
              <w:r w:rsidR="00DE4DAC" w:rsidRPr="00DE020F">
                <w:rPr>
                  <w:rFonts w:hint="eastAsia"/>
                  <w:szCs w:val="21"/>
                </w:rPr>
                <w:t>Yes</w:t>
              </w:r>
            </w:ins>
            <w:r w:rsidR="00DE4DAC" w:rsidRPr="00DE020F">
              <w:rPr>
                <w:rFonts w:hint="eastAsia"/>
                <w:szCs w:val="21"/>
              </w:rPr>
              <w:t xml:space="preserve">  </w:t>
            </w:r>
            <w:r w:rsidRPr="00DE020F">
              <w:rPr>
                <w:b/>
                <w:szCs w:val="21"/>
              </w:rPr>
              <w:fldChar w:fldCharType="begin">
                <w:ffData>
                  <w:name w:val="复选框型13"/>
                  <w:enabled/>
                  <w:calcOnExit w:val="0"/>
                  <w:checkBox>
                    <w:sizeAuto/>
                    <w:default w:val="0"/>
                    <w:checked w:val="0"/>
                  </w:checkBox>
                </w:ffData>
              </w:fldChar>
            </w:r>
            <w:r w:rsidR="00DE4DAC" w:rsidRPr="00DE020F">
              <w:rPr>
                <w:b/>
                <w:szCs w:val="21"/>
              </w:rPr>
              <w:instrText xml:space="preserve"> FORMCHECKBOX </w:instrText>
            </w:r>
            <w:r w:rsidRPr="00DE020F">
              <w:rPr>
                <w:b/>
                <w:szCs w:val="21"/>
              </w:rPr>
            </w:r>
            <w:r w:rsidRPr="00DE020F">
              <w:rPr>
                <w:b/>
                <w:szCs w:val="21"/>
              </w:rPr>
              <w:fldChar w:fldCharType="separate"/>
            </w:r>
            <w:r w:rsidRPr="00DE020F">
              <w:rPr>
                <w:b/>
                <w:szCs w:val="21"/>
              </w:rPr>
              <w:fldChar w:fldCharType="end"/>
            </w:r>
            <w:ins w:id="1408" w:author="Shao" w:date="2025-03-03T15:07:00Z" w16du:dateUtc="2025-03-03T07:07:00Z">
              <w:r w:rsidR="005169CE" w:rsidRPr="00DE020F">
                <w:rPr>
                  <w:rFonts w:hAnsi="宋体" w:hint="eastAsia"/>
                  <w:szCs w:val="21"/>
                </w:rPr>
                <w:t>否</w:t>
              </w:r>
              <w:r w:rsidR="00DE4DAC" w:rsidRPr="00DE020F">
                <w:rPr>
                  <w:rFonts w:hAnsi="宋体" w:hint="eastAsia"/>
                  <w:szCs w:val="21"/>
                </w:rPr>
                <w:t xml:space="preserve"> No</w:t>
              </w:r>
            </w:ins>
          </w:p>
        </w:tc>
      </w:tr>
      <w:tr w:rsidR="005169CE" w:rsidRPr="00DE020F" w14:paraId="537CB0C3" w14:textId="77777777" w:rsidTr="002B1D5C">
        <w:tc>
          <w:tcPr>
            <w:tcW w:w="392" w:type="dxa"/>
            <w:tcPrChange w:id="1409" w:author="Shao" w:date="2025-03-03T15:07:00Z" w16du:dateUtc="2025-03-03T07:07:00Z">
              <w:tcPr>
                <w:tcW w:w="392" w:type="dxa"/>
              </w:tcPr>
            </w:tcPrChange>
          </w:tcPr>
          <w:p w14:paraId="61B9660E" w14:textId="77777777" w:rsidR="00BA6CC8" w:rsidRDefault="00BA6CC8" w:rsidP="00D65EB4">
            <w:pPr>
              <w:numPr>
                <w:ilvl w:val="0"/>
                <w:numId w:val="36"/>
              </w:numPr>
              <w:spacing w:beforeLines="50" w:before="143"/>
              <w:rPr>
                <w:szCs w:val="21"/>
              </w:rPr>
            </w:pPr>
          </w:p>
        </w:tc>
        <w:tc>
          <w:tcPr>
            <w:tcW w:w="6662" w:type="dxa"/>
            <w:tcPrChange w:id="1410" w:author="Shao" w:date="2025-03-03T15:07:00Z" w16du:dateUtc="2025-03-03T07:07:00Z">
              <w:tcPr>
                <w:tcW w:w="7087" w:type="dxa"/>
                <w:gridSpan w:val="2"/>
              </w:tcPr>
            </w:tcPrChange>
          </w:tcPr>
          <w:p w14:paraId="208D14EF" w14:textId="5156B40D" w:rsidR="00BA6CC8" w:rsidRDefault="005169CE" w:rsidP="007150F5">
            <w:pPr>
              <w:spacing w:beforeLines="50" w:before="143"/>
              <w:jc w:val="left"/>
              <w:rPr>
                <w:szCs w:val="21"/>
              </w:rPr>
            </w:pPr>
            <w:ins w:id="1411" w:author="Shao" w:date="2025-03-03T15:07:00Z" w16du:dateUtc="2025-03-03T07:07:00Z">
              <w:r w:rsidRPr="007071BE">
                <w:rPr>
                  <w:rFonts w:hint="eastAsia"/>
                  <w:szCs w:val="21"/>
                </w:rPr>
                <w:t>生产单元地理位置图</w:t>
              </w:r>
              <w:r w:rsidRPr="000A418A">
                <w:rPr>
                  <w:rFonts w:hint="eastAsia"/>
                  <w:szCs w:val="21"/>
                </w:rPr>
                <w:t>，填写调查表</w:t>
              </w:r>
              <w:r w:rsidRPr="007071BE">
                <w:rPr>
                  <w:rFonts w:hint="eastAsia"/>
                  <w:szCs w:val="21"/>
                </w:rPr>
                <w:t>附</w:t>
              </w:r>
              <w:r w:rsidRPr="007071BE">
                <w:rPr>
                  <w:rFonts w:hint="eastAsia"/>
                  <w:szCs w:val="21"/>
                </w:rPr>
                <w:t>1</w:t>
              </w:r>
              <w:r w:rsidR="00DE4DAC" w:rsidRPr="007071BE">
                <w:rPr>
                  <w:rFonts w:hint="eastAsia"/>
                  <w:szCs w:val="21"/>
                </w:rPr>
                <w:t>Production unit geographic location map</w:t>
              </w:r>
              <w:r w:rsidR="00DE4DAC" w:rsidRPr="000A418A">
                <w:rPr>
                  <w:rFonts w:hint="eastAsia"/>
                  <w:szCs w:val="21"/>
                </w:rPr>
                <w:t xml:space="preserve">, fill out the survey form </w:t>
              </w:r>
              <w:r w:rsidR="00DE4DAC" w:rsidRPr="007071BE">
                <w:rPr>
                  <w:rFonts w:hint="eastAsia"/>
                  <w:szCs w:val="21"/>
                </w:rPr>
                <w:t>attached 1</w:t>
              </w:r>
            </w:ins>
          </w:p>
        </w:tc>
        <w:tc>
          <w:tcPr>
            <w:tcW w:w="2552" w:type="dxa"/>
            <w:tcPrChange w:id="1412" w:author="Shao" w:date="2025-03-03T15:07:00Z" w16du:dateUtc="2025-03-03T07:07:00Z">
              <w:tcPr>
                <w:tcW w:w="2127" w:type="dxa"/>
              </w:tcPr>
            </w:tcPrChange>
          </w:tcPr>
          <w:p w14:paraId="5F68D33D" w14:textId="4DE4546F" w:rsidR="00BA6CC8" w:rsidRDefault="0075573E" w:rsidP="00D65EB4">
            <w:pPr>
              <w:spacing w:beforeLines="50" w:before="143"/>
              <w:rPr>
                <w:szCs w:val="21"/>
              </w:rPr>
            </w:pPr>
            <w:r w:rsidRPr="00DE020F">
              <w:rPr>
                <w:b/>
                <w:szCs w:val="21"/>
              </w:rPr>
              <w:fldChar w:fldCharType="begin">
                <w:ffData>
                  <w:name w:val="复选框型13"/>
                  <w:enabled/>
                  <w:calcOnExit w:val="0"/>
                  <w:checkBox>
                    <w:sizeAuto/>
                    <w:default w:val="0"/>
                    <w:checked w:val="0"/>
                  </w:checkBox>
                </w:ffData>
              </w:fldChar>
            </w:r>
            <w:r w:rsidR="00DE4DAC" w:rsidRPr="00DE020F">
              <w:rPr>
                <w:b/>
                <w:szCs w:val="21"/>
              </w:rPr>
              <w:instrText xml:space="preserve"> FORMCHECKBOX </w:instrText>
            </w:r>
            <w:r w:rsidRPr="00DE020F">
              <w:rPr>
                <w:b/>
                <w:szCs w:val="21"/>
              </w:rPr>
            </w:r>
            <w:r w:rsidRPr="00DE020F">
              <w:rPr>
                <w:b/>
                <w:szCs w:val="21"/>
              </w:rPr>
              <w:fldChar w:fldCharType="separate"/>
            </w:r>
            <w:r w:rsidRPr="00DE020F">
              <w:rPr>
                <w:b/>
                <w:szCs w:val="21"/>
              </w:rPr>
              <w:fldChar w:fldCharType="end"/>
            </w:r>
            <w:ins w:id="1413" w:author="Shao" w:date="2025-03-03T15:07:00Z" w16du:dateUtc="2025-03-03T07:07:00Z">
              <w:r w:rsidR="005169CE" w:rsidRPr="00DE020F">
                <w:rPr>
                  <w:rFonts w:hAnsi="宋体" w:hint="eastAsia"/>
                  <w:szCs w:val="21"/>
                </w:rPr>
                <w:t>是</w:t>
              </w:r>
              <w:r w:rsidR="00DE4DAC" w:rsidRPr="00DE020F">
                <w:rPr>
                  <w:rFonts w:hint="eastAsia"/>
                  <w:szCs w:val="21"/>
                </w:rPr>
                <w:t>Yes</w:t>
              </w:r>
            </w:ins>
            <w:r w:rsidR="00DE4DAC" w:rsidRPr="00DE020F">
              <w:rPr>
                <w:rFonts w:hint="eastAsia"/>
                <w:szCs w:val="21"/>
              </w:rPr>
              <w:t xml:space="preserve">  </w:t>
            </w:r>
            <w:r w:rsidRPr="00DE020F">
              <w:rPr>
                <w:b/>
                <w:szCs w:val="21"/>
              </w:rPr>
              <w:fldChar w:fldCharType="begin">
                <w:ffData>
                  <w:name w:val="复选框型13"/>
                  <w:enabled/>
                  <w:calcOnExit w:val="0"/>
                  <w:checkBox>
                    <w:sizeAuto/>
                    <w:default w:val="0"/>
                    <w:checked w:val="0"/>
                  </w:checkBox>
                </w:ffData>
              </w:fldChar>
            </w:r>
            <w:r w:rsidR="00DE4DAC" w:rsidRPr="00DE020F">
              <w:rPr>
                <w:b/>
                <w:szCs w:val="21"/>
              </w:rPr>
              <w:instrText xml:space="preserve"> FORMCHECKBOX </w:instrText>
            </w:r>
            <w:r w:rsidRPr="00DE020F">
              <w:rPr>
                <w:b/>
                <w:szCs w:val="21"/>
              </w:rPr>
            </w:r>
            <w:r w:rsidRPr="00DE020F">
              <w:rPr>
                <w:b/>
                <w:szCs w:val="21"/>
              </w:rPr>
              <w:fldChar w:fldCharType="separate"/>
            </w:r>
            <w:r w:rsidRPr="00DE020F">
              <w:rPr>
                <w:b/>
                <w:szCs w:val="21"/>
              </w:rPr>
              <w:fldChar w:fldCharType="end"/>
            </w:r>
            <w:ins w:id="1414" w:author="Shao" w:date="2025-03-03T15:07:00Z" w16du:dateUtc="2025-03-03T07:07:00Z">
              <w:r w:rsidR="005169CE" w:rsidRPr="00DE020F">
                <w:rPr>
                  <w:rFonts w:hAnsi="宋体" w:hint="eastAsia"/>
                  <w:szCs w:val="21"/>
                </w:rPr>
                <w:t>否</w:t>
              </w:r>
              <w:r w:rsidR="00DE4DAC" w:rsidRPr="00DE020F">
                <w:rPr>
                  <w:rFonts w:hAnsi="宋体" w:hint="eastAsia"/>
                  <w:szCs w:val="21"/>
                </w:rPr>
                <w:t xml:space="preserve"> No</w:t>
              </w:r>
            </w:ins>
          </w:p>
        </w:tc>
      </w:tr>
      <w:tr w:rsidR="005169CE" w:rsidRPr="00DE020F" w14:paraId="2023D860" w14:textId="77777777" w:rsidTr="002B1D5C">
        <w:tc>
          <w:tcPr>
            <w:tcW w:w="392" w:type="dxa"/>
            <w:tcPrChange w:id="1415" w:author="Shao" w:date="2025-03-03T15:07:00Z" w16du:dateUtc="2025-03-03T07:07:00Z">
              <w:tcPr>
                <w:tcW w:w="392" w:type="dxa"/>
              </w:tcPr>
            </w:tcPrChange>
          </w:tcPr>
          <w:p w14:paraId="71960E5D" w14:textId="77777777" w:rsidR="00BA6CC8" w:rsidRDefault="00BA6CC8" w:rsidP="00D65EB4">
            <w:pPr>
              <w:numPr>
                <w:ilvl w:val="0"/>
                <w:numId w:val="36"/>
              </w:numPr>
              <w:spacing w:beforeLines="50" w:before="143"/>
              <w:rPr>
                <w:szCs w:val="21"/>
              </w:rPr>
            </w:pPr>
          </w:p>
        </w:tc>
        <w:tc>
          <w:tcPr>
            <w:tcW w:w="6662" w:type="dxa"/>
            <w:tcPrChange w:id="1416" w:author="Shao" w:date="2025-03-03T15:07:00Z" w16du:dateUtc="2025-03-03T07:07:00Z">
              <w:tcPr>
                <w:tcW w:w="7087" w:type="dxa"/>
                <w:gridSpan w:val="2"/>
              </w:tcPr>
            </w:tcPrChange>
          </w:tcPr>
          <w:p w14:paraId="24B20AB6" w14:textId="4B87F4A0" w:rsidR="00BA6CC8" w:rsidRDefault="005169CE" w:rsidP="007150F5">
            <w:pPr>
              <w:spacing w:beforeLines="50" w:before="143"/>
              <w:jc w:val="left"/>
              <w:rPr>
                <w:szCs w:val="21"/>
              </w:rPr>
            </w:pPr>
            <w:ins w:id="1417" w:author="Shao" w:date="2025-03-03T15:07:00Z" w16du:dateUtc="2025-03-03T07:07:00Z">
              <w:r w:rsidRPr="007071BE">
                <w:rPr>
                  <w:rFonts w:hint="eastAsia"/>
                  <w:szCs w:val="21"/>
                </w:rPr>
                <w:t>生产单元地块分布图</w:t>
              </w:r>
              <w:r w:rsidRPr="000A418A">
                <w:rPr>
                  <w:rFonts w:hint="eastAsia"/>
                  <w:szCs w:val="21"/>
                </w:rPr>
                <w:t>，填写调查表</w:t>
              </w:r>
              <w:r w:rsidRPr="007071BE">
                <w:rPr>
                  <w:rFonts w:hint="eastAsia"/>
                  <w:szCs w:val="21"/>
                </w:rPr>
                <w:t>附</w:t>
              </w:r>
              <w:r w:rsidRPr="007071BE">
                <w:rPr>
                  <w:rFonts w:hint="eastAsia"/>
                  <w:szCs w:val="21"/>
                </w:rPr>
                <w:t>2</w:t>
              </w:r>
              <w:r w:rsidR="00DE4DAC" w:rsidRPr="007071BE">
                <w:rPr>
                  <w:rFonts w:hint="eastAsia"/>
                  <w:szCs w:val="21"/>
                </w:rPr>
                <w:t>Production unit plot distribution map</w:t>
              </w:r>
              <w:r w:rsidR="00DE4DAC" w:rsidRPr="000A418A">
                <w:rPr>
                  <w:rFonts w:hint="eastAsia"/>
                  <w:szCs w:val="21"/>
                </w:rPr>
                <w:t xml:space="preserve">, fill out the survey form </w:t>
              </w:r>
              <w:r w:rsidR="00DE4DAC" w:rsidRPr="007071BE">
                <w:rPr>
                  <w:rFonts w:hint="eastAsia"/>
                  <w:szCs w:val="21"/>
                </w:rPr>
                <w:t>attached 2</w:t>
              </w:r>
            </w:ins>
          </w:p>
        </w:tc>
        <w:tc>
          <w:tcPr>
            <w:tcW w:w="2552" w:type="dxa"/>
            <w:tcPrChange w:id="1418" w:author="Shao" w:date="2025-03-03T15:07:00Z" w16du:dateUtc="2025-03-03T07:07:00Z">
              <w:tcPr>
                <w:tcW w:w="2127" w:type="dxa"/>
              </w:tcPr>
            </w:tcPrChange>
          </w:tcPr>
          <w:p w14:paraId="5D51A495" w14:textId="26B5FCB1" w:rsidR="00BA6CC8" w:rsidRDefault="0075573E" w:rsidP="00D65EB4">
            <w:pPr>
              <w:spacing w:beforeLines="50" w:before="143"/>
              <w:rPr>
                <w:szCs w:val="21"/>
              </w:rPr>
            </w:pPr>
            <w:r w:rsidRPr="00DE020F">
              <w:rPr>
                <w:b/>
                <w:szCs w:val="21"/>
              </w:rPr>
              <w:fldChar w:fldCharType="begin">
                <w:ffData>
                  <w:name w:val="复选框型13"/>
                  <w:enabled/>
                  <w:calcOnExit w:val="0"/>
                  <w:checkBox>
                    <w:sizeAuto/>
                    <w:default w:val="0"/>
                    <w:checked w:val="0"/>
                  </w:checkBox>
                </w:ffData>
              </w:fldChar>
            </w:r>
            <w:r w:rsidR="00DE4DAC" w:rsidRPr="00DE020F">
              <w:rPr>
                <w:b/>
                <w:szCs w:val="21"/>
              </w:rPr>
              <w:instrText xml:space="preserve"> FORMCHECKBOX </w:instrText>
            </w:r>
            <w:r w:rsidRPr="00DE020F">
              <w:rPr>
                <w:b/>
                <w:szCs w:val="21"/>
              </w:rPr>
            </w:r>
            <w:r w:rsidRPr="00DE020F">
              <w:rPr>
                <w:b/>
                <w:szCs w:val="21"/>
              </w:rPr>
              <w:fldChar w:fldCharType="separate"/>
            </w:r>
            <w:r w:rsidRPr="00DE020F">
              <w:rPr>
                <w:b/>
                <w:szCs w:val="21"/>
              </w:rPr>
              <w:fldChar w:fldCharType="end"/>
            </w:r>
            <w:ins w:id="1419" w:author="Shao" w:date="2025-03-03T15:07:00Z" w16du:dateUtc="2025-03-03T07:07:00Z">
              <w:r w:rsidR="005169CE" w:rsidRPr="00DE020F">
                <w:rPr>
                  <w:rFonts w:hAnsi="宋体" w:hint="eastAsia"/>
                  <w:szCs w:val="21"/>
                </w:rPr>
                <w:t>是</w:t>
              </w:r>
              <w:r w:rsidR="00DE4DAC" w:rsidRPr="00DE020F">
                <w:rPr>
                  <w:rFonts w:hint="eastAsia"/>
                  <w:szCs w:val="21"/>
                </w:rPr>
                <w:t>Yes</w:t>
              </w:r>
            </w:ins>
            <w:r w:rsidR="00DE4DAC" w:rsidRPr="00DE020F">
              <w:rPr>
                <w:rFonts w:hint="eastAsia"/>
                <w:szCs w:val="21"/>
              </w:rPr>
              <w:t xml:space="preserve">  </w:t>
            </w:r>
            <w:r w:rsidRPr="00DE020F">
              <w:rPr>
                <w:b/>
                <w:szCs w:val="21"/>
              </w:rPr>
              <w:fldChar w:fldCharType="begin">
                <w:ffData>
                  <w:name w:val="复选框型13"/>
                  <w:enabled/>
                  <w:calcOnExit w:val="0"/>
                  <w:checkBox>
                    <w:sizeAuto/>
                    <w:default w:val="0"/>
                    <w:checked w:val="0"/>
                  </w:checkBox>
                </w:ffData>
              </w:fldChar>
            </w:r>
            <w:r w:rsidR="00DE4DAC" w:rsidRPr="00DE020F">
              <w:rPr>
                <w:b/>
                <w:szCs w:val="21"/>
              </w:rPr>
              <w:instrText xml:space="preserve"> FORMCHECKBOX </w:instrText>
            </w:r>
            <w:r w:rsidRPr="00DE020F">
              <w:rPr>
                <w:b/>
                <w:szCs w:val="21"/>
              </w:rPr>
            </w:r>
            <w:r w:rsidRPr="00DE020F">
              <w:rPr>
                <w:b/>
                <w:szCs w:val="21"/>
              </w:rPr>
              <w:fldChar w:fldCharType="separate"/>
            </w:r>
            <w:r w:rsidRPr="00DE020F">
              <w:rPr>
                <w:b/>
                <w:szCs w:val="21"/>
              </w:rPr>
              <w:fldChar w:fldCharType="end"/>
            </w:r>
            <w:ins w:id="1420" w:author="Shao" w:date="2025-03-03T15:07:00Z" w16du:dateUtc="2025-03-03T07:07:00Z">
              <w:r w:rsidR="005169CE" w:rsidRPr="00DE020F">
                <w:rPr>
                  <w:rFonts w:hAnsi="宋体" w:hint="eastAsia"/>
                  <w:szCs w:val="21"/>
                </w:rPr>
                <w:t>否</w:t>
              </w:r>
              <w:r w:rsidR="00DE4DAC" w:rsidRPr="00DE020F">
                <w:rPr>
                  <w:rFonts w:hAnsi="宋体" w:hint="eastAsia"/>
                  <w:szCs w:val="21"/>
                </w:rPr>
                <w:t xml:space="preserve"> No</w:t>
              </w:r>
            </w:ins>
          </w:p>
        </w:tc>
      </w:tr>
      <w:tr w:rsidR="00C66ED7" w:rsidRPr="00DE020F" w14:paraId="34DF3DAC" w14:textId="77777777" w:rsidTr="002B1D5C">
        <w:tc>
          <w:tcPr>
            <w:tcW w:w="392" w:type="dxa"/>
            <w:tcPrChange w:id="1421" w:author="Shao" w:date="2025-03-03T15:07:00Z" w16du:dateUtc="2025-03-03T07:07:00Z">
              <w:tcPr>
                <w:tcW w:w="392" w:type="dxa"/>
              </w:tcPr>
            </w:tcPrChange>
          </w:tcPr>
          <w:p w14:paraId="23AAC834" w14:textId="77777777" w:rsidR="00BA6CC8" w:rsidRDefault="00BA6CC8" w:rsidP="00D65EB4">
            <w:pPr>
              <w:numPr>
                <w:ilvl w:val="0"/>
                <w:numId w:val="36"/>
              </w:numPr>
              <w:spacing w:beforeLines="50" w:before="143"/>
              <w:rPr>
                <w:szCs w:val="21"/>
              </w:rPr>
            </w:pPr>
          </w:p>
        </w:tc>
        <w:tc>
          <w:tcPr>
            <w:tcW w:w="6662" w:type="dxa"/>
            <w:tcPrChange w:id="1422" w:author="Shao" w:date="2025-03-03T15:07:00Z" w16du:dateUtc="2025-03-03T07:07:00Z">
              <w:tcPr>
                <w:tcW w:w="7087" w:type="dxa"/>
                <w:gridSpan w:val="2"/>
              </w:tcPr>
            </w:tcPrChange>
          </w:tcPr>
          <w:p w14:paraId="69CF38DF" w14:textId="0E6CBC65" w:rsidR="00BA6CC8" w:rsidRDefault="00570E20" w:rsidP="007150F5">
            <w:pPr>
              <w:spacing w:beforeLines="50" w:before="143"/>
              <w:jc w:val="left"/>
              <w:rPr>
                <w:szCs w:val="21"/>
              </w:rPr>
            </w:pPr>
            <w:ins w:id="1423" w:author="Shao" w:date="2025-03-03T15:07:00Z" w16du:dateUtc="2025-03-03T07:07:00Z">
              <w:r w:rsidRPr="00570E20">
                <w:rPr>
                  <w:rFonts w:hint="eastAsia"/>
                  <w:szCs w:val="21"/>
                </w:rPr>
                <w:t>农场转换期的豁免申请</w:t>
              </w:r>
              <w:r w:rsidRPr="00E53910">
                <w:t>D</w:t>
              </w:r>
              <w:r>
                <w:rPr>
                  <w:rFonts w:eastAsiaTheme="minorEastAsia" w:hint="eastAsia"/>
                </w:rPr>
                <w:t>erogation</w:t>
              </w:r>
              <w:r w:rsidRPr="00E53910">
                <w:t xml:space="preserve"> </w:t>
              </w:r>
              <w:r>
                <w:rPr>
                  <w:rFonts w:eastAsiaTheme="minorEastAsia" w:hint="eastAsia"/>
                </w:rPr>
                <w:t>request for conversion</w:t>
              </w:r>
              <w:r w:rsidRPr="00E53910">
                <w:t xml:space="preserve"> – F</w:t>
              </w:r>
              <w:r>
                <w:rPr>
                  <w:rFonts w:eastAsiaTheme="minorEastAsia" w:hint="eastAsia"/>
                </w:rPr>
                <w:t>arm</w:t>
              </w:r>
            </w:ins>
            <w:r w:rsidR="007150F5">
              <w:rPr>
                <w:rFonts w:eastAsiaTheme="minorEastAsia" w:hint="eastAsia"/>
              </w:rPr>
              <w:t xml:space="preserve"> </w:t>
            </w:r>
            <w:ins w:id="1424" w:author="Shao" w:date="2025-03-03T15:07:00Z" w16du:dateUtc="2025-03-03T07:07:00Z">
              <w:r w:rsidR="00312E5A">
                <w:rPr>
                  <w:szCs w:val="21"/>
                </w:rPr>
                <w:t>I</w:t>
              </w:r>
              <w:r w:rsidR="00312E5A">
                <w:rPr>
                  <w:rFonts w:hint="eastAsia"/>
                  <w:szCs w:val="21"/>
                </w:rPr>
                <w:t xml:space="preserve">f </w:t>
              </w:r>
              <w:r w:rsidR="00D0495C" w:rsidRPr="002B1D5C">
                <w:rPr>
                  <w:rFonts w:hint="eastAsia"/>
                  <w:szCs w:val="21"/>
                </w:rPr>
                <w:t>group</w:t>
              </w:r>
              <w:r w:rsidR="00312E5A">
                <w:rPr>
                  <w:rFonts w:hint="eastAsia"/>
                  <w:szCs w:val="21"/>
                </w:rPr>
                <w:t xml:space="preserve"> of</w:t>
              </w:r>
              <w:r w:rsidR="00DE4DAC" w:rsidRPr="002B1D5C">
                <w:rPr>
                  <w:rFonts w:hint="eastAsia"/>
                  <w:szCs w:val="21"/>
                </w:rPr>
                <w:t xml:space="preserve"> </w:t>
              </w:r>
              <w:r w:rsidR="00312E5A">
                <w:rPr>
                  <w:rFonts w:hint="eastAsia"/>
                  <w:szCs w:val="21"/>
                </w:rPr>
                <w:t>operators involved</w:t>
              </w:r>
              <w:r w:rsidR="00DE4DAC" w:rsidRPr="002B1D5C">
                <w:rPr>
                  <w:rFonts w:hint="eastAsia"/>
                  <w:szCs w:val="21"/>
                </w:rPr>
                <w:t>, fill out the questionnaire attached 3</w:t>
              </w:r>
            </w:ins>
          </w:p>
        </w:tc>
        <w:tc>
          <w:tcPr>
            <w:tcW w:w="2552" w:type="dxa"/>
            <w:tcPrChange w:id="1425" w:author="Shao" w:date="2025-03-03T15:07:00Z" w16du:dateUtc="2025-03-03T07:07:00Z">
              <w:tcPr>
                <w:tcW w:w="2127" w:type="dxa"/>
              </w:tcPr>
            </w:tcPrChange>
          </w:tcPr>
          <w:p w14:paraId="4DC5B5E0" w14:textId="0F939490" w:rsidR="00BA6CC8" w:rsidRPr="00DE020F" w:rsidRDefault="0075573E" w:rsidP="00D65EB4">
            <w:pPr>
              <w:spacing w:beforeLines="50" w:before="143"/>
              <w:rPr>
                <w:b/>
                <w:rPrChange w:id="1426" w:author="Shao" w:date="2025-03-03T15:07:00Z" w16du:dateUtc="2025-03-03T07:07:00Z">
                  <w:rPr>
                    <w:szCs w:val="21"/>
                  </w:rPr>
                </w:rPrChange>
              </w:rPr>
            </w:pPr>
            <w:r w:rsidRPr="00DE020F">
              <w:rPr>
                <w:b/>
                <w:szCs w:val="21"/>
              </w:rPr>
              <w:fldChar w:fldCharType="begin">
                <w:ffData>
                  <w:name w:val="复选框型13"/>
                  <w:enabled/>
                  <w:calcOnExit w:val="0"/>
                  <w:checkBox>
                    <w:sizeAuto/>
                    <w:default w:val="0"/>
                    <w:checked w:val="0"/>
                  </w:checkBox>
                </w:ffData>
              </w:fldChar>
            </w:r>
            <w:r w:rsidR="00DE4DAC" w:rsidRPr="00DE020F">
              <w:rPr>
                <w:b/>
                <w:szCs w:val="21"/>
              </w:rPr>
              <w:instrText xml:space="preserve"> FORMCHECKBOX </w:instrText>
            </w:r>
            <w:r w:rsidRPr="00DE020F">
              <w:rPr>
                <w:b/>
                <w:szCs w:val="21"/>
              </w:rPr>
            </w:r>
            <w:r w:rsidRPr="00DE020F">
              <w:rPr>
                <w:b/>
                <w:szCs w:val="21"/>
              </w:rPr>
              <w:fldChar w:fldCharType="separate"/>
            </w:r>
            <w:r w:rsidRPr="00DE020F">
              <w:rPr>
                <w:b/>
                <w:szCs w:val="21"/>
              </w:rPr>
              <w:fldChar w:fldCharType="end"/>
            </w:r>
            <w:ins w:id="1427" w:author="Shao" w:date="2025-03-03T15:07:00Z" w16du:dateUtc="2025-03-03T07:07:00Z">
              <w:r w:rsidR="00570E20" w:rsidRPr="00DE020F">
                <w:rPr>
                  <w:rFonts w:hAnsi="宋体" w:hint="eastAsia"/>
                  <w:szCs w:val="21"/>
                </w:rPr>
                <w:t>是</w:t>
              </w:r>
              <w:r w:rsidR="00DE4DAC" w:rsidRPr="00DE020F">
                <w:rPr>
                  <w:rFonts w:hint="eastAsia"/>
                  <w:szCs w:val="21"/>
                </w:rPr>
                <w:t>Yes</w:t>
              </w:r>
            </w:ins>
            <w:r w:rsidR="00DE4DAC" w:rsidRPr="00DE020F">
              <w:rPr>
                <w:rFonts w:hint="eastAsia"/>
                <w:szCs w:val="21"/>
              </w:rPr>
              <w:t xml:space="preserve">  </w:t>
            </w:r>
            <w:r w:rsidRPr="00DE020F">
              <w:rPr>
                <w:b/>
                <w:szCs w:val="21"/>
              </w:rPr>
              <w:fldChar w:fldCharType="begin">
                <w:ffData>
                  <w:name w:val="复选框型13"/>
                  <w:enabled/>
                  <w:calcOnExit w:val="0"/>
                  <w:checkBox>
                    <w:sizeAuto/>
                    <w:default w:val="0"/>
                    <w:checked w:val="0"/>
                  </w:checkBox>
                </w:ffData>
              </w:fldChar>
            </w:r>
            <w:r w:rsidR="00DE4DAC" w:rsidRPr="00DE020F">
              <w:rPr>
                <w:b/>
                <w:szCs w:val="21"/>
              </w:rPr>
              <w:instrText xml:space="preserve"> FORMCHECKBOX </w:instrText>
            </w:r>
            <w:r w:rsidRPr="00DE020F">
              <w:rPr>
                <w:b/>
                <w:szCs w:val="21"/>
              </w:rPr>
            </w:r>
            <w:r w:rsidRPr="00DE020F">
              <w:rPr>
                <w:b/>
                <w:szCs w:val="21"/>
              </w:rPr>
              <w:fldChar w:fldCharType="separate"/>
            </w:r>
            <w:r w:rsidRPr="00DE020F">
              <w:rPr>
                <w:b/>
                <w:szCs w:val="21"/>
              </w:rPr>
              <w:fldChar w:fldCharType="end"/>
            </w:r>
            <w:ins w:id="1428" w:author="Shao" w:date="2025-03-03T15:07:00Z" w16du:dateUtc="2025-03-03T07:07:00Z">
              <w:r w:rsidR="00570E20" w:rsidRPr="00DE020F">
                <w:rPr>
                  <w:rFonts w:hAnsi="宋体" w:hint="eastAsia"/>
                  <w:szCs w:val="21"/>
                </w:rPr>
                <w:t>否</w:t>
              </w:r>
              <w:r w:rsidR="00DE4DAC">
                <w:rPr>
                  <w:rFonts w:hAnsi="宋体" w:hint="eastAsia"/>
                  <w:szCs w:val="21"/>
                </w:rPr>
                <w:t xml:space="preserve"> No</w:t>
              </w:r>
            </w:ins>
            <w:r w:rsidR="00DE4DAC">
              <w:rPr>
                <w:rFonts w:hAnsi="宋体" w:hint="eastAsia"/>
                <w:szCs w:val="21"/>
              </w:rPr>
              <w:t xml:space="preserve"> </w:t>
            </w:r>
            <w:r w:rsidRPr="00DE020F">
              <w:rPr>
                <w:b/>
                <w:rPrChange w:id="1429" w:author="Shao" w:date="2025-03-03T15:07:00Z" w16du:dateUtc="2025-03-03T07:07:00Z">
                  <w:rPr>
                    <w:szCs w:val="21"/>
                  </w:rPr>
                </w:rPrChange>
              </w:rPr>
              <w:fldChar w:fldCharType="begin">
                <w:ffData>
                  <w:name w:val="复选框型13"/>
                  <w:enabled/>
                  <w:calcOnExit w:val="0"/>
                  <w:checkBox>
                    <w:sizeAuto/>
                    <w:default w:val="0"/>
                    <w:checked w:val="0"/>
                  </w:checkBox>
                </w:ffData>
              </w:fldChar>
            </w:r>
            <w:r w:rsidR="00DE4DAC" w:rsidRPr="00DE020F">
              <w:rPr>
                <w:b/>
                <w:rPrChange w:id="1430" w:author="Shao" w:date="2025-03-03T15:07:00Z" w16du:dateUtc="2025-03-03T07:07:00Z">
                  <w:rPr>
                    <w:szCs w:val="21"/>
                  </w:rPr>
                </w:rPrChange>
              </w:rPr>
              <w:instrText xml:space="preserve"> FORMCHECKBOX </w:instrText>
            </w:r>
            <w:r w:rsidRPr="00DE020F">
              <w:rPr>
                <w:b/>
                <w:rPrChange w:id="1431" w:author="Shao" w:date="2025-03-03T15:07:00Z" w16du:dateUtc="2025-03-03T07:07:00Z">
                  <w:rPr>
                    <w:b/>
                  </w:rPr>
                </w:rPrChange>
              </w:rPr>
            </w:r>
            <w:r w:rsidRPr="00DE020F">
              <w:rPr>
                <w:b/>
                <w:rPrChange w:id="1432" w:author="Shao" w:date="2025-03-03T15:07:00Z" w16du:dateUtc="2025-03-03T07:07:00Z">
                  <w:rPr>
                    <w:szCs w:val="21"/>
                  </w:rPr>
                </w:rPrChange>
              </w:rPr>
              <w:fldChar w:fldCharType="separate"/>
            </w:r>
            <w:r w:rsidRPr="00DE020F">
              <w:rPr>
                <w:b/>
                <w:rPrChange w:id="1433" w:author="Shao" w:date="2025-03-03T15:07:00Z" w16du:dateUtc="2025-03-03T07:07:00Z">
                  <w:rPr>
                    <w:szCs w:val="21"/>
                  </w:rPr>
                </w:rPrChange>
              </w:rPr>
              <w:fldChar w:fldCharType="end"/>
            </w:r>
            <w:ins w:id="1434" w:author="Shao" w:date="2025-03-03T15:07:00Z" w16du:dateUtc="2025-03-03T07:07:00Z">
              <w:r w:rsidR="00570E20">
                <w:rPr>
                  <w:rFonts w:hAnsi="宋体" w:hint="eastAsia"/>
                  <w:szCs w:val="21"/>
                </w:rPr>
                <w:t>无关</w:t>
              </w:r>
              <w:r w:rsidR="00DE4DAC" w:rsidRPr="00106552">
                <w:rPr>
                  <w:rFonts w:hint="eastAsia"/>
                  <w:szCs w:val="21"/>
                </w:rPr>
                <w:t xml:space="preserve"> </w:t>
              </w:r>
              <w:r w:rsidR="002B1D5C">
                <w:rPr>
                  <w:rFonts w:hint="eastAsia"/>
                  <w:szCs w:val="21"/>
                </w:rPr>
                <w:t>N/A</w:t>
              </w:r>
            </w:ins>
          </w:p>
        </w:tc>
      </w:tr>
      <w:tr w:rsidR="00D26EAA" w:rsidRPr="00DE020F" w14:paraId="681B4D51" w14:textId="77777777" w:rsidTr="002B1D5C">
        <w:tc>
          <w:tcPr>
            <w:tcW w:w="392" w:type="dxa"/>
            <w:tcPrChange w:id="1435" w:author="Shao" w:date="2025-03-03T15:07:00Z" w16du:dateUtc="2025-03-03T07:07:00Z">
              <w:tcPr>
                <w:tcW w:w="392" w:type="dxa"/>
              </w:tcPr>
            </w:tcPrChange>
          </w:tcPr>
          <w:p w14:paraId="734DCD84" w14:textId="77777777" w:rsidR="00BA6CC8" w:rsidRDefault="00BA6CC8" w:rsidP="00D65EB4">
            <w:pPr>
              <w:numPr>
                <w:ilvl w:val="0"/>
                <w:numId w:val="36"/>
              </w:numPr>
              <w:spacing w:beforeLines="50" w:before="143"/>
              <w:rPr>
                <w:szCs w:val="21"/>
              </w:rPr>
            </w:pPr>
          </w:p>
        </w:tc>
        <w:tc>
          <w:tcPr>
            <w:tcW w:w="6662" w:type="dxa"/>
            <w:tcPrChange w:id="1436" w:author="Shao" w:date="2025-03-03T15:07:00Z" w16du:dateUtc="2025-03-03T07:07:00Z">
              <w:tcPr>
                <w:tcW w:w="7087" w:type="dxa"/>
                <w:gridSpan w:val="2"/>
              </w:tcPr>
            </w:tcPrChange>
          </w:tcPr>
          <w:p w14:paraId="0AD23F96" w14:textId="1D96428C" w:rsidR="001247D7" w:rsidRDefault="00D26EAA" w:rsidP="007150F5">
            <w:pPr>
              <w:spacing w:beforeLines="50" w:before="143"/>
              <w:jc w:val="left"/>
              <w:rPr>
                <w:rFonts w:ascii="宋体" w:hAnsi="宋体"/>
                <w:rPrChange w:id="1437" w:author="Shao" w:date="2025-03-03T15:07:00Z" w16du:dateUtc="2025-03-03T07:07:00Z">
                  <w:rPr>
                    <w:szCs w:val="21"/>
                  </w:rPr>
                </w:rPrChange>
              </w:rPr>
            </w:pPr>
            <w:ins w:id="1438" w:author="Shao" w:date="2025-03-03T15:07:00Z" w16du:dateUtc="2025-03-03T07:07:00Z">
              <w:r w:rsidRPr="00E10627">
                <w:rPr>
                  <w:rFonts w:ascii="宋体" w:hAnsi="宋体" w:hint="eastAsia"/>
                  <w:szCs w:val="21"/>
                </w:rPr>
                <w:t>其他</w:t>
              </w:r>
              <w:r w:rsidR="007150F5" w:rsidRPr="002B1D5C">
                <w:rPr>
                  <w:rFonts w:hint="eastAsia"/>
                  <w:szCs w:val="21"/>
                </w:rPr>
                <w:t>Other:</w:t>
              </w:r>
              <w:r w:rsidRPr="00E10627">
                <w:rPr>
                  <w:rFonts w:ascii="宋体" w:hAnsi="宋体" w:hint="eastAsia"/>
                  <w:szCs w:val="21"/>
                </w:rPr>
                <w:t>：</w:t>
              </w:r>
              <w:r w:rsidRPr="00E10627">
                <w:rPr>
                  <w:rFonts w:ascii="宋体" w:hAnsi="宋体" w:hint="eastAsia"/>
                  <w:szCs w:val="21"/>
                  <w:u w:val="single"/>
                </w:rPr>
                <w:t xml:space="preserve">                                                          </w:t>
              </w:r>
              <w:r w:rsidR="00DE4DAC" w:rsidRPr="002B1D5C">
                <w:rPr>
                  <w:rFonts w:hint="eastAsia"/>
                  <w:szCs w:val="21"/>
                </w:rPr>
                <w:t xml:space="preserve">      </w:t>
              </w:r>
            </w:ins>
          </w:p>
        </w:tc>
        <w:tc>
          <w:tcPr>
            <w:tcW w:w="2552" w:type="dxa"/>
            <w:tcPrChange w:id="1439" w:author="Shao" w:date="2025-03-03T15:07:00Z" w16du:dateUtc="2025-03-03T07:07:00Z">
              <w:tcPr>
                <w:tcW w:w="2127" w:type="dxa"/>
              </w:tcPr>
            </w:tcPrChange>
          </w:tcPr>
          <w:p w14:paraId="3EDE1012" w14:textId="38B457F9" w:rsidR="00BA6CC8" w:rsidRDefault="0075573E" w:rsidP="00D65EB4">
            <w:pPr>
              <w:spacing w:beforeLines="50" w:before="143"/>
              <w:rPr>
                <w:b/>
                <w:szCs w:val="21"/>
              </w:rPr>
            </w:pPr>
            <w:r w:rsidRPr="00DE020F">
              <w:rPr>
                <w:b/>
                <w:szCs w:val="21"/>
              </w:rPr>
              <w:fldChar w:fldCharType="begin">
                <w:ffData>
                  <w:name w:val="复选框型13"/>
                  <w:enabled/>
                  <w:calcOnExit w:val="0"/>
                  <w:checkBox>
                    <w:sizeAuto/>
                    <w:default w:val="0"/>
                    <w:checked w:val="0"/>
                  </w:checkBox>
                </w:ffData>
              </w:fldChar>
            </w:r>
            <w:r w:rsidR="00DE4DAC" w:rsidRPr="00DE020F">
              <w:rPr>
                <w:b/>
                <w:szCs w:val="21"/>
              </w:rPr>
              <w:instrText xml:space="preserve"> FORMCHECKBOX </w:instrText>
            </w:r>
            <w:r w:rsidRPr="00DE020F">
              <w:rPr>
                <w:b/>
                <w:szCs w:val="21"/>
              </w:rPr>
            </w:r>
            <w:r w:rsidRPr="00DE020F">
              <w:rPr>
                <w:b/>
                <w:szCs w:val="21"/>
              </w:rPr>
              <w:fldChar w:fldCharType="separate"/>
            </w:r>
            <w:r w:rsidRPr="00DE020F">
              <w:rPr>
                <w:b/>
                <w:szCs w:val="21"/>
              </w:rPr>
              <w:fldChar w:fldCharType="end"/>
            </w:r>
            <w:ins w:id="1440" w:author="Shao" w:date="2025-03-03T15:07:00Z" w16du:dateUtc="2025-03-03T07:07:00Z">
              <w:r w:rsidR="00D26EAA" w:rsidRPr="00DE020F">
                <w:rPr>
                  <w:rFonts w:hAnsi="宋体" w:hint="eastAsia"/>
                  <w:szCs w:val="21"/>
                </w:rPr>
                <w:t>是</w:t>
              </w:r>
              <w:r w:rsidR="00DE4DAC" w:rsidRPr="00DE020F">
                <w:rPr>
                  <w:rFonts w:hint="eastAsia"/>
                  <w:szCs w:val="21"/>
                </w:rPr>
                <w:t>Yes</w:t>
              </w:r>
            </w:ins>
            <w:r w:rsidR="00DE4DAC" w:rsidRPr="00DE020F">
              <w:rPr>
                <w:rFonts w:hint="eastAsia"/>
                <w:szCs w:val="21"/>
              </w:rPr>
              <w:t xml:space="preserve">  </w:t>
            </w:r>
            <w:r w:rsidRPr="00DE020F">
              <w:rPr>
                <w:b/>
                <w:szCs w:val="21"/>
              </w:rPr>
              <w:fldChar w:fldCharType="begin">
                <w:ffData>
                  <w:name w:val="复选框型13"/>
                  <w:enabled/>
                  <w:calcOnExit w:val="0"/>
                  <w:checkBox>
                    <w:sizeAuto/>
                    <w:default w:val="0"/>
                    <w:checked w:val="0"/>
                  </w:checkBox>
                </w:ffData>
              </w:fldChar>
            </w:r>
            <w:r w:rsidR="00DE4DAC" w:rsidRPr="00DE020F">
              <w:rPr>
                <w:b/>
                <w:szCs w:val="21"/>
              </w:rPr>
              <w:instrText xml:space="preserve"> FORMCHECKBOX </w:instrText>
            </w:r>
            <w:r w:rsidRPr="00DE020F">
              <w:rPr>
                <w:b/>
                <w:szCs w:val="21"/>
              </w:rPr>
            </w:r>
            <w:r w:rsidRPr="00DE020F">
              <w:rPr>
                <w:b/>
                <w:szCs w:val="21"/>
              </w:rPr>
              <w:fldChar w:fldCharType="separate"/>
            </w:r>
            <w:r w:rsidRPr="00DE020F">
              <w:rPr>
                <w:b/>
                <w:szCs w:val="21"/>
              </w:rPr>
              <w:fldChar w:fldCharType="end"/>
            </w:r>
            <w:ins w:id="1441" w:author="Shao" w:date="2025-03-03T15:07:00Z" w16du:dateUtc="2025-03-03T07:07:00Z">
              <w:r w:rsidR="00D26EAA" w:rsidRPr="00DE020F">
                <w:rPr>
                  <w:rFonts w:hAnsi="宋体" w:hint="eastAsia"/>
                  <w:szCs w:val="21"/>
                </w:rPr>
                <w:t>否</w:t>
              </w:r>
              <w:r w:rsidR="00DE4DAC">
                <w:rPr>
                  <w:rFonts w:hAnsi="宋体" w:hint="eastAsia"/>
                  <w:szCs w:val="21"/>
                </w:rPr>
                <w:t xml:space="preserve"> No</w:t>
              </w:r>
            </w:ins>
            <w:r w:rsidR="00DE4DAC">
              <w:rPr>
                <w:rFonts w:hAnsi="宋体" w:hint="eastAsia"/>
                <w:szCs w:val="21"/>
              </w:rPr>
              <w:t xml:space="preserve"> </w:t>
            </w:r>
          </w:p>
        </w:tc>
      </w:tr>
    </w:tbl>
    <w:p w14:paraId="7A7200E7" w14:textId="77777777" w:rsidR="00E559B4" w:rsidRDefault="00E559B4" w:rsidP="0088240B">
      <w:pPr>
        <w:spacing w:line="360" w:lineRule="exact"/>
        <w:rPr>
          <w:szCs w:val="21"/>
        </w:rPr>
      </w:pPr>
    </w:p>
    <w:p w14:paraId="799FAF1D" w14:textId="5AC44729" w:rsidR="00A71559" w:rsidRDefault="00A71559" w:rsidP="00DE5E4C">
      <w:pPr>
        <w:pStyle w:val="a5"/>
        <w:spacing w:line="320" w:lineRule="exact"/>
      </w:pPr>
      <w:r w:rsidRPr="00024C7C">
        <w:rPr>
          <w:rFonts w:hint="eastAsia"/>
        </w:rPr>
        <w:t>请将完整的表格和支持文件按下列地址提交给</w:t>
      </w:r>
      <w:r w:rsidRPr="00024C7C">
        <w:rPr>
          <w:rFonts w:hint="eastAsia"/>
        </w:rPr>
        <w:t>OFDC</w:t>
      </w:r>
      <w:r w:rsidRPr="00024C7C">
        <w:rPr>
          <w:rFonts w:hint="eastAsia"/>
        </w:rPr>
        <w:t>，并保留本调查表和其他支持性文件的副本</w:t>
      </w:r>
      <w:ins w:id="1442" w:author="Shao" w:date="2025-03-03T15:07:00Z" w16du:dateUtc="2025-03-03T07:07:00Z">
        <w:r w:rsidR="00B63DE6" w:rsidRPr="00024C7C">
          <w:rPr>
            <w:rFonts w:hint="eastAsia"/>
          </w:rPr>
          <w:t>Please submit the completed form and supporting documentation to OFDC at the following address and retain a copy of this questionnaire and other supporting documentation</w:t>
        </w:r>
      </w:ins>
      <w:r w:rsidR="00FD3890">
        <w:rPr>
          <w:rFonts w:hint="eastAsia"/>
        </w:rPr>
        <w:t>：</w:t>
      </w:r>
    </w:p>
    <w:p w14:paraId="7E0DEC8F" w14:textId="77777777" w:rsidR="001C4A03" w:rsidRDefault="001C4A03" w:rsidP="004074C0">
      <w:pPr>
        <w:spacing w:line="340" w:lineRule="exact"/>
        <w:rPr>
          <w:rFonts w:ascii="宋体" w:hAnsi="宋体" w:hint="eastAsia"/>
          <w:b/>
          <w:szCs w:val="21"/>
        </w:rPr>
      </w:pPr>
    </w:p>
    <w:p w14:paraId="34C6D998" w14:textId="77777777" w:rsidR="00B63DE6" w:rsidRPr="002B1D5C" w:rsidRDefault="00BF46F6" w:rsidP="00B63DE6">
      <w:pPr>
        <w:pStyle w:val="a5"/>
        <w:spacing w:line="320" w:lineRule="exact"/>
        <w:rPr>
          <w:ins w:id="1443" w:author="Shao" w:date="2025-03-03T15:07:00Z" w16du:dateUtc="2025-03-03T07:07:00Z"/>
        </w:rPr>
      </w:pPr>
      <w:r>
        <w:rPr>
          <w:rFonts w:ascii="宋体" w:hAnsi="宋体" w:hint="eastAsia"/>
          <w:b/>
          <w:szCs w:val="21"/>
        </w:rPr>
        <w:t>南京国环有机产品认证中心有限公司</w:t>
      </w:r>
      <w:ins w:id="1444" w:author="Shao" w:date="2025-03-03T15:07:00Z" w16du:dateUtc="2025-03-03T07:07:00Z">
        <w:r w:rsidR="00B63DE6" w:rsidRPr="002B1D5C">
          <w:rPr>
            <w:rFonts w:hint="eastAsia"/>
            <w:b/>
          </w:rPr>
          <w:t xml:space="preserve">ORGANIC </w:t>
        </w:r>
        <w:r w:rsidR="00B63DE6" w:rsidRPr="002B1D5C">
          <w:rPr>
            <w:b/>
          </w:rPr>
          <w:t xml:space="preserve">FOOD </w:t>
        </w:r>
        <w:r w:rsidR="00B63DE6" w:rsidRPr="002B1D5C">
          <w:rPr>
            <w:rFonts w:hint="eastAsia"/>
            <w:b/>
          </w:rPr>
          <w:t>DEVELOPMENT</w:t>
        </w:r>
        <w:r w:rsidR="00B63DE6" w:rsidRPr="002B1D5C">
          <w:rPr>
            <w:b/>
          </w:rPr>
          <w:t xml:space="preserve"> AND </w:t>
        </w:r>
        <w:r w:rsidR="00B63DE6" w:rsidRPr="002B1D5C">
          <w:rPr>
            <w:rFonts w:hint="eastAsia"/>
            <w:b/>
          </w:rPr>
          <w:t>CERTIFICATION CENTRE</w:t>
        </w:r>
      </w:ins>
    </w:p>
    <w:p w14:paraId="65DC79E1" w14:textId="77777777" w:rsidR="004074C0" w:rsidRPr="00E10627" w:rsidRDefault="004074C0" w:rsidP="004074C0">
      <w:pPr>
        <w:spacing w:line="340" w:lineRule="exact"/>
        <w:jc w:val="left"/>
        <w:rPr>
          <w:rFonts w:ascii="宋体" w:hAnsi="宋体" w:hint="eastAsia"/>
          <w:szCs w:val="21"/>
        </w:rPr>
      </w:pPr>
      <w:r w:rsidRPr="00E10627">
        <w:rPr>
          <w:rFonts w:ascii="宋体" w:hAnsi="宋体" w:hint="eastAsia"/>
          <w:szCs w:val="21"/>
        </w:rPr>
        <w:t>地址：南京市</w:t>
      </w:r>
      <w:r w:rsidR="00227F76">
        <w:rPr>
          <w:rFonts w:ascii="宋体" w:hAnsi="宋体" w:hint="eastAsia"/>
          <w:szCs w:val="21"/>
        </w:rPr>
        <w:t>玄武区</w:t>
      </w:r>
      <w:r w:rsidRPr="00E10627">
        <w:rPr>
          <w:rFonts w:ascii="宋体" w:hAnsi="宋体" w:hint="eastAsia"/>
          <w:szCs w:val="21"/>
        </w:rPr>
        <w:t>蒋王庙街8号</w:t>
      </w:r>
      <w:r w:rsidR="00227F76">
        <w:rPr>
          <w:rFonts w:ascii="宋体" w:hAnsi="宋体" w:hint="eastAsia"/>
          <w:szCs w:val="21"/>
        </w:rPr>
        <w:t xml:space="preserve">  </w:t>
      </w:r>
      <w:r w:rsidRPr="00E10627">
        <w:rPr>
          <w:rFonts w:ascii="宋体" w:hAnsi="宋体" w:hint="eastAsia"/>
          <w:szCs w:val="21"/>
        </w:rPr>
        <w:t xml:space="preserve">      </w:t>
      </w:r>
      <w:r w:rsidRPr="00E10627">
        <w:rPr>
          <w:rFonts w:ascii="宋体" w:hAnsi="宋体"/>
          <w:szCs w:val="21"/>
        </w:rPr>
        <w:t xml:space="preserve">  </w:t>
      </w:r>
      <w:r w:rsidRPr="00E10627">
        <w:rPr>
          <w:rFonts w:ascii="宋体" w:hAnsi="宋体" w:hint="eastAsia"/>
          <w:szCs w:val="21"/>
        </w:rPr>
        <w:t xml:space="preserve">            </w:t>
      </w:r>
      <w:r w:rsidRPr="00E10627">
        <w:rPr>
          <w:rFonts w:ascii="宋体" w:hAnsi="宋体"/>
          <w:szCs w:val="21"/>
        </w:rPr>
        <w:t xml:space="preserve"> </w:t>
      </w:r>
      <w:r w:rsidRPr="00E10627">
        <w:rPr>
          <w:rFonts w:ascii="宋体" w:hAnsi="宋体" w:hint="eastAsia"/>
          <w:szCs w:val="21"/>
        </w:rPr>
        <w:t>邮编：210042</w:t>
      </w:r>
    </w:p>
    <w:p w14:paraId="2D7E7651" w14:textId="77777777" w:rsidR="008B3AD2" w:rsidRPr="002B1D5C" w:rsidRDefault="00DE4DAC" w:rsidP="002B1D5C">
      <w:pPr>
        <w:pStyle w:val="a5"/>
        <w:spacing w:line="320" w:lineRule="exact"/>
        <w:rPr>
          <w:ins w:id="1445" w:author="Shao" w:date="2025-03-03T15:07:00Z" w16du:dateUtc="2025-03-03T07:07:00Z"/>
        </w:rPr>
      </w:pPr>
      <w:ins w:id="1446" w:author="Shao" w:date="2025-03-03T15:07:00Z" w16du:dateUtc="2025-03-03T07:07:00Z">
        <w:r w:rsidRPr="002B1D5C">
          <w:rPr>
            <w:rFonts w:hint="eastAsia"/>
          </w:rPr>
          <w:t xml:space="preserve">Address: No.8, </w:t>
        </w:r>
        <w:proofErr w:type="spellStart"/>
        <w:r w:rsidRPr="002B1D5C">
          <w:rPr>
            <w:rFonts w:hint="eastAsia"/>
          </w:rPr>
          <w:t>Jiangwangmiao</w:t>
        </w:r>
        <w:proofErr w:type="spellEnd"/>
        <w:r w:rsidRPr="002B1D5C">
          <w:rPr>
            <w:rFonts w:hint="eastAsia"/>
          </w:rPr>
          <w:t xml:space="preserve"> Street, </w:t>
        </w:r>
        <w:r w:rsidR="00227F76" w:rsidRPr="002B1D5C">
          <w:rPr>
            <w:rFonts w:hint="eastAsia"/>
          </w:rPr>
          <w:t xml:space="preserve">Xuanwu District, </w:t>
        </w:r>
        <w:r w:rsidRPr="002B1D5C">
          <w:rPr>
            <w:rFonts w:hint="eastAsia"/>
          </w:rPr>
          <w:t>Nanjing 210042, P.R. China</w:t>
        </w:r>
      </w:ins>
    </w:p>
    <w:p w14:paraId="678DC2C3" w14:textId="1EF3BA7C" w:rsidR="008B3AD2" w:rsidRPr="00E10627" w:rsidRDefault="00B63DE6">
      <w:pPr>
        <w:pStyle w:val="a5"/>
        <w:spacing w:line="320" w:lineRule="exact"/>
        <w:rPr>
          <w:rFonts w:ascii="宋体" w:hAnsi="宋体"/>
          <w:rPrChange w:id="1447" w:author="Shao" w:date="2025-03-03T15:07:00Z" w16du:dateUtc="2025-03-03T07:07:00Z">
            <w:rPr/>
          </w:rPrChange>
        </w:rPr>
        <w:pPrChange w:id="1448" w:author="Shao" w:date="2025-03-03T15:07:00Z" w16du:dateUtc="2025-03-03T07:07:00Z">
          <w:pPr>
            <w:spacing w:line="340" w:lineRule="exact"/>
            <w:jc w:val="left"/>
          </w:pPr>
        </w:pPrChange>
      </w:pPr>
      <w:r w:rsidRPr="00E10627">
        <w:rPr>
          <w:rFonts w:ascii="宋体" w:hAnsi="宋体" w:hint="eastAsia"/>
          <w:szCs w:val="21"/>
        </w:rPr>
        <w:t>联系电话：</w:t>
      </w:r>
      <w:ins w:id="1449" w:author="Shao" w:date="2025-03-03T15:07:00Z" w16du:dateUtc="2025-03-03T07:07:00Z">
        <w:r w:rsidR="00DE4DAC" w:rsidRPr="002B1D5C">
          <w:rPr>
            <w:rFonts w:hint="eastAsia"/>
          </w:rPr>
          <w:t>Tel:</w:t>
        </w:r>
      </w:ins>
      <w:r w:rsidR="00DE4DAC" w:rsidRPr="002B1D5C">
        <w:rPr>
          <w:rPrChange w:id="1450" w:author="Shao" w:date="2025-03-03T15:07:00Z" w16du:dateUtc="2025-03-03T07:07:00Z">
            <w:rPr>
              <w:b/>
              <w:sz w:val="24"/>
            </w:rPr>
          </w:rPrChange>
        </w:rPr>
        <w:t xml:space="preserve"> </w:t>
      </w:r>
      <w:r w:rsidR="0018657A" w:rsidRPr="002B1D5C">
        <w:rPr>
          <w:rFonts w:hint="eastAsia"/>
          <w:rPrChange w:id="1451" w:author="Shao" w:date="2025-03-03T15:07:00Z" w16du:dateUtc="2025-03-03T07:07:00Z">
            <w:rPr>
              <w:rFonts w:ascii="宋体" w:hAnsi="宋体" w:hint="eastAsia"/>
            </w:rPr>
          </w:rPrChange>
        </w:rPr>
        <w:t>+86-25-85287038/ 85287142</w:t>
      </w:r>
      <w:r w:rsidR="00227F76" w:rsidRPr="002B1D5C">
        <w:rPr>
          <w:rFonts w:hint="eastAsia"/>
          <w:rPrChange w:id="1452" w:author="Shao" w:date="2025-03-03T15:07:00Z" w16du:dateUtc="2025-03-03T07:07:00Z">
            <w:rPr>
              <w:rFonts w:ascii="宋体" w:hAnsi="宋体" w:hint="eastAsia"/>
            </w:rPr>
          </w:rPrChange>
        </w:rPr>
        <w:tab/>
      </w:r>
      <w:r w:rsidR="00227F76" w:rsidRPr="002B1D5C">
        <w:rPr>
          <w:rFonts w:hint="eastAsia"/>
          <w:rPrChange w:id="1453" w:author="Shao" w:date="2025-03-03T15:07:00Z" w16du:dateUtc="2025-03-03T07:07:00Z">
            <w:rPr>
              <w:rFonts w:ascii="宋体" w:hAnsi="宋体" w:hint="eastAsia"/>
            </w:rPr>
          </w:rPrChange>
        </w:rPr>
        <w:tab/>
      </w:r>
      <w:r w:rsidR="00227F76" w:rsidRPr="002B1D5C">
        <w:rPr>
          <w:rFonts w:hint="eastAsia"/>
          <w:rPrChange w:id="1454" w:author="Shao" w:date="2025-03-03T15:07:00Z" w16du:dateUtc="2025-03-03T07:07:00Z">
            <w:rPr>
              <w:rFonts w:ascii="宋体" w:hAnsi="宋体" w:hint="eastAsia"/>
            </w:rPr>
          </w:rPrChange>
        </w:rPr>
        <w:tab/>
      </w:r>
      <w:r w:rsidR="00227F76" w:rsidRPr="002B1D5C">
        <w:rPr>
          <w:rFonts w:hint="eastAsia"/>
          <w:rPrChange w:id="1455" w:author="Shao" w:date="2025-03-03T15:07:00Z" w16du:dateUtc="2025-03-03T07:07:00Z">
            <w:rPr>
              <w:rFonts w:ascii="宋体" w:hAnsi="宋体" w:hint="eastAsia"/>
            </w:rPr>
          </w:rPrChange>
        </w:rPr>
        <w:tab/>
      </w:r>
      <w:r w:rsidR="00DE4DAC" w:rsidRPr="00E10627">
        <w:rPr>
          <w:rFonts w:ascii="宋体" w:hAnsi="宋体"/>
          <w:rPrChange w:id="1456" w:author="Shao" w:date="2025-03-03T15:07:00Z" w16du:dateUtc="2025-03-03T07:07:00Z">
            <w:rPr/>
          </w:rPrChange>
        </w:rPr>
        <w:t xml:space="preserve"> </w:t>
      </w:r>
      <w:r w:rsidR="004074C0" w:rsidRPr="00E10627">
        <w:rPr>
          <w:rFonts w:ascii="宋体" w:hAnsi="宋体" w:hint="eastAsia"/>
          <w:szCs w:val="21"/>
        </w:rPr>
        <w:t>传真：</w:t>
      </w:r>
      <w:ins w:id="1457" w:author="Shao" w:date="2025-03-03T15:07:00Z" w16du:dateUtc="2025-03-03T07:07:00Z">
        <w:r w:rsidR="00DE4DAC" w:rsidRPr="002B1D5C">
          <w:rPr>
            <w:rFonts w:hint="eastAsia"/>
          </w:rPr>
          <w:t xml:space="preserve">Fax: </w:t>
        </w:r>
      </w:ins>
      <w:r w:rsidR="00DE4DAC" w:rsidRPr="00E10627">
        <w:rPr>
          <w:rFonts w:ascii="宋体" w:hAnsi="宋体"/>
          <w:rPrChange w:id="1458" w:author="Shao" w:date="2025-03-03T15:07:00Z" w16du:dateUtc="2025-03-03T07:07:00Z">
            <w:rPr/>
          </w:rPrChange>
        </w:rPr>
        <w:t>+86-25-85287242</w:t>
      </w:r>
    </w:p>
    <w:p w14:paraId="44878CDC" w14:textId="524F1C8B" w:rsidR="004074C0" w:rsidRDefault="004074C0" w:rsidP="004074C0">
      <w:pPr>
        <w:spacing w:line="340" w:lineRule="exact"/>
        <w:jc w:val="left"/>
        <w:rPr>
          <w:ins w:id="1459" w:author="Shao" w:date="2025-03-03T15:07:00Z" w16du:dateUtc="2025-03-03T07:07:00Z"/>
          <w:rFonts w:ascii="宋体" w:hAnsi="宋体" w:hint="eastAsia"/>
          <w:szCs w:val="21"/>
          <w:lang w:val="de-DE"/>
        </w:rPr>
      </w:pPr>
      <w:ins w:id="1460" w:author="Shao" w:date="2025-03-03T15:07:00Z" w16du:dateUtc="2025-03-03T07:07:00Z">
        <w:r w:rsidRPr="00E10627">
          <w:rPr>
            <w:rFonts w:ascii="宋体" w:hAnsi="宋体"/>
            <w:szCs w:val="21"/>
            <w:lang w:val="de-DE"/>
          </w:rPr>
          <w:t>E-mail</w:t>
        </w:r>
        <w:r w:rsidRPr="00E10627">
          <w:rPr>
            <w:rFonts w:ascii="宋体" w:hAnsi="宋体" w:hint="eastAsia"/>
            <w:szCs w:val="21"/>
            <w:lang w:val="de-DE"/>
          </w:rPr>
          <w:t>：</w:t>
        </w:r>
        <w:r>
          <w:fldChar w:fldCharType="begin"/>
        </w:r>
        <w:r>
          <w:instrText>HYPERLINK "mailto:ofdcchina@ofdc.org.cn"</w:instrText>
        </w:r>
        <w:r>
          <w:fldChar w:fldCharType="separate"/>
        </w:r>
        <w:r w:rsidRPr="00E10627">
          <w:rPr>
            <w:rStyle w:val="ab"/>
            <w:rFonts w:ascii="宋体" w:hAnsi="宋体" w:hint="eastAsia"/>
            <w:szCs w:val="21"/>
            <w:lang w:val="de-DE"/>
          </w:rPr>
          <w:t>ofdcchina@ofdc.org.cn</w:t>
        </w:r>
        <w:r>
          <w:fldChar w:fldCharType="end"/>
        </w:r>
        <w:r w:rsidRPr="00E10627">
          <w:rPr>
            <w:rFonts w:ascii="宋体" w:hAnsi="宋体" w:hint="eastAsia"/>
            <w:szCs w:val="21"/>
            <w:lang w:val="de-DE"/>
          </w:rPr>
          <w:t xml:space="preserve"> </w:t>
        </w:r>
      </w:ins>
      <w:r w:rsidR="00B63DE6">
        <w:rPr>
          <w:rFonts w:ascii="宋体" w:hAnsi="宋体" w:hint="eastAsia"/>
          <w:szCs w:val="21"/>
          <w:lang w:val="de-DE"/>
        </w:rPr>
        <w:t xml:space="preserve">               </w:t>
      </w:r>
      <w:ins w:id="1461" w:author="Shao" w:date="2025-03-03T15:07:00Z" w16du:dateUtc="2025-03-03T07:07:00Z">
        <w:r w:rsidRPr="00E10627">
          <w:rPr>
            <w:rFonts w:ascii="宋体" w:hAnsi="宋体" w:hint="eastAsia"/>
            <w:szCs w:val="21"/>
          </w:rPr>
          <w:t>网址</w:t>
        </w:r>
        <w:r w:rsidRPr="00E10627">
          <w:rPr>
            <w:rFonts w:ascii="宋体" w:hAnsi="宋体" w:hint="eastAsia"/>
            <w:szCs w:val="21"/>
            <w:lang w:val="de-DE"/>
          </w:rPr>
          <w:t>：</w:t>
        </w:r>
        <w:r>
          <w:fldChar w:fldCharType="begin"/>
        </w:r>
        <w:r w:rsidRPr="004A3451">
          <w:rPr>
            <w:lang w:val="de-DE"/>
          </w:rPr>
          <w:instrText>HYPERLINK "http://www.ofdc.org.cn"</w:instrText>
        </w:r>
        <w:r>
          <w:fldChar w:fldCharType="separate"/>
        </w:r>
        <w:r w:rsidRPr="00E10627">
          <w:rPr>
            <w:rStyle w:val="ab"/>
            <w:rFonts w:ascii="宋体" w:hAnsi="宋体"/>
            <w:szCs w:val="21"/>
            <w:lang w:val="de-DE"/>
          </w:rPr>
          <w:t>www.ofdc.org.cn</w:t>
        </w:r>
        <w:r>
          <w:fldChar w:fldCharType="end"/>
        </w:r>
        <w:r w:rsidRPr="00E10627">
          <w:rPr>
            <w:rFonts w:ascii="宋体" w:hAnsi="宋体" w:hint="eastAsia"/>
            <w:szCs w:val="21"/>
            <w:lang w:val="de-DE"/>
          </w:rPr>
          <w:t xml:space="preserve"> </w:t>
        </w:r>
      </w:ins>
    </w:p>
    <w:p w14:paraId="1F33BF85" w14:textId="77777777" w:rsidR="00796AE1" w:rsidRPr="00E10627" w:rsidRDefault="00796AE1" w:rsidP="004074C0">
      <w:pPr>
        <w:spacing w:line="340" w:lineRule="exact"/>
        <w:jc w:val="left"/>
        <w:rPr>
          <w:ins w:id="1462" w:author="Shao" w:date="2025-03-03T15:07:00Z" w16du:dateUtc="2025-03-03T07:07:00Z"/>
          <w:rFonts w:ascii="宋体" w:hAnsi="宋体" w:hint="eastAsia"/>
          <w:szCs w:val="21"/>
          <w:lang w:val="de-DE"/>
        </w:rPr>
      </w:pPr>
    </w:p>
    <w:p w14:paraId="1F4724DD" w14:textId="4F9A5E7C" w:rsidR="001C458B" w:rsidRPr="007150F5" w:rsidRDefault="00A71559" w:rsidP="00DE5E4C">
      <w:pPr>
        <w:spacing w:line="320" w:lineRule="exact"/>
        <w:rPr>
          <w:ins w:id="1463" w:author="Shao" w:date="2025-03-03T15:07:00Z" w16du:dateUtc="2025-03-03T07:07:00Z"/>
          <w:lang w:val="de-DE"/>
        </w:rPr>
      </w:pPr>
      <w:ins w:id="1464" w:author="Shao" w:date="2025-03-03T15:07:00Z" w16du:dateUtc="2025-03-03T07:07:00Z">
        <w:r w:rsidRPr="009633DA">
          <w:rPr>
            <w:rFonts w:hint="eastAsia"/>
          </w:rPr>
          <w:t>您希望</w:t>
        </w:r>
        <w:r w:rsidRPr="007150F5">
          <w:rPr>
            <w:rFonts w:hint="eastAsia"/>
            <w:lang w:val="de-DE"/>
          </w:rPr>
          <w:t>OFDC</w:t>
        </w:r>
        <w:r w:rsidRPr="009633DA">
          <w:rPr>
            <w:rFonts w:hint="eastAsia"/>
          </w:rPr>
          <w:t>在什么时间为贵单位提供实地检查认证服务</w:t>
        </w:r>
        <w:r w:rsidR="007150F5" w:rsidRPr="007150F5">
          <w:rPr>
            <w:rFonts w:hint="eastAsia"/>
            <w:lang w:val="de-DE"/>
          </w:rPr>
          <w:t xml:space="preserve">What time would you like OFDC to provide field inspection and certification services for your organization?    </w:t>
        </w:r>
        <w:r w:rsidRPr="009633DA">
          <w:rPr>
            <w:rFonts w:hint="eastAsia"/>
          </w:rPr>
          <w:t>期</w:t>
        </w:r>
        <w:r w:rsidR="007150F5" w:rsidRPr="007150F5">
          <w:rPr>
            <w:rFonts w:hint="eastAsia"/>
            <w:lang w:val="de-DE"/>
          </w:rPr>
          <w:t>Date</w:t>
        </w:r>
        <w:r w:rsidRPr="007150F5">
          <w:rPr>
            <w:rFonts w:hint="eastAsia"/>
            <w:lang w:val="de-DE"/>
          </w:rPr>
          <w:t>：</w:t>
        </w:r>
        <w:r w:rsidRPr="007150F5">
          <w:rPr>
            <w:rFonts w:hint="eastAsia"/>
            <w:u w:val="single"/>
            <w:lang w:val="de-DE"/>
          </w:rPr>
          <w:t xml:space="preserve">      </w:t>
        </w:r>
        <w:r w:rsidRPr="007150F5">
          <w:rPr>
            <w:u w:val="single"/>
            <w:lang w:val="de-DE"/>
          </w:rPr>
          <w:t xml:space="preserve">        </w:t>
        </w:r>
        <w:r w:rsidR="008A786D" w:rsidRPr="007150F5">
          <w:rPr>
            <w:rFonts w:hint="eastAsia"/>
            <w:lang w:val="de-DE"/>
          </w:rPr>
          <w:t xml:space="preserve"> </w:t>
        </w:r>
      </w:ins>
    </w:p>
    <w:p w14:paraId="075DFA12" w14:textId="77777777" w:rsidR="009F3B68" w:rsidRPr="007150F5" w:rsidRDefault="009F3B68" w:rsidP="00DE5E4C">
      <w:pPr>
        <w:spacing w:line="320" w:lineRule="exact"/>
        <w:rPr>
          <w:ins w:id="1465" w:author="Shao" w:date="2025-03-03T15:07:00Z" w16du:dateUtc="2025-03-03T07:07:00Z"/>
          <w:lang w:val="de-DE"/>
        </w:rPr>
      </w:pPr>
    </w:p>
    <w:p w14:paraId="3B4F3877" w14:textId="77777777" w:rsidR="0098293A" w:rsidRPr="007150F5" w:rsidRDefault="0098293A" w:rsidP="00DE5E4C">
      <w:pPr>
        <w:spacing w:line="320" w:lineRule="exact"/>
        <w:rPr>
          <w:ins w:id="1466" w:author="Shao" w:date="2025-03-03T15:07:00Z" w16du:dateUtc="2025-03-03T07:07:00Z"/>
          <w:lang w:val="de-DE"/>
        </w:rPr>
      </w:pPr>
    </w:p>
    <w:p w14:paraId="1509E442" w14:textId="0CD4D9AE" w:rsidR="00B63DE6" w:rsidRDefault="00711C3E" w:rsidP="007150F5">
      <w:pPr>
        <w:spacing w:line="320" w:lineRule="exact"/>
        <w:jc w:val="left"/>
        <w:rPr>
          <w:b/>
          <w:sz w:val="24"/>
          <w:szCs w:val="24"/>
          <w:lang w:val="de-DE"/>
        </w:rPr>
      </w:pPr>
      <w:ins w:id="1467" w:author="Shao" w:date="2025-03-03T15:07:00Z" w16du:dateUtc="2025-03-03T07:07:00Z">
        <w:r w:rsidRPr="009633DA">
          <w:rPr>
            <w:rFonts w:hint="eastAsia"/>
            <w:b/>
            <w:sz w:val="24"/>
            <w:szCs w:val="24"/>
          </w:rPr>
          <w:t>填表人签字和单位盖章</w:t>
        </w:r>
        <w:r w:rsidR="007150F5" w:rsidRPr="007150F5">
          <w:rPr>
            <w:rFonts w:hint="eastAsia"/>
            <w:b/>
            <w:sz w:val="24"/>
            <w:szCs w:val="24"/>
            <w:lang w:val="de-DE"/>
          </w:rPr>
          <w:t>Signature of the person filling out the form and the unit seal</w:t>
        </w:r>
        <w:r w:rsidRPr="007150F5">
          <w:rPr>
            <w:rFonts w:hint="eastAsia"/>
            <w:b/>
            <w:sz w:val="24"/>
            <w:szCs w:val="24"/>
            <w:lang w:val="de-DE"/>
          </w:rPr>
          <w:t>：</w:t>
        </w:r>
      </w:ins>
    </w:p>
    <w:p w14:paraId="6F2182AB" w14:textId="77777777" w:rsidR="00B63DE6" w:rsidRDefault="00711C3E" w:rsidP="007150F5">
      <w:pPr>
        <w:spacing w:line="320" w:lineRule="exact"/>
        <w:jc w:val="left"/>
        <w:rPr>
          <w:b/>
          <w:sz w:val="24"/>
          <w:szCs w:val="24"/>
          <w:lang w:val="de-DE"/>
        </w:rPr>
      </w:pPr>
      <w:ins w:id="1468" w:author="Shao" w:date="2025-03-03T15:07:00Z" w16du:dateUtc="2025-03-03T07:07:00Z">
        <w:r w:rsidRPr="007150F5">
          <w:rPr>
            <w:rFonts w:hint="eastAsia"/>
            <w:b/>
            <w:sz w:val="24"/>
            <w:szCs w:val="24"/>
            <w:lang w:val="de-DE"/>
          </w:rPr>
          <w:t xml:space="preserve">  </w:t>
        </w:r>
        <w:r w:rsidRPr="007150F5">
          <w:rPr>
            <w:b/>
            <w:sz w:val="24"/>
            <w:szCs w:val="24"/>
            <w:lang w:val="de-DE"/>
          </w:rPr>
          <w:t xml:space="preserve"> </w:t>
        </w:r>
      </w:ins>
    </w:p>
    <w:p w14:paraId="40BB6324" w14:textId="23863810" w:rsidR="00B63DE6" w:rsidRPr="00BE6B86" w:rsidRDefault="00711C3E" w:rsidP="007150F5">
      <w:pPr>
        <w:spacing w:line="320" w:lineRule="exact"/>
        <w:jc w:val="left"/>
        <w:rPr>
          <w:b/>
          <w:sz w:val="24"/>
          <w:szCs w:val="24"/>
          <w:lang w:val="de-DE"/>
        </w:rPr>
      </w:pPr>
      <w:ins w:id="1469" w:author="Shao" w:date="2025-03-03T15:07:00Z" w16du:dateUtc="2025-03-03T07:07:00Z">
        <w:r w:rsidRPr="007150F5">
          <w:rPr>
            <w:b/>
            <w:sz w:val="24"/>
            <w:szCs w:val="24"/>
            <w:lang w:val="de-DE"/>
          </w:rPr>
          <w:t xml:space="preserve"> </w:t>
        </w:r>
        <w:r w:rsidR="00B63DE6" w:rsidRPr="007150F5">
          <w:rPr>
            <w:b/>
            <w:sz w:val="24"/>
            <w:szCs w:val="24"/>
            <w:u w:val="single"/>
            <w:lang w:val="de-DE"/>
          </w:rPr>
          <w:t xml:space="preserve">   </w:t>
        </w:r>
      </w:ins>
      <w:r w:rsidR="00B63DE6">
        <w:rPr>
          <w:rFonts w:hint="eastAsia"/>
          <w:b/>
          <w:sz w:val="24"/>
          <w:szCs w:val="24"/>
          <w:u w:val="single"/>
          <w:lang w:val="de-DE"/>
        </w:rPr>
        <w:t xml:space="preserve">                   </w:t>
      </w:r>
      <w:ins w:id="1470" w:author="Shao" w:date="2025-03-03T15:07:00Z" w16du:dateUtc="2025-03-03T07:07:00Z">
        <w:r w:rsidR="00B63DE6" w:rsidRPr="007150F5">
          <w:rPr>
            <w:b/>
            <w:sz w:val="24"/>
            <w:szCs w:val="24"/>
            <w:u w:val="single"/>
            <w:lang w:val="de-DE"/>
          </w:rPr>
          <w:t xml:space="preserve"> </w:t>
        </w:r>
      </w:ins>
    </w:p>
    <w:p w14:paraId="681D4E7E" w14:textId="77777777" w:rsidR="00B63DE6" w:rsidRPr="00BE6B86" w:rsidRDefault="00B63DE6" w:rsidP="007150F5">
      <w:pPr>
        <w:spacing w:line="320" w:lineRule="exact"/>
        <w:jc w:val="left"/>
        <w:rPr>
          <w:b/>
          <w:sz w:val="24"/>
          <w:szCs w:val="24"/>
          <w:lang w:val="de-DE"/>
        </w:rPr>
      </w:pPr>
    </w:p>
    <w:p w14:paraId="69360259" w14:textId="23AABCE4" w:rsidR="009F3B68" w:rsidRPr="007150F5" w:rsidRDefault="00711C3E" w:rsidP="007150F5">
      <w:pPr>
        <w:spacing w:line="320" w:lineRule="exact"/>
        <w:jc w:val="left"/>
        <w:rPr>
          <w:ins w:id="1471" w:author="Shao" w:date="2025-03-03T15:07:00Z" w16du:dateUtc="2025-03-03T07:07:00Z"/>
          <w:lang w:val="de-DE"/>
        </w:rPr>
      </w:pPr>
      <w:ins w:id="1472" w:author="Shao" w:date="2025-03-03T15:07:00Z" w16du:dateUtc="2025-03-03T07:07:00Z">
        <w:r w:rsidRPr="009633DA">
          <w:rPr>
            <w:rFonts w:hint="eastAsia"/>
            <w:b/>
            <w:sz w:val="24"/>
            <w:szCs w:val="24"/>
          </w:rPr>
          <w:t>填表日期</w:t>
        </w:r>
        <w:r w:rsidR="007150F5" w:rsidRPr="007150F5">
          <w:rPr>
            <w:rFonts w:hint="eastAsia"/>
            <w:b/>
            <w:sz w:val="24"/>
            <w:szCs w:val="24"/>
            <w:lang w:val="de-DE"/>
          </w:rPr>
          <w:t>Date of filling out the form</w:t>
        </w:r>
        <w:r w:rsidRPr="007150F5">
          <w:rPr>
            <w:rFonts w:hint="eastAsia"/>
            <w:b/>
            <w:sz w:val="24"/>
            <w:szCs w:val="24"/>
            <w:lang w:val="de-DE"/>
          </w:rPr>
          <w:t>：</w:t>
        </w:r>
        <w:r w:rsidRPr="007150F5">
          <w:rPr>
            <w:rFonts w:hint="eastAsia"/>
            <w:b/>
            <w:sz w:val="24"/>
            <w:szCs w:val="24"/>
            <w:u w:val="single"/>
            <w:lang w:val="de-DE"/>
          </w:rPr>
          <w:t xml:space="preserve">              </w:t>
        </w:r>
        <w:r w:rsidRPr="007150F5">
          <w:rPr>
            <w:b/>
            <w:sz w:val="24"/>
            <w:szCs w:val="24"/>
            <w:u w:val="single"/>
            <w:lang w:val="de-DE"/>
          </w:rPr>
          <w:t xml:space="preserve">  </w:t>
        </w:r>
        <w:r w:rsidRPr="007150F5">
          <w:rPr>
            <w:rFonts w:hint="eastAsia"/>
            <w:b/>
            <w:sz w:val="24"/>
            <w:szCs w:val="24"/>
            <w:u w:val="single"/>
            <w:lang w:val="de-DE"/>
          </w:rPr>
          <w:t xml:space="preserve"> </w:t>
        </w:r>
      </w:ins>
    </w:p>
    <w:p w14:paraId="5804F75B" w14:textId="77777777" w:rsidR="00711C3E" w:rsidRPr="007150F5" w:rsidRDefault="00711C3E" w:rsidP="00DE5E4C">
      <w:pPr>
        <w:spacing w:line="320" w:lineRule="exact"/>
        <w:rPr>
          <w:ins w:id="1473" w:author="Shao" w:date="2025-03-03T15:07:00Z" w16du:dateUtc="2025-03-03T07:07:00Z"/>
          <w:b/>
          <w:bCs/>
          <w:color w:val="FF0000"/>
          <w:lang w:val="de-DE"/>
        </w:rPr>
      </w:pPr>
    </w:p>
    <w:p w14:paraId="519254E5" w14:textId="77777777" w:rsidR="00711C3E" w:rsidRPr="007150F5" w:rsidRDefault="00711C3E" w:rsidP="00DE5E4C">
      <w:pPr>
        <w:spacing w:line="320" w:lineRule="exact"/>
        <w:rPr>
          <w:ins w:id="1474" w:author="Shao" w:date="2025-03-03T15:07:00Z" w16du:dateUtc="2025-03-03T07:07:00Z"/>
          <w:b/>
          <w:bCs/>
          <w:color w:val="FF0000"/>
          <w:lang w:val="de-DE"/>
        </w:rPr>
      </w:pPr>
    </w:p>
    <w:p w14:paraId="75CFB22D" w14:textId="77777777" w:rsidR="00711C3E" w:rsidRPr="007150F5" w:rsidRDefault="00711C3E" w:rsidP="00DE5E4C">
      <w:pPr>
        <w:spacing w:line="320" w:lineRule="exact"/>
        <w:rPr>
          <w:ins w:id="1475" w:author="Shao" w:date="2025-03-03T15:07:00Z" w16du:dateUtc="2025-03-03T07:07:00Z"/>
          <w:b/>
          <w:bCs/>
          <w:color w:val="FF0000"/>
          <w:lang w:val="de-DE"/>
        </w:rPr>
      </w:pPr>
    </w:p>
    <w:p w14:paraId="3BF35226" w14:textId="77777777" w:rsidR="00711C3E" w:rsidRPr="007150F5" w:rsidRDefault="00711C3E" w:rsidP="00DE5E4C">
      <w:pPr>
        <w:spacing w:line="320" w:lineRule="exact"/>
        <w:rPr>
          <w:ins w:id="1476" w:author="Shao" w:date="2025-03-03T15:07:00Z" w16du:dateUtc="2025-03-03T07:07:00Z"/>
          <w:b/>
          <w:bCs/>
          <w:color w:val="FF0000"/>
          <w:lang w:val="de-DE"/>
        </w:rPr>
      </w:pPr>
    </w:p>
    <w:p w14:paraId="00A34191" w14:textId="77777777" w:rsidR="00711C3E" w:rsidRPr="007150F5" w:rsidRDefault="00711C3E" w:rsidP="00DE5E4C">
      <w:pPr>
        <w:spacing w:line="320" w:lineRule="exact"/>
        <w:rPr>
          <w:ins w:id="1477" w:author="Shao" w:date="2025-03-03T15:07:00Z" w16du:dateUtc="2025-03-03T07:07:00Z"/>
          <w:b/>
          <w:bCs/>
          <w:color w:val="FF0000"/>
          <w:lang w:val="de-DE"/>
        </w:rPr>
      </w:pPr>
    </w:p>
    <w:p w14:paraId="134DFA9C" w14:textId="77777777" w:rsidR="00B63DE6" w:rsidRDefault="00A76162" w:rsidP="002B1D5C">
      <w:pPr>
        <w:pStyle w:val="a5"/>
        <w:spacing w:line="320" w:lineRule="exact"/>
        <w:rPr>
          <w:b/>
          <w:sz w:val="24"/>
          <w:szCs w:val="24"/>
        </w:rPr>
      </w:pPr>
      <w:ins w:id="1478" w:author="Shao" w:date="2025-03-03T15:07:00Z" w16du:dateUtc="2025-03-03T07:07:00Z">
        <w:r w:rsidRPr="00396AA5">
          <w:rPr>
            <w:rFonts w:hint="eastAsia"/>
            <w:b/>
            <w:sz w:val="24"/>
            <w:szCs w:val="24"/>
          </w:rPr>
          <w:t>检查员签字</w:t>
        </w:r>
        <w:r w:rsidR="007150F5" w:rsidRPr="00A11A52">
          <w:rPr>
            <w:b/>
            <w:sz w:val="24"/>
            <w:szCs w:val="24"/>
          </w:rPr>
          <w:t>Inspector's signature</w:t>
        </w:r>
        <w:r w:rsidRPr="00396AA5">
          <w:rPr>
            <w:rFonts w:hint="eastAsia"/>
            <w:b/>
            <w:sz w:val="24"/>
            <w:szCs w:val="24"/>
          </w:rPr>
          <w:t>：</w:t>
        </w:r>
        <w:r w:rsidRPr="00396AA5">
          <w:rPr>
            <w:b/>
            <w:sz w:val="24"/>
            <w:szCs w:val="24"/>
            <w:u w:val="single"/>
          </w:rPr>
          <w:t xml:space="preserve">         </w:t>
        </w:r>
        <w:r w:rsidR="00711C3E">
          <w:rPr>
            <w:rFonts w:hint="eastAsia"/>
            <w:b/>
            <w:sz w:val="24"/>
            <w:szCs w:val="24"/>
            <w:u w:val="single"/>
          </w:rPr>
          <w:t xml:space="preserve">   </w:t>
        </w:r>
        <w:r w:rsidRPr="00396AA5">
          <w:rPr>
            <w:b/>
            <w:sz w:val="24"/>
            <w:szCs w:val="24"/>
            <w:u w:val="single"/>
          </w:rPr>
          <w:t xml:space="preserve">        </w:t>
        </w:r>
        <w:r w:rsidRPr="00396AA5">
          <w:rPr>
            <w:b/>
            <w:sz w:val="24"/>
            <w:szCs w:val="24"/>
          </w:rPr>
          <w:t xml:space="preserve"> </w:t>
        </w:r>
      </w:ins>
    </w:p>
    <w:p w14:paraId="25525598" w14:textId="3E1DABA0" w:rsidR="00B63DE6" w:rsidRDefault="00A76162" w:rsidP="002B1D5C">
      <w:pPr>
        <w:pStyle w:val="a5"/>
        <w:spacing w:line="320" w:lineRule="exact"/>
        <w:rPr>
          <w:b/>
          <w:sz w:val="24"/>
          <w:szCs w:val="24"/>
        </w:rPr>
      </w:pPr>
      <w:ins w:id="1479" w:author="Shao" w:date="2025-03-03T15:07:00Z" w16du:dateUtc="2025-03-03T07:07:00Z">
        <w:r w:rsidRPr="00396AA5">
          <w:rPr>
            <w:b/>
            <w:sz w:val="24"/>
            <w:szCs w:val="24"/>
          </w:rPr>
          <w:t xml:space="preserve">          </w:t>
        </w:r>
      </w:ins>
    </w:p>
    <w:p w14:paraId="52A77DF1" w14:textId="77777777" w:rsidR="00B63DE6" w:rsidRDefault="00A76162" w:rsidP="002B1D5C">
      <w:pPr>
        <w:pStyle w:val="a5"/>
        <w:spacing w:line="320" w:lineRule="exact"/>
        <w:rPr>
          <w:b/>
          <w:sz w:val="24"/>
          <w:szCs w:val="24"/>
          <w:u w:val="single"/>
        </w:rPr>
      </w:pPr>
      <w:ins w:id="1480" w:author="Shao" w:date="2025-03-03T15:07:00Z" w16du:dateUtc="2025-03-03T07:07:00Z">
        <w:r w:rsidRPr="00396AA5">
          <w:rPr>
            <w:rFonts w:hint="eastAsia"/>
            <w:b/>
            <w:sz w:val="24"/>
            <w:szCs w:val="24"/>
          </w:rPr>
          <w:t>检查日期</w:t>
        </w:r>
        <w:r w:rsidR="007150F5" w:rsidRPr="00A11A52">
          <w:rPr>
            <w:b/>
            <w:sz w:val="24"/>
            <w:szCs w:val="24"/>
          </w:rPr>
          <w:t>Date of inspection</w:t>
        </w:r>
        <w:r w:rsidRPr="00396AA5">
          <w:rPr>
            <w:rFonts w:hint="eastAsia"/>
            <w:b/>
            <w:sz w:val="24"/>
            <w:szCs w:val="24"/>
          </w:rPr>
          <w:t>：</w:t>
        </w:r>
        <w:r w:rsidR="00711C3E">
          <w:rPr>
            <w:rFonts w:hint="eastAsia"/>
            <w:b/>
            <w:sz w:val="24"/>
            <w:szCs w:val="24"/>
            <w:u w:val="single"/>
          </w:rPr>
          <w:t xml:space="preserve">            </w:t>
        </w:r>
      </w:ins>
    </w:p>
    <w:p w14:paraId="4A013241" w14:textId="4084AFA1" w:rsidR="008B3AD2" w:rsidRPr="00A11A52" w:rsidRDefault="008B3AD2" w:rsidP="00B63DE6">
      <w:pPr>
        <w:spacing w:line="320" w:lineRule="exact"/>
        <w:rPr>
          <w:b/>
          <w:sz w:val="24"/>
          <w:szCs w:val="24"/>
          <w:u w:val="single"/>
        </w:rPr>
      </w:pPr>
    </w:p>
    <w:sectPr w:rsidR="008B3AD2" w:rsidRPr="00A11A52" w:rsidSect="002F039A">
      <w:footerReference w:type="default" r:id="rId9"/>
      <w:pgSz w:w="12240" w:h="15840" w:code="1"/>
      <w:pgMar w:top="1440" w:right="1480" w:bottom="1440" w:left="1474" w:header="720" w:footer="720" w:gutter="0"/>
      <w:pgNumType w:start="1"/>
      <w:cols w:space="720"/>
      <w:titlePg/>
      <w:docGrid w:type="lines" w:linePitch="286" w:charSpace="17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8F81F9" w14:textId="77777777" w:rsidR="00761134" w:rsidRDefault="00761134">
      <w:r>
        <w:separator/>
      </w:r>
    </w:p>
  </w:endnote>
  <w:endnote w:type="continuationSeparator" w:id="0">
    <w:p w14:paraId="1A66861F" w14:textId="77777777" w:rsidR="00761134" w:rsidRDefault="00761134">
      <w:r>
        <w:continuationSeparator/>
      </w:r>
    </w:p>
  </w:endnote>
  <w:endnote w:type="continuationNotice" w:id="1">
    <w:p w14:paraId="68F35254" w14:textId="77777777" w:rsidR="00761134" w:rsidRDefault="007611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ista Sans OT Reg">
    <w:altName w:val="Arial"/>
    <w:panose1 w:val="00000000000000000000"/>
    <w:charset w:val="00"/>
    <w:family w:val="modern"/>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C85A30" w14:textId="1920558C" w:rsidR="00D65EB4" w:rsidRDefault="00B63DE6">
    <w:pPr>
      <w:pStyle w:val="a7"/>
      <w:rPr>
        <w:kern w:val="0"/>
        <w:szCs w:val="21"/>
      </w:rPr>
      <w:pPrChange w:id="1481" w:author="Shao" w:date="2025-03-03T15:07:00Z" w16du:dateUtc="2025-03-03T07:07:00Z">
        <w:pPr>
          <w:pStyle w:val="a7"/>
          <w:ind w:right="-74"/>
        </w:pPr>
      </w:pPrChange>
    </w:pPr>
    <w:r>
      <w:rPr>
        <w:noProof/>
      </w:rPr>
      <mc:AlternateContent>
        <mc:Choice Requires="wps">
          <w:drawing>
            <wp:anchor distT="0" distB="0" distL="114300" distR="114300" simplePos="0" relativeHeight="251657728" behindDoc="0" locked="0" layoutInCell="1" allowOverlap="1" wp14:anchorId="004279A8" wp14:editId="6491E6CE">
              <wp:simplePos x="0" y="0"/>
              <wp:positionH relativeFrom="column">
                <wp:posOffset>0</wp:posOffset>
              </wp:positionH>
              <wp:positionV relativeFrom="paragraph">
                <wp:posOffset>-69215</wp:posOffset>
              </wp:positionV>
              <wp:extent cx="5943600" cy="0"/>
              <wp:effectExtent l="12065" t="10160" r="6985" b="8890"/>
              <wp:wrapNone/>
              <wp:docPr id="155737652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1F19DF" id="Line 4"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45pt" to="468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"/>
          </w:pict>
        </mc:Fallback>
      </mc:AlternateContent>
    </w:r>
    <w:r w:rsidR="00D65EB4">
      <w:rPr>
        <w:rFonts w:hint="eastAsia"/>
        <w:kern w:val="0"/>
      </w:rPr>
      <w:t>OFDC-D8-16</w:t>
    </w:r>
    <w:ins w:id="1482" w:author="Shao" w:date="2025-03-03T15:07:00Z" w16du:dateUtc="2025-03-03T07:07:00Z">
      <w:r w:rsidR="00CE34EC">
        <w:rPr>
          <w:rFonts w:hint="eastAsia"/>
          <w:kern w:val="0"/>
        </w:rPr>
        <w:t>(1)</w:t>
      </w:r>
    </w:ins>
    <w:r w:rsidR="00273155">
      <w:rPr>
        <w:rFonts w:hint="eastAsia"/>
        <w:kern w:val="0"/>
      </w:rPr>
      <w:t xml:space="preserve">   </w:t>
    </w:r>
    <w:ins w:id="1483" w:author="Shao" w:date="2025-03-03T15:07:00Z" w16du:dateUtc="2025-03-03T07:07:00Z">
      <w:r w:rsidR="007A33AC">
        <w:rPr>
          <w:kern w:val="0"/>
        </w:rPr>
        <w:t xml:space="preserve"> </w:t>
      </w:r>
      <w:r w:rsidR="007A33AC">
        <w:rPr>
          <w:rFonts w:hint="eastAsia"/>
          <w:kern w:val="0"/>
        </w:rPr>
        <w:t>版次</w:t>
      </w:r>
      <w:r w:rsidR="007A33AC">
        <w:rPr>
          <w:rFonts w:hint="eastAsia"/>
          <w:kern w:val="0"/>
        </w:rPr>
        <w:t>/</w:t>
      </w:r>
      <w:r w:rsidR="007A33AC">
        <w:rPr>
          <w:rFonts w:hint="eastAsia"/>
          <w:kern w:val="0"/>
        </w:rPr>
        <w:t>修订</w:t>
      </w:r>
      <w:r w:rsidR="00D65EB4">
        <w:rPr>
          <w:rFonts w:hint="eastAsia"/>
          <w:kern w:val="0"/>
        </w:rPr>
        <w:t xml:space="preserve">Ver./ Rev.: </w:t>
      </w:r>
    </w:ins>
    <w:r w:rsidR="00D65EB4">
      <w:rPr>
        <w:rFonts w:hint="eastAsia"/>
        <w:kern w:val="0"/>
      </w:rPr>
      <w:t>E/</w:t>
    </w:r>
    <w:ins w:id="1484" w:author="Shao" w:date="2025-03-03T15:07:00Z" w16du:dateUtc="2025-03-03T07:07:00Z">
      <w:r w:rsidR="00D65EB4">
        <w:rPr>
          <w:rFonts w:hint="eastAsia"/>
          <w:kern w:val="0"/>
        </w:rPr>
        <w:t xml:space="preserve"> </w:t>
      </w:r>
    </w:ins>
    <w:r w:rsidR="00682C25">
      <w:rPr>
        <w:rFonts w:hint="eastAsia"/>
        <w:kern w:val="0"/>
      </w:rPr>
      <w:t>1</w:t>
    </w:r>
    <w:r w:rsidR="00D65EB4">
      <w:rPr>
        <w:rFonts w:hint="eastAsia"/>
        <w:kern w:val="0"/>
      </w:rPr>
      <w:t xml:space="preserve">  </w:t>
    </w:r>
    <w:r w:rsidR="00273155">
      <w:rPr>
        <w:rFonts w:hint="eastAsia"/>
        <w:kern w:val="0"/>
      </w:rPr>
      <w:t xml:space="preserve">                            </w:t>
    </w:r>
    <w:r w:rsidR="00D65EB4">
      <w:rPr>
        <w:rFonts w:hint="eastAsia"/>
        <w:kern w:val="0"/>
      </w:rPr>
      <w:t xml:space="preserve"> </w:t>
    </w:r>
    <w:r w:rsidR="00273155">
      <w:rPr>
        <w:rFonts w:hint="eastAsia"/>
        <w:kern w:val="0"/>
      </w:rPr>
      <w:t xml:space="preserve"> </w:t>
    </w:r>
    <w:ins w:id="1485" w:author="Shao" w:date="2025-03-03T15:07:00Z" w16du:dateUtc="2025-03-03T07:07:00Z">
      <w:r w:rsidR="007A33AC">
        <w:rPr>
          <w:rFonts w:hint="eastAsia"/>
          <w:kern w:val="0"/>
          <w:szCs w:val="21"/>
        </w:rPr>
        <w:t>第</w:t>
      </w:r>
      <w:r w:rsidR="00D65EB4">
        <w:rPr>
          <w:rFonts w:hint="eastAsia"/>
          <w:kern w:val="0"/>
        </w:rPr>
        <w:t xml:space="preserve">  </w:t>
      </w:r>
      <w:r w:rsidR="00D65EB4">
        <w:rPr>
          <w:rFonts w:hint="eastAsia"/>
          <w:kern w:val="0"/>
          <w:szCs w:val="21"/>
        </w:rPr>
        <w:t>Page</w:t>
      </w:r>
    </w:ins>
    <w:r w:rsidR="00D65EB4">
      <w:rPr>
        <w:rFonts w:hint="eastAsia"/>
        <w:kern w:val="0"/>
        <w:szCs w:val="21"/>
      </w:rPr>
      <w:t xml:space="preserve"> </w:t>
    </w:r>
    <w:r w:rsidR="00D65EB4">
      <w:rPr>
        <w:kern w:val="0"/>
        <w:szCs w:val="21"/>
      </w:rPr>
      <w:fldChar w:fldCharType="begin"/>
    </w:r>
    <w:r w:rsidR="00D65EB4">
      <w:rPr>
        <w:kern w:val="0"/>
        <w:szCs w:val="21"/>
      </w:rPr>
      <w:instrText xml:space="preserve"> PAGE </w:instrText>
    </w:r>
    <w:r w:rsidR="00D65EB4">
      <w:rPr>
        <w:kern w:val="0"/>
        <w:szCs w:val="21"/>
      </w:rPr>
      <w:fldChar w:fldCharType="separate"/>
    </w:r>
    <w:r w:rsidR="00E24F29">
      <w:rPr>
        <w:noProof/>
        <w:kern w:val="0"/>
        <w:szCs w:val="21"/>
      </w:rPr>
      <w:t>17</w:t>
    </w:r>
    <w:r w:rsidR="00D65EB4">
      <w:rPr>
        <w:kern w:val="0"/>
        <w:szCs w:val="21"/>
      </w:rPr>
      <w:fldChar w:fldCharType="end"/>
    </w:r>
    <w:r w:rsidR="00D65EB4">
      <w:rPr>
        <w:rFonts w:hint="eastAsia"/>
        <w:kern w:val="0"/>
        <w:szCs w:val="21"/>
      </w:rPr>
      <w:t xml:space="preserve"> </w:t>
    </w:r>
    <w:ins w:id="1486" w:author="Shao" w:date="2025-03-03T15:07:00Z" w16du:dateUtc="2025-03-03T07:07:00Z">
      <w:r w:rsidR="007A33AC">
        <w:rPr>
          <w:rFonts w:hint="eastAsia"/>
          <w:kern w:val="0"/>
          <w:szCs w:val="21"/>
        </w:rPr>
        <w:t>页</w:t>
      </w:r>
      <w:r w:rsidR="007A33AC">
        <w:rPr>
          <w:rFonts w:hint="eastAsia"/>
          <w:kern w:val="0"/>
          <w:szCs w:val="21"/>
        </w:rPr>
        <w:t xml:space="preserve"> </w:t>
      </w:r>
      <w:r w:rsidR="007A33AC">
        <w:rPr>
          <w:rFonts w:hint="eastAsia"/>
          <w:kern w:val="0"/>
          <w:szCs w:val="21"/>
        </w:rPr>
        <w:t>共</w:t>
      </w:r>
      <w:r w:rsidR="00D65EB4">
        <w:rPr>
          <w:rFonts w:hint="eastAsia"/>
          <w:kern w:val="0"/>
          <w:szCs w:val="21"/>
        </w:rPr>
        <w:t xml:space="preserve">of </w:t>
      </w:r>
    </w:ins>
    <w:r w:rsidR="00D65EB4">
      <w:rPr>
        <w:rFonts w:hint="eastAsia"/>
        <w:kern w:val="0"/>
        <w:szCs w:val="21"/>
      </w:rPr>
      <w:t xml:space="preserve"> </w:t>
    </w:r>
    <w:r w:rsidR="00D65EB4">
      <w:rPr>
        <w:kern w:val="0"/>
        <w:szCs w:val="21"/>
      </w:rPr>
      <w:fldChar w:fldCharType="begin"/>
    </w:r>
    <w:r w:rsidR="00D65EB4">
      <w:rPr>
        <w:kern w:val="0"/>
        <w:szCs w:val="21"/>
      </w:rPr>
      <w:instrText xml:space="preserve"> NUMPAGES </w:instrText>
    </w:r>
    <w:r w:rsidR="00D65EB4">
      <w:rPr>
        <w:kern w:val="0"/>
        <w:szCs w:val="21"/>
      </w:rPr>
      <w:fldChar w:fldCharType="separate"/>
    </w:r>
    <w:r w:rsidR="00E24F29">
      <w:rPr>
        <w:noProof/>
        <w:kern w:val="0"/>
        <w:szCs w:val="21"/>
      </w:rPr>
      <w:t>17</w:t>
    </w:r>
    <w:r w:rsidR="00D65EB4">
      <w:rPr>
        <w:kern w:val="0"/>
        <w:szCs w:val="21"/>
      </w:rPr>
      <w:fldChar w:fldCharType="end"/>
    </w:r>
    <w:r w:rsidR="00D65EB4">
      <w:rPr>
        <w:rFonts w:hint="eastAsia"/>
        <w:kern w:val="0"/>
        <w:szCs w:val="21"/>
      </w:rPr>
      <w:t xml:space="preserve"> </w:t>
    </w:r>
    <w:ins w:id="1487" w:author="Shao" w:date="2025-03-03T15:07:00Z" w16du:dateUtc="2025-03-03T07:07:00Z">
      <w:r w:rsidR="007A33AC">
        <w:rPr>
          <w:rFonts w:hint="eastAsia"/>
          <w:kern w:val="0"/>
          <w:szCs w:val="21"/>
        </w:rPr>
        <w:t>页</w:t>
      </w:r>
      <w:r w:rsidR="00D65EB4">
        <w:rPr>
          <w:rFonts w:hint="eastAsia"/>
          <w:kern w:val="0"/>
          <w:szCs w:val="21"/>
        </w:rPr>
        <w:t>Page</w:t>
      </w:r>
    </w:ins>
  </w:p>
  <w:p w14:paraId="43389C9C" w14:textId="5C039811" w:rsidR="00D65EB4" w:rsidRDefault="00273155" w:rsidP="003A0467">
    <w:pPr>
      <w:pStyle w:val="a7"/>
      <w:jc w:val="center"/>
      <w:rPr>
        <w:ins w:id="1488" w:author="Shao" w:date="2025-03-03T15:07:00Z" w16du:dateUtc="2025-03-03T07:07:00Z"/>
        <w:kern w:val="0"/>
      </w:rPr>
    </w:pPr>
    <w:ins w:id="1489" w:author="Shao" w:date="2025-03-03T15:07:00Z" w16du:dateUtc="2025-03-03T07:07:00Z">
      <w:r>
        <w:rPr>
          <w:rFonts w:hint="eastAsia"/>
          <w:kern w:val="0"/>
        </w:rPr>
        <w:t>OFDC</w:t>
      </w:r>
      <w:r>
        <w:rPr>
          <w:rFonts w:hint="eastAsia"/>
          <w:kern w:val="0"/>
        </w:rPr>
        <w:t>有机认证调查表（植物生产</w:t>
      </w:r>
      <w:r>
        <w:rPr>
          <w:rFonts w:hint="eastAsia"/>
          <w:kern w:val="0"/>
        </w:rPr>
        <w:t>-</w:t>
      </w:r>
    </w:ins>
    <w:r w:rsidR="00B63DE6">
      <w:rPr>
        <w:rFonts w:hint="eastAsia"/>
        <w:kern w:val="0"/>
      </w:rPr>
      <w:t>C</w:t>
    </w:r>
    <w:ins w:id="1490" w:author="Shao" w:date="2025-03-03T15:07:00Z" w16du:dateUtc="2025-03-03T07:07:00Z">
      <w:r>
        <w:rPr>
          <w:rFonts w:hint="eastAsia"/>
          <w:kern w:val="0"/>
        </w:rPr>
        <w:t>EU</w:t>
      </w:r>
      <w:r>
        <w:rPr>
          <w:rFonts w:hint="eastAsia"/>
          <w:kern w:val="0"/>
        </w:rPr>
        <w:t>）</w:t>
      </w:r>
      <w:r w:rsidR="00D65EB4">
        <w:rPr>
          <w:rFonts w:hint="eastAsia"/>
          <w:kern w:val="0"/>
        </w:rPr>
        <w:t>OFDC Organic Certification Questionnaire (Plant Production-CEU )</w:t>
      </w:r>
    </w:ins>
  </w:p>
  <w:p w14:paraId="6DDCD6D9" w14:textId="600708BB" w:rsidR="00D65EB4" w:rsidRDefault="00273155">
    <w:pPr>
      <w:pStyle w:val="a7"/>
      <w:tabs>
        <w:tab w:val="clear" w:pos="8306"/>
        <w:tab w:val="right" w:pos="9360"/>
      </w:tabs>
    </w:pPr>
    <w:ins w:id="1491" w:author="Shao" w:date="2025-03-03T15:07:00Z" w16du:dateUtc="2025-03-03T07:07:00Z">
      <w:r>
        <w:rPr>
          <w:rFonts w:hint="eastAsia"/>
        </w:rPr>
        <w:t>发布日期</w:t>
      </w:r>
      <w:r w:rsidR="00D65EB4">
        <w:rPr>
          <w:rFonts w:hint="eastAsia"/>
        </w:rPr>
        <w:t>Release date: 202</w:t>
      </w:r>
    </w:ins>
    <w:r w:rsidR="00682C25">
      <w:rPr>
        <w:rFonts w:hint="eastAsia"/>
      </w:rPr>
      <w:t>5-11-10</w:t>
    </w:r>
    <w:ins w:id="1492" w:author="Shao" w:date="2025-03-03T15:07:00Z" w16du:dateUtc="2025-03-03T07:07:00Z">
      <w:r w:rsidR="00D65EB4">
        <w:rPr>
          <w:rFonts w:hint="eastAsia"/>
        </w:rPr>
        <w:t xml:space="preserve">                </w:t>
      </w:r>
    </w:ins>
    <w:r>
      <w:rPr>
        <w:rFonts w:hint="eastAsia"/>
      </w:rPr>
      <w:t xml:space="preserve">                     </w:t>
    </w:r>
    <w:ins w:id="1493" w:author="Shao" w:date="2025-03-03T15:07:00Z" w16du:dateUtc="2025-03-03T07:07:00Z">
      <w:r w:rsidR="00D65EB4">
        <w:rPr>
          <w:rFonts w:hint="eastAsia"/>
        </w:rPr>
        <w:t xml:space="preserve">   </w:t>
      </w:r>
      <w:r>
        <w:rPr>
          <w:rFonts w:hint="eastAsia"/>
        </w:rPr>
        <w:t>实施日期</w:t>
      </w:r>
      <w:r w:rsidR="00D65EB4">
        <w:rPr>
          <w:rFonts w:hint="eastAsia"/>
        </w:rPr>
        <w:t>Implementation date: 202</w:t>
      </w:r>
    </w:ins>
    <w:r w:rsidR="00682C25">
      <w:rPr>
        <w:rFonts w:hint="eastAsia"/>
      </w:rPr>
      <w:t>6-1-1</w:t>
    </w:r>
    <w:ins w:id="1494" w:author="Shao" w:date="2025-03-03T15:07:00Z" w16du:dateUtc="2025-03-03T07:07:00Z">
      <w:r w:rsidR="00D65EB4">
        <w:rPr>
          <w:kern w:val="0"/>
        </w:rPr>
        <w:t xml:space="preserve"> </w:t>
      </w:r>
    </w:ins>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80817A" w14:textId="77777777" w:rsidR="00761134" w:rsidRDefault="00761134">
      <w:r>
        <w:separator/>
      </w:r>
    </w:p>
  </w:footnote>
  <w:footnote w:type="continuationSeparator" w:id="0">
    <w:p w14:paraId="202C299B" w14:textId="77777777" w:rsidR="00761134" w:rsidRDefault="00761134">
      <w:r>
        <w:continuationSeparator/>
      </w:r>
    </w:p>
  </w:footnote>
  <w:footnote w:type="continuationNotice" w:id="1">
    <w:p w14:paraId="42232600" w14:textId="77777777" w:rsidR="00761134" w:rsidRDefault="0076113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478B0"/>
    <w:multiLevelType w:val="hybridMultilevel"/>
    <w:tmpl w:val="C6DA5024"/>
    <w:lvl w:ilvl="0" w:tplc="DD70D43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15:restartNumberingAfterBreak="0">
    <w:nsid w:val="04445EA9"/>
    <w:multiLevelType w:val="hybridMultilevel"/>
    <w:tmpl w:val="6966D12A"/>
    <w:lvl w:ilvl="0" w:tplc="871837CC">
      <w:start w:val="1"/>
      <w:numFmt w:val="decimal"/>
      <w:lvlText w:val="1.%1"/>
      <w:lvlJc w:val="left"/>
      <w:pPr>
        <w:tabs>
          <w:tab w:val="num" w:pos="420"/>
        </w:tabs>
        <w:ind w:left="420" w:hanging="4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15:restartNumberingAfterBreak="0">
    <w:nsid w:val="062B4071"/>
    <w:multiLevelType w:val="hybridMultilevel"/>
    <w:tmpl w:val="AB488B22"/>
    <w:lvl w:ilvl="0" w:tplc="00FC30B0">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15:restartNumberingAfterBreak="0">
    <w:nsid w:val="10163D4C"/>
    <w:multiLevelType w:val="hybridMultilevel"/>
    <w:tmpl w:val="2926F09A"/>
    <w:lvl w:ilvl="0" w:tplc="04090011">
      <w:start w:val="1"/>
      <w:numFmt w:val="decimal"/>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15:restartNumberingAfterBreak="0">
    <w:nsid w:val="10CC1C04"/>
    <w:multiLevelType w:val="hybridMultilevel"/>
    <w:tmpl w:val="868E5E6A"/>
    <w:lvl w:ilvl="0" w:tplc="6D92000E">
      <w:start w:val="1"/>
      <w:numFmt w:val="decimal"/>
      <w:lvlText w:val="%1."/>
      <w:lvlJc w:val="left"/>
      <w:pPr>
        <w:tabs>
          <w:tab w:val="num" w:pos="390"/>
        </w:tabs>
        <w:ind w:left="390" w:hanging="39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15:restartNumberingAfterBreak="0">
    <w:nsid w:val="1264319F"/>
    <w:multiLevelType w:val="hybridMultilevel"/>
    <w:tmpl w:val="D8E8E45E"/>
    <w:lvl w:ilvl="0" w:tplc="80E8E8C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13816739"/>
    <w:multiLevelType w:val="multilevel"/>
    <w:tmpl w:val="731A1244"/>
    <w:lvl w:ilvl="0">
      <w:start w:val="5"/>
      <w:numFmt w:val="decimal"/>
      <w:lvlText w:val="%1"/>
      <w:lvlJc w:val="left"/>
      <w:pPr>
        <w:tabs>
          <w:tab w:val="num" w:pos="525"/>
        </w:tabs>
        <w:ind w:left="525" w:hanging="525"/>
      </w:pPr>
      <w:rPr>
        <w:rFonts w:ascii="Times New Roman" w:hAnsi="Times New Roman" w:hint="default"/>
      </w:rPr>
    </w:lvl>
    <w:lvl w:ilvl="1">
      <w:start w:val="11"/>
      <w:numFmt w:val="decimal"/>
      <w:lvlText w:val="%1.%2"/>
      <w:lvlJc w:val="left"/>
      <w:pPr>
        <w:tabs>
          <w:tab w:val="num" w:pos="525"/>
        </w:tabs>
        <w:ind w:left="525" w:hanging="525"/>
      </w:pPr>
      <w:rPr>
        <w:rFonts w:ascii="Times New Roman" w:hAnsi="Times New Roman" w:hint="default"/>
      </w:rPr>
    </w:lvl>
    <w:lvl w:ilvl="2">
      <w:start w:val="1"/>
      <w:numFmt w:val="decimal"/>
      <w:lvlText w:val="%1.%2.%3"/>
      <w:lvlJc w:val="left"/>
      <w:pPr>
        <w:tabs>
          <w:tab w:val="num" w:pos="720"/>
        </w:tabs>
        <w:ind w:left="720" w:hanging="720"/>
      </w:pPr>
      <w:rPr>
        <w:rFonts w:ascii="Times New Roman" w:hAnsi="Times New Roman" w:hint="default"/>
      </w:rPr>
    </w:lvl>
    <w:lvl w:ilvl="3">
      <w:start w:val="1"/>
      <w:numFmt w:val="decimal"/>
      <w:lvlText w:val="%1.%2.%3.%4"/>
      <w:lvlJc w:val="left"/>
      <w:pPr>
        <w:tabs>
          <w:tab w:val="num" w:pos="1080"/>
        </w:tabs>
        <w:ind w:left="1080" w:hanging="1080"/>
      </w:pPr>
      <w:rPr>
        <w:rFonts w:ascii="Times New Roman" w:hAnsi="Times New Roman" w:hint="default"/>
      </w:rPr>
    </w:lvl>
    <w:lvl w:ilvl="4">
      <w:start w:val="1"/>
      <w:numFmt w:val="decimal"/>
      <w:lvlText w:val="%1.%2.%3.%4.%5"/>
      <w:lvlJc w:val="left"/>
      <w:pPr>
        <w:tabs>
          <w:tab w:val="num" w:pos="1080"/>
        </w:tabs>
        <w:ind w:left="1080" w:hanging="1080"/>
      </w:pPr>
      <w:rPr>
        <w:rFonts w:ascii="Times New Roman" w:hAnsi="Times New Roman" w:hint="default"/>
      </w:rPr>
    </w:lvl>
    <w:lvl w:ilvl="5">
      <w:start w:val="1"/>
      <w:numFmt w:val="decimal"/>
      <w:lvlText w:val="%1.%2.%3.%4.%5.%6"/>
      <w:lvlJc w:val="left"/>
      <w:pPr>
        <w:tabs>
          <w:tab w:val="num" w:pos="1440"/>
        </w:tabs>
        <w:ind w:left="1440" w:hanging="1440"/>
      </w:pPr>
      <w:rPr>
        <w:rFonts w:ascii="Times New Roman" w:hAnsi="Times New Roman" w:hint="default"/>
      </w:rPr>
    </w:lvl>
    <w:lvl w:ilvl="6">
      <w:start w:val="1"/>
      <w:numFmt w:val="decimal"/>
      <w:lvlText w:val="%1.%2.%3.%4.%5.%6.%7"/>
      <w:lvlJc w:val="left"/>
      <w:pPr>
        <w:tabs>
          <w:tab w:val="num" w:pos="1440"/>
        </w:tabs>
        <w:ind w:left="1440" w:hanging="1440"/>
      </w:pPr>
      <w:rPr>
        <w:rFonts w:ascii="Times New Roman" w:hAnsi="Times New Roman" w:hint="default"/>
      </w:rPr>
    </w:lvl>
    <w:lvl w:ilvl="7">
      <w:start w:val="1"/>
      <w:numFmt w:val="decimal"/>
      <w:lvlText w:val="%1.%2.%3.%4.%5.%6.%7.%8"/>
      <w:lvlJc w:val="left"/>
      <w:pPr>
        <w:tabs>
          <w:tab w:val="num" w:pos="1800"/>
        </w:tabs>
        <w:ind w:left="1800" w:hanging="1800"/>
      </w:pPr>
      <w:rPr>
        <w:rFonts w:ascii="Times New Roman" w:hAnsi="Times New Roman" w:hint="default"/>
      </w:rPr>
    </w:lvl>
    <w:lvl w:ilvl="8">
      <w:start w:val="1"/>
      <w:numFmt w:val="decimal"/>
      <w:lvlText w:val="%1.%2.%3.%4.%5.%6.%7.%8.%9"/>
      <w:lvlJc w:val="left"/>
      <w:pPr>
        <w:tabs>
          <w:tab w:val="num" w:pos="1800"/>
        </w:tabs>
        <w:ind w:left="1800" w:hanging="1800"/>
      </w:pPr>
      <w:rPr>
        <w:rFonts w:ascii="Times New Roman" w:hAnsi="Times New Roman" w:hint="default"/>
      </w:rPr>
    </w:lvl>
  </w:abstractNum>
  <w:abstractNum w:abstractNumId="7" w15:restartNumberingAfterBreak="0">
    <w:nsid w:val="13A12AF6"/>
    <w:multiLevelType w:val="singleLevel"/>
    <w:tmpl w:val="B0C03A08"/>
    <w:lvl w:ilvl="0">
      <w:start w:val="1"/>
      <w:numFmt w:val="upperLetter"/>
      <w:lvlText w:val="%1．"/>
      <w:lvlJc w:val="left"/>
      <w:pPr>
        <w:tabs>
          <w:tab w:val="num" w:pos="345"/>
        </w:tabs>
        <w:ind w:left="345" w:hanging="345"/>
      </w:pPr>
      <w:rPr>
        <w:rFonts w:hint="default"/>
      </w:rPr>
    </w:lvl>
  </w:abstractNum>
  <w:abstractNum w:abstractNumId="8" w15:restartNumberingAfterBreak="0">
    <w:nsid w:val="144D00A9"/>
    <w:multiLevelType w:val="multilevel"/>
    <w:tmpl w:val="DC78781C"/>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72F122C"/>
    <w:multiLevelType w:val="hybridMultilevel"/>
    <w:tmpl w:val="1700D85A"/>
    <w:lvl w:ilvl="0" w:tplc="EC448FD2">
      <w:start w:val="4"/>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15:restartNumberingAfterBreak="0">
    <w:nsid w:val="19E402E3"/>
    <w:multiLevelType w:val="hybridMultilevel"/>
    <w:tmpl w:val="D9B0E5B6"/>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1D0801B4"/>
    <w:multiLevelType w:val="multilevel"/>
    <w:tmpl w:val="5E4E6C96"/>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2" w15:restartNumberingAfterBreak="0">
    <w:nsid w:val="224E5513"/>
    <w:multiLevelType w:val="hybridMultilevel"/>
    <w:tmpl w:val="264806F6"/>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15:restartNumberingAfterBreak="0">
    <w:nsid w:val="26357EFD"/>
    <w:multiLevelType w:val="multilevel"/>
    <w:tmpl w:val="DC78781C"/>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B904EA"/>
    <w:multiLevelType w:val="hybridMultilevel"/>
    <w:tmpl w:val="8FB82176"/>
    <w:lvl w:ilvl="0" w:tplc="80E8E8C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5" w15:restartNumberingAfterBreak="0">
    <w:nsid w:val="2CA2021C"/>
    <w:multiLevelType w:val="multilevel"/>
    <w:tmpl w:val="4A2CFD5E"/>
    <w:lvl w:ilvl="0">
      <w:start w:val="5"/>
      <w:numFmt w:val="decimal"/>
      <w:lvlText w:val="%1"/>
      <w:lvlJc w:val="left"/>
      <w:pPr>
        <w:tabs>
          <w:tab w:val="num" w:pos="360"/>
        </w:tabs>
        <w:ind w:left="360" w:hanging="360"/>
      </w:pPr>
      <w:rPr>
        <w:rFonts w:ascii="宋体" w:hint="default"/>
      </w:rPr>
    </w:lvl>
    <w:lvl w:ilvl="1">
      <w:start w:val="10"/>
      <w:numFmt w:val="decimal"/>
      <w:isLgl/>
      <w:lvlText w:val="%1.%2"/>
      <w:lvlJc w:val="left"/>
      <w:pPr>
        <w:tabs>
          <w:tab w:val="num" w:pos="735"/>
        </w:tabs>
        <w:ind w:left="735" w:hanging="735"/>
      </w:pPr>
      <w:rPr>
        <w:rFonts w:ascii="宋体" w:hint="default"/>
      </w:rPr>
    </w:lvl>
    <w:lvl w:ilvl="2">
      <w:start w:val="4"/>
      <w:numFmt w:val="decimal"/>
      <w:isLgl/>
      <w:lvlText w:val="%1.%2.%3"/>
      <w:lvlJc w:val="left"/>
      <w:pPr>
        <w:tabs>
          <w:tab w:val="num" w:pos="735"/>
        </w:tabs>
        <w:ind w:left="735" w:hanging="735"/>
      </w:pPr>
      <w:rPr>
        <w:rFonts w:ascii="宋体" w:hint="default"/>
      </w:rPr>
    </w:lvl>
    <w:lvl w:ilvl="3">
      <w:start w:val="1"/>
      <w:numFmt w:val="decimal"/>
      <w:isLgl/>
      <w:lvlText w:val="%1.%2.%3.%4"/>
      <w:lvlJc w:val="left"/>
      <w:pPr>
        <w:tabs>
          <w:tab w:val="num" w:pos="1080"/>
        </w:tabs>
        <w:ind w:left="1080" w:hanging="1080"/>
      </w:pPr>
      <w:rPr>
        <w:rFonts w:ascii="宋体" w:hint="default"/>
      </w:rPr>
    </w:lvl>
    <w:lvl w:ilvl="4">
      <w:start w:val="1"/>
      <w:numFmt w:val="decimal"/>
      <w:isLgl/>
      <w:lvlText w:val="%1.%2.%3.%4.%5"/>
      <w:lvlJc w:val="left"/>
      <w:pPr>
        <w:tabs>
          <w:tab w:val="num" w:pos="1080"/>
        </w:tabs>
        <w:ind w:left="1080" w:hanging="1080"/>
      </w:pPr>
      <w:rPr>
        <w:rFonts w:ascii="宋体" w:hint="default"/>
      </w:rPr>
    </w:lvl>
    <w:lvl w:ilvl="5">
      <w:start w:val="1"/>
      <w:numFmt w:val="decimal"/>
      <w:isLgl/>
      <w:lvlText w:val="%1.%2.%3.%4.%5.%6"/>
      <w:lvlJc w:val="left"/>
      <w:pPr>
        <w:tabs>
          <w:tab w:val="num" w:pos="1440"/>
        </w:tabs>
        <w:ind w:left="1440" w:hanging="1440"/>
      </w:pPr>
      <w:rPr>
        <w:rFonts w:ascii="宋体" w:hint="default"/>
      </w:rPr>
    </w:lvl>
    <w:lvl w:ilvl="6">
      <w:start w:val="1"/>
      <w:numFmt w:val="decimal"/>
      <w:isLgl/>
      <w:lvlText w:val="%1.%2.%3.%4.%5.%6.%7"/>
      <w:lvlJc w:val="left"/>
      <w:pPr>
        <w:tabs>
          <w:tab w:val="num" w:pos="1440"/>
        </w:tabs>
        <w:ind w:left="1440" w:hanging="1440"/>
      </w:pPr>
      <w:rPr>
        <w:rFonts w:ascii="宋体" w:hint="default"/>
      </w:rPr>
    </w:lvl>
    <w:lvl w:ilvl="7">
      <w:start w:val="1"/>
      <w:numFmt w:val="decimal"/>
      <w:isLgl/>
      <w:lvlText w:val="%1.%2.%3.%4.%5.%6.%7.%8"/>
      <w:lvlJc w:val="left"/>
      <w:pPr>
        <w:tabs>
          <w:tab w:val="num" w:pos="1800"/>
        </w:tabs>
        <w:ind w:left="1800" w:hanging="1800"/>
      </w:pPr>
      <w:rPr>
        <w:rFonts w:ascii="宋体" w:hint="default"/>
      </w:rPr>
    </w:lvl>
    <w:lvl w:ilvl="8">
      <w:start w:val="1"/>
      <w:numFmt w:val="decimal"/>
      <w:isLgl/>
      <w:lvlText w:val="%1.%2.%3.%4.%5.%6.%7.%8.%9"/>
      <w:lvlJc w:val="left"/>
      <w:pPr>
        <w:tabs>
          <w:tab w:val="num" w:pos="1800"/>
        </w:tabs>
        <w:ind w:left="1800" w:hanging="1800"/>
      </w:pPr>
      <w:rPr>
        <w:rFonts w:ascii="宋体" w:hint="default"/>
      </w:rPr>
    </w:lvl>
  </w:abstractNum>
  <w:abstractNum w:abstractNumId="16" w15:restartNumberingAfterBreak="0">
    <w:nsid w:val="33F90DD2"/>
    <w:multiLevelType w:val="multilevel"/>
    <w:tmpl w:val="DC78781C"/>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6A171BB"/>
    <w:multiLevelType w:val="hybridMultilevel"/>
    <w:tmpl w:val="B58EA8D2"/>
    <w:lvl w:ilvl="0" w:tplc="1D88754A">
      <w:start w:val="1"/>
      <w:numFmt w:val="upperLetter"/>
      <w:lvlText w:val="%1."/>
      <w:lvlJc w:val="left"/>
      <w:pPr>
        <w:tabs>
          <w:tab w:val="num" w:pos="1365"/>
        </w:tabs>
        <w:ind w:left="1365" w:hanging="4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8" w15:restartNumberingAfterBreak="0">
    <w:nsid w:val="37056EB7"/>
    <w:multiLevelType w:val="hybridMultilevel"/>
    <w:tmpl w:val="9420079E"/>
    <w:lvl w:ilvl="0" w:tplc="2892DEC4">
      <w:start w:val="4"/>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9" w15:restartNumberingAfterBreak="0">
    <w:nsid w:val="3F485FA3"/>
    <w:multiLevelType w:val="hybridMultilevel"/>
    <w:tmpl w:val="56D0EE0C"/>
    <w:lvl w:ilvl="0" w:tplc="80E8E8C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3F670261"/>
    <w:multiLevelType w:val="hybridMultilevel"/>
    <w:tmpl w:val="DDB06E1E"/>
    <w:lvl w:ilvl="0" w:tplc="80E8E8C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1" w15:restartNumberingAfterBreak="0">
    <w:nsid w:val="50A759A2"/>
    <w:multiLevelType w:val="hybridMultilevel"/>
    <w:tmpl w:val="A60E1070"/>
    <w:lvl w:ilvl="0" w:tplc="80E8E8C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2" w15:restartNumberingAfterBreak="0">
    <w:nsid w:val="52EE361D"/>
    <w:multiLevelType w:val="hybridMultilevel"/>
    <w:tmpl w:val="8D1C01B4"/>
    <w:lvl w:ilvl="0" w:tplc="80E8E8C8">
      <w:start w:val="1"/>
      <w:numFmt w:val="decimal"/>
      <w:lvlText w:val="%1)"/>
      <w:lvlJc w:val="left"/>
      <w:pPr>
        <w:tabs>
          <w:tab w:val="num" w:pos="360"/>
        </w:tabs>
        <w:ind w:left="360" w:hanging="360"/>
      </w:pPr>
      <w:rPr>
        <w:rFonts w:hint="default"/>
      </w:rPr>
    </w:lvl>
    <w:lvl w:ilvl="1" w:tplc="CF360906">
      <w:start w:val="1"/>
      <w:numFmt w:val="decimal"/>
      <w:lvlText w:val="%2、"/>
      <w:lvlJc w:val="left"/>
      <w:pPr>
        <w:tabs>
          <w:tab w:val="num" w:pos="780"/>
        </w:tabs>
        <w:ind w:left="780" w:hanging="360"/>
      </w:pPr>
      <w:rPr>
        <w:rFonts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3" w15:restartNumberingAfterBreak="0">
    <w:nsid w:val="579A761D"/>
    <w:multiLevelType w:val="hybridMultilevel"/>
    <w:tmpl w:val="C3F0884C"/>
    <w:lvl w:ilvl="0" w:tplc="78EA4282">
      <w:start w:val="1"/>
      <w:numFmt w:val="decimal"/>
      <w:lvlText w:val="%1."/>
      <w:lvlJc w:val="left"/>
      <w:pPr>
        <w:tabs>
          <w:tab w:val="num" w:pos="360"/>
        </w:tabs>
        <w:ind w:left="360" w:hanging="360"/>
      </w:pPr>
      <w:rPr>
        <w:rFonts w:ascii="Arial" w:hAnsi="Arial"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4" w15:restartNumberingAfterBreak="0">
    <w:nsid w:val="5B006A08"/>
    <w:multiLevelType w:val="multilevel"/>
    <w:tmpl w:val="E2F42F90"/>
    <w:lvl w:ilvl="0">
      <w:start w:val="11"/>
      <w:numFmt w:val="decimal"/>
      <w:lvlText w:val="%1"/>
      <w:lvlJc w:val="left"/>
      <w:pPr>
        <w:tabs>
          <w:tab w:val="num" w:pos="750"/>
        </w:tabs>
        <w:ind w:left="750" w:hanging="750"/>
      </w:pPr>
      <w:rPr>
        <w:rFonts w:ascii="Times New Roman" w:hAnsi="Times New Roman" w:hint="default"/>
      </w:rPr>
    </w:lvl>
    <w:lvl w:ilvl="1">
      <w:start w:val="3"/>
      <w:numFmt w:val="decimal"/>
      <w:lvlText w:val="%1.%2"/>
      <w:lvlJc w:val="left"/>
      <w:pPr>
        <w:tabs>
          <w:tab w:val="num" w:pos="750"/>
        </w:tabs>
        <w:ind w:left="750" w:hanging="750"/>
      </w:pPr>
      <w:rPr>
        <w:rFonts w:ascii="Times New Roman" w:hAnsi="Times New Roman" w:hint="default"/>
      </w:rPr>
    </w:lvl>
    <w:lvl w:ilvl="2">
      <w:start w:val="2"/>
      <w:numFmt w:val="decimal"/>
      <w:lvlText w:val="%1.%2.%3"/>
      <w:lvlJc w:val="left"/>
      <w:pPr>
        <w:tabs>
          <w:tab w:val="num" w:pos="750"/>
        </w:tabs>
        <w:ind w:left="750" w:hanging="750"/>
      </w:pPr>
      <w:rPr>
        <w:rFonts w:ascii="Times New Roman" w:hAnsi="Times New Roman" w:hint="default"/>
      </w:rPr>
    </w:lvl>
    <w:lvl w:ilvl="3">
      <w:start w:val="1"/>
      <w:numFmt w:val="decimal"/>
      <w:lvlText w:val="%1.%2.%3.%4"/>
      <w:lvlJc w:val="left"/>
      <w:pPr>
        <w:tabs>
          <w:tab w:val="num" w:pos="1080"/>
        </w:tabs>
        <w:ind w:left="1080" w:hanging="1080"/>
      </w:pPr>
      <w:rPr>
        <w:rFonts w:ascii="Times New Roman" w:hAnsi="Times New Roman" w:hint="default"/>
      </w:rPr>
    </w:lvl>
    <w:lvl w:ilvl="4">
      <w:start w:val="1"/>
      <w:numFmt w:val="decimal"/>
      <w:lvlText w:val="%1.%2.%3.%4.%5"/>
      <w:lvlJc w:val="left"/>
      <w:pPr>
        <w:tabs>
          <w:tab w:val="num" w:pos="1080"/>
        </w:tabs>
        <w:ind w:left="1080" w:hanging="1080"/>
      </w:pPr>
      <w:rPr>
        <w:rFonts w:ascii="Times New Roman" w:hAnsi="Times New Roman" w:hint="default"/>
      </w:rPr>
    </w:lvl>
    <w:lvl w:ilvl="5">
      <w:start w:val="1"/>
      <w:numFmt w:val="decimal"/>
      <w:lvlText w:val="%1.%2.%3.%4.%5.%6"/>
      <w:lvlJc w:val="left"/>
      <w:pPr>
        <w:tabs>
          <w:tab w:val="num" w:pos="1440"/>
        </w:tabs>
        <w:ind w:left="1440" w:hanging="1440"/>
      </w:pPr>
      <w:rPr>
        <w:rFonts w:ascii="Times New Roman" w:hAnsi="Times New Roman" w:hint="default"/>
      </w:rPr>
    </w:lvl>
    <w:lvl w:ilvl="6">
      <w:start w:val="1"/>
      <w:numFmt w:val="decimal"/>
      <w:lvlText w:val="%1.%2.%3.%4.%5.%6.%7"/>
      <w:lvlJc w:val="left"/>
      <w:pPr>
        <w:tabs>
          <w:tab w:val="num" w:pos="1440"/>
        </w:tabs>
        <w:ind w:left="1440" w:hanging="1440"/>
      </w:pPr>
      <w:rPr>
        <w:rFonts w:ascii="Times New Roman" w:hAnsi="Times New Roman" w:hint="default"/>
      </w:rPr>
    </w:lvl>
    <w:lvl w:ilvl="7">
      <w:start w:val="1"/>
      <w:numFmt w:val="decimal"/>
      <w:lvlText w:val="%1.%2.%3.%4.%5.%6.%7.%8"/>
      <w:lvlJc w:val="left"/>
      <w:pPr>
        <w:tabs>
          <w:tab w:val="num" w:pos="1800"/>
        </w:tabs>
        <w:ind w:left="1800" w:hanging="1800"/>
      </w:pPr>
      <w:rPr>
        <w:rFonts w:ascii="Times New Roman" w:hAnsi="Times New Roman" w:hint="default"/>
      </w:rPr>
    </w:lvl>
    <w:lvl w:ilvl="8">
      <w:start w:val="1"/>
      <w:numFmt w:val="decimal"/>
      <w:lvlText w:val="%1.%2.%3.%4.%5.%6.%7.%8.%9"/>
      <w:lvlJc w:val="left"/>
      <w:pPr>
        <w:tabs>
          <w:tab w:val="num" w:pos="1800"/>
        </w:tabs>
        <w:ind w:left="1800" w:hanging="1800"/>
      </w:pPr>
      <w:rPr>
        <w:rFonts w:ascii="Times New Roman" w:hAnsi="Times New Roman" w:hint="default"/>
      </w:rPr>
    </w:lvl>
  </w:abstractNum>
  <w:abstractNum w:abstractNumId="25" w15:restartNumberingAfterBreak="0">
    <w:nsid w:val="6064280F"/>
    <w:multiLevelType w:val="hybridMultilevel"/>
    <w:tmpl w:val="F9CA55E0"/>
    <w:lvl w:ilvl="0" w:tplc="80E8E8C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62180A30"/>
    <w:multiLevelType w:val="hybridMultilevel"/>
    <w:tmpl w:val="257C89CA"/>
    <w:lvl w:ilvl="0" w:tplc="80E8E8C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7" w15:restartNumberingAfterBreak="0">
    <w:nsid w:val="6331094C"/>
    <w:multiLevelType w:val="hybridMultilevel"/>
    <w:tmpl w:val="A20890EC"/>
    <w:lvl w:ilvl="0" w:tplc="00FC30B0">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8" w15:restartNumberingAfterBreak="0">
    <w:nsid w:val="6345274E"/>
    <w:multiLevelType w:val="hybridMultilevel"/>
    <w:tmpl w:val="DDF207FC"/>
    <w:lvl w:ilvl="0" w:tplc="CDA4ACE2">
      <w:start w:val="1"/>
      <w:numFmt w:val="decimal"/>
      <w:lvlText w:val="%1、"/>
      <w:lvlJc w:val="left"/>
      <w:pPr>
        <w:tabs>
          <w:tab w:val="num" w:pos="780"/>
        </w:tabs>
        <w:ind w:left="780" w:hanging="360"/>
      </w:pPr>
      <w:rPr>
        <w:rFonts w:ascii="Times New Roman" w:eastAsia="宋体" w:hAnsi="Times New Roman" w:cs="Times New Roman"/>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29" w15:restartNumberingAfterBreak="0">
    <w:nsid w:val="6A144187"/>
    <w:multiLevelType w:val="hybridMultilevel"/>
    <w:tmpl w:val="19C8868E"/>
    <w:lvl w:ilvl="0" w:tplc="80E8E8C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0" w15:restartNumberingAfterBreak="0">
    <w:nsid w:val="6A9B11F0"/>
    <w:multiLevelType w:val="hybridMultilevel"/>
    <w:tmpl w:val="C1D6B710"/>
    <w:lvl w:ilvl="0" w:tplc="80E8E8C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1" w15:restartNumberingAfterBreak="0">
    <w:nsid w:val="701220BB"/>
    <w:multiLevelType w:val="hybridMultilevel"/>
    <w:tmpl w:val="BFB65F5A"/>
    <w:lvl w:ilvl="0" w:tplc="80E8E8C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2" w15:restartNumberingAfterBreak="0">
    <w:nsid w:val="729F0A13"/>
    <w:multiLevelType w:val="hybridMultilevel"/>
    <w:tmpl w:val="7B027954"/>
    <w:lvl w:ilvl="0" w:tplc="80E8E8C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3" w15:restartNumberingAfterBreak="0">
    <w:nsid w:val="757C5E7D"/>
    <w:multiLevelType w:val="hybridMultilevel"/>
    <w:tmpl w:val="25A0E500"/>
    <w:lvl w:ilvl="0" w:tplc="29B8E5B0">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4" w15:restartNumberingAfterBreak="0">
    <w:nsid w:val="76933334"/>
    <w:multiLevelType w:val="hybridMultilevel"/>
    <w:tmpl w:val="B948AEFE"/>
    <w:lvl w:ilvl="0" w:tplc="FFFFFFFF">
      <w:start w:val="1"/>
      <w:numFmt w:val="none"/>
      <w:pStyle w:val="a"/>
      <w:lvlText w:val="%1——"/>
      <w:lvlJc w:val="left"/>
      <w:pPr>
        <w:tabs>
          <w:tab w:val="num" w:pos="1140"/>
        </w:tabs>
        <w:ind w:left="840" w:hanging="420"/>
      </w:pPr>
      <w:rPr>
        <w:rFonts w:hint="eastAsia"/>
      </w:rPr>
    </w:lvl>
    <w:lvl w:ilvl="1" w:tplc="FFFFFFFF" w:tentative="1">
      <w:start w:val="1"/>
      <w:numFmt w:val="lowerLetter"/>
      <w:lvlText w:val="%2)"/>
      <w:lvlJc w:val="left"/>
      <w:pPr>
        <w:tabs>
          <w:tab w:val="num" w:pos="840"/>
        </w:tabs>
        <w:ind w:left="840" w:hanging="420"/>
      </w:pPr>
    </w:lvl>
    <w:lvl w:ilvl="2" w:tplc="FFFFFFFF" w:tentative="1">
      <w:start w:val="1"/>
      <w:numFmt w:val="lowerRoman"/>
      <w:lvlText w:val="%3."/>
      <w:lvlJc w:val="righ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lowerLetter"/>
      <w:lvlText w:val="%5)"/>
      <w:lvlJc w:val="left"/>
      <w:pPr>
        <w:tabs>
          <w:tab w:val="num" w:pos="2100"/>
        </w:tabs>
        <w:ind w:left="2100" w:hanging="420"/>
      </w:pPr>
    </w:lvl>
    <w:lvl w:ilvl="5" w:tplc="FFFFFFFF" w:tentative="1">
      <w:start w:val="1"/>
      <w:numFmt w:val="lowerRoman"/>
      <w:lvlText w:val="%6."/>
      <w:lvlJc w:val="righ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lowerLetter"/>
      <w:lvlText w:val="%8)"/>
      <w:lvlJc w:val="left"/>
      <w:pPr>
        <w:tabs>
          <w:tab w:val="num" w:pos="3360"/>
        </w:tabs>
        <w:ind w:left="3360" w:hanging="420"/>
      </w:pPr>
    </w:lvl>
    <w:lvl w:ilvl="8" w:tplc="FFFFFFFF" w:tentative="1">
      <w:start w:val="1"/>
      <w:numFmt w:val="lowerRoman"/>
      <w:lvlText w:val="%9."/>
      <w:lvlJc w:val="right"/>
      <w:pPr>
        <w:tabs>
          <w:tab w:val="num" w:pos="3780"/>
        </w:tabs>
        <w:ind w:left="3780" w:hanging="420"/>
      </w:pPr>
    </w:lvl>
  </w:abstractNum>
  <w:abstractNum w:abstractNumId="35" w15:restartNumberingAfterBreak="0">
    <w:nsid w:val="7CCF6500"/>
    <w:multiLevelType w:val="multilevel"/>
    <w:tmpl w:val="F520769A"/>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16cid:durableId="537207351">
    <w:abstractNumId w:val="7"/>
  </w:num>
  <w:num w:numId="2" w16cid:durableId="1685009329">
    <w:abstractNumId w:val="17"/>
  </w:num>
  <w:num w:numId="3" w16cid:durableId="1869298503">
    <w:abstractNumId w:val="4"/>
  </w:num>
  <w:num w:numId="4" w16cid:durableId="744691106">
    <w:abstractNumId w:val="0"/>
  </w:num>
  <w:num w:numId="5" w16cid:durableId="291058594">
    <w:abstractNumId w:val="28"/>
  </w:num>
  <w:num w:numId="6" w16cid:durableId="14163137">
    <w:abstractNumId w:val="2"/>
  </w:num>
  <w:num w:numId="7" w16cid:durableId="150173809">
    <w:abstractNumId w:val="26"/>
  </w:num>
  <w:num w:numId="8" w16cid:durableId="809980579">
    <w:abstractNumId w:val="32"/>
  </w:num>
  <w:num w:numId="9" w16cid:durableId="1382361023">
    <w:abstractNumId w:val="22"/>
  </w:num>
  <w:num w:numId="10" w16cid:durableId="1287808866">
    <w:abstractNumId w:val="21"/>
  </w:num>
  <w:num w:numId="11" w16cid:durableId="1138307195">
    <w:abstractNumId w:val="30"/>
  </w:num>
  <w:num w:numId="12" w16cid:durableId="99380576">
    <w:abstractNumId w:val="14"/>
  </w:num>
  <w:num w:numId="13" w16cid:durableId="1197696085">
    <w:abstractNumId w:val="29"/>
  </w:num>
  <w:num w:numId="14" w16cid:durableId="2116049137">
    <w:abstractNumId w:val="19"/>
  </w:num>
  <w:num w:numId="15" w16cid:durableId="1122264018">
    <w:abstractNumId w:val="31"/>
  </w:num>
  <w:num w:numId="16" w16cid:durableId="1465804721">
    <w:abstractNumId w:val="5"/>
  </w:num>
  <w:num w:numId="17" w16cid:durableId="1940140121">
    <w:abstractNumId w:val="25"/>
  </w:num>
  <w:num w:numId="18" w16cid:durableId="408381329">
    <w:abstractNumId w:val="20"/>
  </w:num>
  <w:num w:numId="19" w16cid:durableId="910390603">
    <w:abstractNumId w:val="33"/>
  </w:num>
  <w:num w:numId="20" w16cid:durableId="2013295695">
    <w:abstractNumId w:val="1"/>
  </w:num>
  <w:num w:numId="21" w16cid:durableId="1251965072">
    <w:abstractNumId w:val="23"/>
  </w:num>
  <w:num w:numId="22" w16cid:durableId="514542122">
    <w:abstractNumId w:val="15"/>
  </w:num>
  <w:num w:numId="23" w16cid:durableId="1400785357">
    <w:abstractNumId w:val="6"/>
  </w:num>
  <w:num w:numId="24" w16cid:durableId="1446733541">
    <w:abstractNumId w:val="9"/>
  </w:num>
  <w:num w:numId="25" w16cid:durableId="2061126646">
    <w:abstractNumId w:val="18"/>
  </w:num>
  <w:num w:numId="26" w16cid:durableId="288827899">
    <w:abstractNumId w:val="24"/>
  </w:num>
  <w:num w:numId="27" w16cid:durableId="1659386740">
    <w:abstractNumId w:val="34"/>
  </w:num>
  <w:num w:numId="28" w16cid:durableId="1794011223">
    <w:abstractNumId w:val="27"/>
  </w:num>
  <w:num w:numId="29" w16cid:durableId="220872396">
    <w:abstractNumId w:val="3"/>
  </w:num>
  <w:num w:numId="30" w16cid:durableId="2055539157">
    <w:abstractNumId w:val="12"/>
  </w:num>
  <w:num w:numId="31" w16cid:durableId="1386680159">
    <w:abstractNumId w:val="16"/>
  </w:num>
  <w:num w:numId="32" w16cid:durableId="1168669136">
    <w:abstractNumId w:val="13"/>
  </w:num>
  <w:num w:numId="33" w16cid:durableId="304816436">
    <w:abstractNumId w:val="8"/>
  </w:num>
  <w:num w:numId="34" w16cid:durableId="82261656">
    <w:abstractNumId w:val="35"/>
  </w:num>
  <w:num w:numId="35" w16cid:durableId="554196387">
    <w:abstractNumId w:val="11"/>
  </w:num>
  <w:num w:numId="36" w16cid:durableId="1275478100">
    <w:abstractNumId w:val="10"/>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hao">
    <w15:presenceInfo w15:providerId="None" w15:userId="Sha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211"/>
  <w:drawingGridVerticalSpacing w:val="143"/>
  <w:displayHorizontalDrawingGridEvery w:val="0"/>
  <w:displayVerticalDrawingGridEvery w:val="2"/>
  <w:characterSpacingControl w:val="compressPunctuation"/>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55C2"/>
    <w:rsid w:val="000023A9"/>
    <w:rsid w:val="00002B31"/>
    <w:rsid w:val="000031A8"/>
    <w:rsid w:val="00003532"/>
    <w:rsid w:val="000035BD"/>
    <w:rsid w:val="00004DB0"/>
    <w:rsid w:val="00005F8F"/>
    <w:rsid w:val="0000683F"/>
    <w:rsid w:val="00006DED"/>
    <w:rsid w:val="00010144"/>
    <w:rsid w:val="00010E17"/>
    <w:rsid w:val="0001421C"/>
    <w:rsid w:val="00015B3C"/>
    <w:rsid w:val="00015FD0"/>
    <w:rsid w:val="00016403"/>
    <w:rsid w:val="00023328"/>
    <w:rsid w:val="000237CC"/>
    <w:rsid w:val="000247E3"/>
    <w:rsid w:val="00024C7C"/>
    <w:rsid w:val="00024F39"/>
    <w:rsid w:val="00026537"/>
    <w:rsid w:val="0002791C"/>
    <w:rsid w:val="0003178A"/>
    <w:rsid w:val="00034BDF"/>
    <w:rsid w:val="00036897"/>
    <w:rsid w:val="00040F08"/>
    <w:rsid w:val="00041372"/>
    <w:rsid w:val="00041FDB"/>
    <w:rsid w:val="0004338C"/>
    <w:rsid w:val="000441D5"/>
    <w:rsid w:val="0004652F"/>
    <w:rsid w:val="000505F1"/>
    <w:rsid w:val="00050DF5"/>
    <w:rsid w:val="00052273"/>
    <w:rsid w:val="00055065"/>
    <w:rsid w:val="000617C3"/>
    <w:rsid w:val="000628F0"/>
    <w:rsid w:val="00064D14"/>
    <w:rsid w:val="00065657"/>
    <w:rsid w:val="00071CC4"/>
    <w:rsid w:val="00071E4C"/>
    <w:rsid w:val="00072C4C"/>
    <w:rsid w:val="000750BD"/>
    <w:rsid w:val="00076F0C"/>
    <w:rsid w:val="00077531"/>
    <w:rsid w:val="00077C27"/>
    <w:rsid w:val="000805BE"/>
    <w:rsid w:val="0008131C"/>
    <w:rsid w:val="000829D1"/>
    <w:rsid w:val="000848DE"/>
    <w:rsid w:val="00085035"/>
    <w:rsid w:val="000857C2"/>
    <w:rsid w:val="000858CF"/>
    <w:rsid w:val="000873CD"/>
    <w:rsid w:val="0009212E"/>
    <w:rsid w:val="00092BD6"/>
    <w:rsid w:val="00092EDD"/>
    <w:rsid w:val="00093B4C"/>
    <w:rsid w:val="000942AD"/>
    <w:rsid w:val="00094384"/>
    <w:rsid w:val="000953BC"/>
    <w:rsid w:val="00095E6B"/>
    <w:rsid w:val="00096A9C"/>
    <w:rsid w:val="00096D46"/>
    <w:rsid w:val="00097361"/>
    <w:rsid w:val="00097C73"/>
    <w:rsid w:val="00097FC5"/>
    <w:rsid w:val="000A00AE"/>
    <w:rsid w:val="000A0985"/>
    <w:rsid w:val="000A1709"/>
    <w:rsid w:val="000A189C"/>
    <w:rsid w:val="000A3F9C"/>
    <w:rsid w:val="000A47BB"/>
    <w:rsid w:val="000A6407"/>
    <w:rsid w:val="000A77B3"/>
    <w:rsid w:val="000B08F3"/>
    <w:rsid w:val="000B1CDD"/>
    <w:rsid w:val="000B2D5D"/>
    <w:rsid w:val="000B43B6"/>
    <w:rsid w:val="000B4B7E"/>
    <w:rsid w:val="000B6B5A"/>
    <w:rsid w:val="000B771A"/>
    <w:rsid w:val="000B7A8E"/>
    <w:rsid w:val="000C056A"/>
    <w:rsid w:val="000C0AF2"/>
    <w:rsid w:val="000C1ABD"/>
    <w:rsid w:val="000C65FF"/>
    <w:rsid w:val="000C6F22"/>
    <w:rsid w:val="000C79F9"/>
    <w:rsid w:val="000D43CA"/>
    <w:rsid w:val="000D5917"/>
    <w:rsid w:val="000D654A"/>
    <w:rsid w:val="000D7155"/>
    <w:rsid w:val="000E03EF"/>
    <w:rsid w:val="000E381A"/>
    <w:rsid w:val="000E5BF9"/>
    <w:rsid w:val="000E631F"/>
    <w:rsid w:val="000E72E0"/>
    <w:rsid w:val="000E7EA7"/>
    <w:rsid w:val="000F1204"/>
    <w:rsid w:val="000F283D"/>
    <w:rsid w:val="000F3A7D"/>
    <w:rsid w:val="000F51C5"/>
    <w:rsid w:val="000F61AE"/>
    <w:rsid w:val="000F7CCC"/>
    <w:rsid w:val="00101C95"/>
    <w:rsid w:val="00102079"/>
    <w:rsid w:val="001036DB"/>
    <w:rsid w:val="001052BF"/>
    <w:rsid w:val="0010664B"/>
    <w:rsid w:val="001105FD"/>
    <w:rsid w:val="0011424B"/>
    <w:rsid w:val="00114354"/>
    <w:rsid w:val="00114D44"/>
    <w:rsid w:val="00117514"/>
    <w:rsid w:val="001211D0"/>
    <w:rsid w:val="00122AAF"/>
    <w:rsid w:val="00122CB8"/>
    <w:rsid w:val="0012361D"/>
    <w:rsid w:val="00123D0C"/>
    <w:rsid w:val="001247D7"/>
    <w:rsid w:val="001251FC"/>
    <w:rsid w:val="00125F2B"/>
    <w:rsid w:val="001262D3"/>
    <w:rsid w:val="00126639"/>
    <w:rsid w:val="0013028D"/>
    <w:rsid w:val="001314CB"/>
    <w:rsid w:val="001322DD"/>
    <w:rsid w:val="001343CB"/>
    <w:rsid w:val="00134764"/>
    <w:rsid w:val="00137818"/>
    <w:rsid w:val="00137B20"/>
    <w:rsid w:val="0014190E"/>
    <w:rsid w:val="00141EFA"/>
    <w:rsid w:val="00142210"/>
    <w:rsid w:val="001434F4"/>
    <w:rsid w:val="00145A73"/>
    <w:rsid w:val="00146422"/>
    <w:rsid w:val="00147632"/>
    <w:rsid w:val="0015064D"/>
    <w:rsid w:val="001507CA"/>
    <w:rsid w:val="00160ECE"/>
    <w:rsid w:val="00162F2B"/>
    <w:rsid w:val="00163195"/>
    <w:rsid w:val="001632E3"/>
    <w:rsid w:val="00164A90"/>
    <w:rsid w:val="0017052A"/>
    <w:rsid w:val="00170F55"/>
    <w:rsid w:val="001745E7"/>
    <w:rsid w:val="00176112"/>
    <w:rsid w:val="00180580"/>
    <w:rsid w:val="00180EA6"/>
    <w:rsid w:val="001824E7"/>
    <w:rsid w:val="0018276C"/>
    <w:rsid w:val="0018310E"/>
    <w:rsid w:val="00183C5E"/>
    <w:rsid w:val="00184695"/>
    <w:rsid w:val="001864D5"/>
    <w:rsid w:val="0018657A"/>
    <w:rsid w:val="00191C7E"/>
    <w:rsid w:val="001922E5"/>
    <w:rsid w:val="0019438D"/>
    <w:rsid w:val="00194C10"/>
    <w:rsid w:val="0019511A"/>
    <w:rsid w:val="001951AF"/>
    <w:rsid w:val="001971DC"/>
    <w:rsid w:val="001A1796"/>
    <w:rsid w:val="001A2590"/>
    <w:rsid w:val="001A36E1"/>
    <w:rsid w:val="001A47D5"/>
    <w:rsid w:val="001A4FDC"/>
    <w:rsid w:val="001A7676"/>
    <w:rsid w:val="001B3677"/>
    <w:rsid w:val="001B3F8A"/>
    <w:rsid w:val="001B6247"/>
    <w:rsid w:val="001B72A0"/>
    <w:rsid w:val="001C0CC4"/>
    <w:rsid w:val="001C1E95"/>
    <w:rsid w:val="001C3518"/>
    <w:rsid w:val="001C42B7"/>
    <w:rsid w:val="001C458B"/>
    <w:rsid w:val="001C4A03"/>
    <w:rsid w:val="001C4F68"/>
    <w:rsid w:val="001C5482"/>
    <w:rsid w:val="001D0E49"/>
    <w:rsid w:val="001D2681"/>
    <w:rsid w:val="001D3176"/>
    <w:rsid w:val="001D3DE0"/>
    <w:rsid w:val="001D45E5"/>
    <w:rsid w:val="001D51FB"/>
    <w:rsid w:val="001D672B"/>
    <w:rsid w:val="001D6D86"/>
    <w:rsid w:val="001E1226"/>
    <w:rsid w:val="001E15C2"/>
    <w:rsid w:val="001E1CC0"/>
    <w:rsid w:val="001E2334"/>
    <w:rsid w:val="001E52CB"/>
    <w:rsid w:val="001E6EB3"/>
    <w:rsid w:val="001F3992"/>
    <w:rsid w:val="001F4377"/>
    <w:rsid w:val="001F5C0D"/>
    <w:rsid w:val="001F621F"/>
    <w:rsid w:val="002014AE"/>
    <w:rsid w:val="002014C6"/>
    <w:rsid w:val="00201C60"/>
    <w:rsid w:val="00202F20"/>
    <w:rsid w:val="002041CD"/>
    <w:rsid w:val="0020450E"/>
    <w:rsid w:val="00207079"/>
    <w:rsid w:val="00207894"/>
    <w:rsid w:val="00207B7F"/>
    <w:rsid w:val="00210AC4"/>
    <w:rsid w:val="00210CB7"/>
    <w:rsid w:val="00210EAA"/>
    <w:rsid w:val="00211C88"/>
    <w:rsid w:val="00212EC0"/>
    <w:rsid w:val="00213909"/>
    <w:rsid w:val="00215D69"/>
    <w:rsid w:val="002163CA"/>
    <w:rsid w:val="0021727D"/>
    <w:rsid w:val="002237C3"/>
    <w:rsid w:val="00223DCA"/>
    <w:rsid w:val="00224B11"/>
    <w:rsid w:val="0022660C"/>
    <w:rsid w:val="00227F76"/>
    <w:rsid w:val="00232BEE"/>
    <w:rsid w:val="002352FA"/>
    <w:rsid w:val="002421A2"/>
    <w:rsid w:val="0024394B"/>
    <w:rsid w:val="00247D90"/>
    <w:rsid w:val="00255581"/>
    <w:rsid w:val="00255996"/>
    <w:rsid w:val="00256CB5"/>
    <w:rsid w:val="00256F19"/>
    <w:rsid w:val="0026194E"/>
    <w:rsid w:val="00263FF5"/>
    <w:rsid w:val="0026695E"/>
    <w:rsid w:val="00267516"/>
    <w:rsid w:val="002707FF"/>
    <w:rsid w:val="00273155"/>
    <w:rsid w:val="00273BC5"/>
    <w:rsid w:val="002742BE"/>
    <w:rsid w:val="002758EC"/>
    <w:rsid w:val="00275B73"/>
    <w:rsid w:val="00282C1A"/>
    <w:rsid w:val="00283ECE"/>
    <w:rsid w:val="0028576A"/>
    <w:rsid w:val="00286138"/>
    <w:rsid w:val="00286BE2"/>
    <w:rsid w:val="0028710B"/>
    <w:rsid w:val="002915E0"/>
    <w:rsid w:val="0029162A"/>
    <w:rsid w:val="0029249B"/>
    <w:rsid w:val="0029473F"/>
    <w:rsid w:val="00294D33"/>
    <w:rsid w:val="002963F6"/>
    <w:rsid w:val="002A2629"/>
    <w:rsid w:val="002A3F7F"/>
    <w:rsid w:val="002A450C"/>
    <w:rsid w:val="002A61F4"/>
    <w:rsid w:val="002A7A9F"/>
    <w:rsid w:val="002B0D4C"/>
    <w:rsid w:val="002B1D5C"/>
    <w:rsid w:val="002B3CFA"/>
    <w:rsid w:val="002B40DB"/>
    <w:rsid w:val="002B4B4E"/>
    <w:rsid w:val="002B6775"/>
    <w:rsid w:val="002B6A60"/>
    <w:rsid w:val="002B6EEB"/>
    <w:rsid w:val="002C0014"/>
    <w:rsid w:val="002C0D6C"/>
    <w:rsid w:val="002C243A"/>
    <w:rsid w:val="002C2D52"/>
    <w:rsid w:val="002C40DB"/>
    <w:rsid w:val="002C5BCE"/>
    <w:rsid w:val="002C613C"/>
    <w:rsid w:val="002D13CD"/>
    <w:rsid w:val="002D38B0"/>
    <w:rsid w:val="002D42DA"/>
    <w:rsid w:val="002D4BE2"/>
    <w:rsid w:val="002D53DE"/>
    <w:rsid w:val="002D5730"/>
    <w:rsid w:val="002D6EA0"/>
    <w:rsid w:val="002D72F8"/>
    <w:rsid w:val="002E0051"/>
    <w:rsid w:val="002E12E9"/>
    <w:rsid w:val="002E1E5C"/>
    <w:rsid w:val="002E233A"/>
    <w:rsid w:val="002E7FDB"/>
    <w:rsid w:val="002F039A"/>
    <w:rsid w:val="002F1E3F"/>
    <w:rsid w:val="002F2A17"/>
    <w:rsid w:val="002F2B2C"/>
    <w:rsid w:val="002F410B"/>
    <w:rsid w:val="002F4FE0"/>
    <w:rsid w:val="002F5576"/>
    <w:rsid w:val="003002A4"/>
    <w:rsid w:val="00301558"/>
    <w:rsid w:val="00301FA7"/>
    <w:rsid w:val="003029CC"/>
    <w:rsid w:val="00302AAE"/>
    <w:rsid w:val="00303C54"/>
    <w:rsid w:val="00304164"/>
    <w:rsid w:val="003046B9"/>
    <w:rsid w:val="0030555E"/>
    <w:rsid w:val="00305A47"/>
    <w:rsid w:val="00305DB3"/>
    <w:rsid w:val="00306228"/>
    <w:rsid w:val="00307294"/>
    <w:rsid w:val="00310C99"/>
    <w:rsid w:val="00311EF2"/>
    <w:rsid w:val="00312617"/>
    <w:rsid w:val="00312E5A"/>
    <w:rsid w:val="003147C0"/>
    <w:rsid w:val="00315767"/>
    <w:rsid w:val="00316041"/>
    <w:rsid w:val="0032101F"/>
    <w:rsid w:val="00321B1A"/>
    <w:rsid w:val="00322376"/>
    <w:rsid w:val="0032527F"/>
    <w:rsid w:val="00325C54"/>
    <w:rsid w:val="00326657"/>
    <w:rsid w:val="00330B5F"/>
    <w:rsid w:val="00331745"/>
    <w:rsid w:val="003363ED"/>
    <w:rsid w:val="0033738A"/>
    <w:rsid w:val="003374BF"/>
    <w:rsid w:val="00340DAB"/>
    <w:rsid w:val="003418A0"/>
    <w:rsid w:val="00341B89"/>
    <w:rsid w:val="0034281A"/>
    <w:rsid w:val="003435D2"/>
    <w:rsid w:val="00344F62"/>
    <w:rsid w:val="00346E5D"/>
    <w:rsid w:val="00350E21"/>
    <w:rsid w:val="00352E84"/>
    <w:rsid w:val="00354424"/>
    <w:rsid w:val="003564DC"/>
    <w:rsid w:val="003566B2"/>
    <w:rsid w:val="00357592"/>
    <w:rsid w:val="003600B4"/>
    <w:rsid w:val="00364A37"/>
    <w:rsid w:val="0036636C"/>
    <w:rsid w:val="0036714E"/>
    <w:rsid w:val="00367B7A"/>
    <w:rsid w:val="00371ADD"/>
    <w:rsid w:val="00371DA8"/>
    <w:rsid w:val="00374F29"/>
    <w:rsid w:val="003773F0"/>
    <w:rsid w:val="00380365"/>
    <w:rsid w:val="00383B08"/>
    <w:rsid w:val="00383B1C"/>
    <w:rsid w:val="00384607"/>
    <w:rsid w:val="00384A2C"/>
    <w:rsid w:val="00385C63"/>
    <w:rsid w:val="003861C4"/>
    <w:rsid w:val="00387B26"/>
    <w:rsid w:val="00390042"/>
    <w:rsid w:val="00390FCB"/>
    <w:rsid w:val="00391C9E"/>
    <w:rsid w:val="00396AA5"/>
    <w:rsid w:val="003A0204"/>
    <w:rsid w:val="003A0467"/>
    <w:rsid w:val="003A12A0"/>
    <w:rsid w:val="003A19B0"/>
    <w:rsid w:val="003A24AE"/>
    <w:rsid w:val="003A3C75"/>
    <w:rsid w:val="003A3FB8"/>
    <w:rsid w:val="003A4574"/>
    <w:rsid w:val="003A5924"/>
    <w:rsid w:val="003A59C1"/>
    <w:rsid w:val="003A5C25"/>
    <w:rsid w:val="003A6FC1"/>
    <w:rsid w:val="003A70AE"/>
    <w:rsid w:val="003A7201"/>
    <w:rsid w:val="003A75B5"/>
    <w:rsid w:val="003B2241"/>
    <w:rsid w:val="003B2A75"/>
    <w:rsid w:val="003B449B"/>
    <w:rsid w:val="003B4ACB"/>
    <w:rsid w:val="003B53DE"/>
    <w:rsid w:val="003B6302"/>
    <w:rsid w:val="003C20C2"/>
    <w:rsid w:val="003C2A6B"/>
    <w:rsid w:val="003C2E5D"/>
    <w:rsid w:val="003C6841"/>
    <w:rsid w:val="003D083D"/>
    <w:rsid w:val="003D2299"/>
    <w:rsid w:val="003D25E0"/>
    <w:rsid w:val="003D2A05"/>
    <w:rsid w:val="003D2A59"/>
    <w:rsid w:val="003D5C62"/>
    <w:rsid w:val="003E01CF"/>
    <w:rsid w:val="003E03CC"/>
    <w:rsid w:val="003E03DB"/>
    <w:rsid w:val="003E0C42"/>
    <w:rsid w:val="003E0D2C"/>
    <w:rsid w:val="003E115A"/>
    <w:rsid w:val="003E1203"/>
    <w:rsid w:val="003E1BB7"/>
    <w:rsid w:val="003E2DBC"/>
    <w:rsid w:val="003E47BD"/>
    <w:rsid w:val="003E52ED"/>
    <w:rsid w:val="003E5512"/>
    <w:rsid w:val="003E6C04"/>
    <w:rsid w:val="003E70B7"/>
    <w:rsid w:val="003E779D"/>
    <w:rsid w:val="003E7C18"/>
    <w:rsid w:val="003F028A"/>
    <w:rsid w:val="003F13FD"/>
    <w:rsid w:val="003F3D84"/>
    <w:rsid w:val="003F7486"/>
    <w:rsid w:val="00400731"/>
    <w:rsid w:val="00402F83"/>
    <w:rsid w:val="00403C66"/>
    <w:rsid w:val="0040668A"/>
    <w:rsid w:val="00406FAC"/>
    <w:rsid w:val="004074C0"/>
    <w:rsid w:val="004121CF"/>
    <w:rsid w:val="0041265D"/>
    <w:rsid w:val="0041458F"/>
    <w:rsid w:val="00416036"/>
    <w:rsid w:val="00417E10"/>
    <w:rsid w:val="00417FA1"/>
    <w:rsid w:val="004206FB"/>
    <w:rsid w:val="00420E79"/>
    <w:rsid w:val="004210E9"/>
    <w:rsid w:val="0042687E"/>
    <w:rsid w:val="00430715"/>
    <w:rsid w:val="0043284A"/>
    <w:rsid w:val="00434BEC"/>
    <w:rsid w:val="004352A0"/>
    <w:rsid w:val="0043561D"/>
    <w:rsid w:val="004356E6"/>
    <w:rsid w:val="004464A3"/>
    <w:rsid w:val="00446B9C"/>
    <w:rsid w:val="0044715D"/>
    <w:rsid w:val="004529C7"/>
    <w:rsid w:val="004552C7"/>
    <w:rsid w:val="00455F61"/>
    <w:rsid w:val="00461101"/>
    <w:rsid w:val="0046117F"/>
    <w:rsid w:val="00463476"/>
    <w:rsid w:val="0046574A"/>
    <w:rsid w:val="0047055D"/>
    <w:rsid w:val="00475ED8"/>
    <w:rsid w:val="00476555"/>
    <w:rsid w:val="0048034B"/>
    <w:rsid w:val="00480F80"/>
    <w:rsid w:val="00483FFF"/>
    <w:rsid w:val="00484605"/>
    <w:rsid w:val="00484B98"/>
    <w:rsid w:val="0049589A"/>
    <w:rsid w:val="004A0B94"/>
    <w:rsid w:val="004A19FA"/>
    <w:rsid w:val="004A3451"/>
    <w:rsid w:val="004A4346"/>
    <w:rsid w:val="004A7DED"/>
    <w:rsid w:val="004B3087"/>
    <w:rsid w:val="004B4831"/>
    <w:rsid w:val="004C2E98"/>
    <w:rsid w:val="004C399B"/>
    <w:rsid w:val="004C4A10"/>
    <w:rsid w:val="004C791B"/>
    <w:rsid w:val="004D0044"/>
    <w:rsid w:val="004D064A"/>
    <w:rsid w:val="004D536E"/>
    <w:rsid w:val="004D7580"/>
    <w:rsid w:val="004D7BE4"/>
    <w:rsid w:val="004E1C65"/>
    <w:rsid w:val="004E28BD"/>
    <w:rsid w:val="004E38A8"/>
    <w:rsid w:val="004E48A8"/>
    <w:rsid w:val="004E63C6"/>
    <w:rsid w:val="004E73C8"/>
    <w:rsid w:val="004F09A8"/>
    <w:rsid w:val="004F0B52"/>
    <w:rsid w:val="004F1132"/>
    <w:rsid w:val="004F1D3F"/>
    <w:rsid w:val="004F2451"/>
    <w:rsid w:val="004F4F41"/>
    <w:rsid w:val="004F58DD"/>
    <w:rsid w:val="004F690B"/>
    <w:rsid w:val="004F6F9C"/>
    <w:rsid w:val="004F7A8C"/>
    <w:rsid w:val="00500196"/>
    <w:rsid w:val="00501CB8"/>
    <w:rsid w:val="005026E0"/>
    <w:rsid w:val="005039CA"/>
    <w:rsid w:val="00504C97"/>
    <w:rsid w:val="00505F24"/>
    <w:rsid w:val="005064B9"/>
    <w:rsid w:val="00507A43"/>
    <w:rsid w:val="00510B3E"/>
    <w:rsid w:val="005116AB"/>
    <w:rsid w:val="00516487"/>
    <w:rsid w:val="005169CE"/>
    <w:rsid w:val="00517051"/>
    <w:rsid w:val="005178F4"/>
    <w:rsid w:val="00517D28"/>
    <w:rsid w:val="00517D4A"/>
    <w:rsid w:val="005207C6"/>
    <w:rsid w:val="00521C38"/>
    <w:rsid w:val="00522BF3"/>
    <w:rsid w:val="00531FE1"/>
    <w:rsid w:val="00532716"/>
    <w:rsid w:val="0053375A"/>
    <w:rsid w:val="005342DA"/>
    <w:rsid w:val="0053691B"/>
    <w:rsid w:val="00536926"/>
    <w:rsid w:val="00537E78"/>
    <w:rsid w:val="0054088A"/>
    <w:rsid w:val="00542938"/>
    <w:rsid w:val="00542F3F"/>
    <w:rsid w:val="00546159"/>
    <w:rsid w:val="0054741D"/>
    <w:rsid w:val="00550B70"/>
    <w:rsid w:val="00551AA0"/>
    <w:rsid w:val="00552B90"/>
    <w:rsid w:val="00552BF7"/>
    <w:rsid w:val="00554909"/>
    <w:rsid w:val="00557C57"/>
    <w:rsid w:val="005604A6"/>
    <w:rsid w:val="00564571"/>
    <w:rsid w:val="00564E5A"/>
    <w:rsid w:val="00565116"/>
    <w:rsid w:val="00565FD4"/>
    <w:rsid w:val="00566F96"/>
    <w:rsid w:val="00570E20"/>
    <w:rsid w:val="00570FCD"/>
    <w:rsid w:val="00572121"/>
    <w:rsid w:val="00573112"/>
    <w:rsid w:val="00580283"/>
    <w:rsid w:val="005826E3"/>
    <w:rsid w:val="00584B2B"/>
    <w:rsid w:val="00584F10"/>
    <w:rsid w:val="00585B93"/>
    <w:rsid w:val="005863CE"/>
    <w:rsid w:val="00592870"/>
    <w:rsid w:val="00592D9B"/>
    <w:rsid w:val="00594B5C"/>
    <w:rsid w:val="005953FD"/>
    <w:rsid w:val="00596466"/>
    <w:rsid w:val="005979E5"/>
    <w:rsid w:val="005A0A7D"/>
    <w:rsid w:val="005A0B77"/>
    <w:rsid w:val="005A0D28"/>
    <w:rsid w:val="005A1851"/>
    <w:rsid w:val="005A2898"/>
    <w:rsid w:val="005A34E2"/>
    <w:rsid w:val="005A5F4B"/>
    <w:rsid w:val="005A605D"/>
    <w:rsid w:val="005A7D09"/>
    <w:rsid w:val="005B0417"/>
    <w:rsid w:val="005B0898"/>
    <w:rsid w:val="005B10CB"/>
    <w:rsid w:val="005B12C3"/>
    <w:rsid w:val="005B2703"/>
    <w:rsid w:val="005B54DF"/>
    <w:rsid w:val="005B562D"/>
    <w:rsid w:val="005C2B8D"/>
    <w:rsid w:val="005C43B9"/>
    <w:rsid w:val="005C55F9"/>
    <w:rsid w:val="005D19AC"/>
    <w:rsid w:val="005D2336"/>
    <w:rsid w:val="005D2B11"/>
    <w:rsid w:val="005D3011"/>
    <w:rsid w:val="005D3747"/>
    <w:rsid w:val="005D48F1"/>
    <w:rsid w:val="005D54D4"/>
    <w:rsid w:val="005D5E4E"/>
    <w:rsid w:val="005D5FC3"/>
    <w:rsid w:val="005E03BD"/>
    <w:rsid w:val="005E0B3C"/>
    <w:rsid w:val="005E2776"/>
    <w:rsid w:val="005E2B5A"/>
    <w:rsid w:val="005E4A95"/>
    <w:rsid w:val="005E634B"/>
    <w:rsid w:val="005E722E"/>
    <w:rsid w:val="005E77B2"/>
    <w:rsid w:val="005F256B"/>
    <w:rsid w:val="005F51AD"/>
    <w:rsid w:val="005F5DB5"/>
    <w:rsid w:val="0060004F"/>
    <w:rsid w:val="006029EE"/>
    <w:rsid w:val="0060374F"/>
    <w:rsid w:val="00604BE0"/>
    <w:rsid w:val="0060645B"/>
    <w:rsid w:val="00606DE4"/>
    <w:rsid w:val="00607158"/>
    <w:rsid w:val="006104CB"/>
    <w:rsid w:val="0061132C"/>
    <w:rsid w:val="006114A3"/>
    <w:rsid w:val="00612E43"/>
    <w:rsid w:val="006177D8"/>
    <w:rsid w:val="0062023C"/>
    <w:rsid w:val="0062033B"/>
    <w:rsid w:val="0062183D"/>
    <w:rsid w:val="00624E92"/>
    <w:rsid w:val="0062590C"/>
    <w:rsid w:val="00625EDD"/>
    <w:rsid w:val="006261D1"/>
    <w:rsid w:val="00626F03"/>
    <w:rsid w:val="00631F87"/>
    <w:rsid w:val="00632A53"/>
    <w:rsid w:val="00635DA4"/>
    <w:rsid w:val="00640804"/>
    <w:rsid w:val="006410B6"/>
    <w:rsid w:val="00641F87"/>
    <w:rsid w:val="00642099"/>
    <w:rsid w:val="006441C3"/>
    <w:rsid w:val="0064483D"/>
    <w:rsid w:val="0064606B"/>
    <w:rsid w:val="0064625B"/>
    <w:rsid w:val="0064631E"/>
    <w:rsid w:val="006464E4"/>
    <w:rsid w:val="006515E6"/>
    <w:rsid w:val="00653D14"/>
    <w:rsid w:val="00653F23"/>
    <w:rsid w:val="0065452F"/>
    <w:rsid w:val="00661289"/>
    <w:rsid w:val="0066345F"/>
    <w:rsid w:val="00664797"/>
    <w:rsid w:val="0066773F"/>
    <w:rsid w:val="00670A58"/>
    <w:rsid w:val="0067256B"/>
    <w:rsid w:val="006759BF"/>
    <w:rsid w:val="0067640C"/>
    <w:rsid w:val="00676805"/>
    <w:rsid w:val="006774EE"/>
    <w:rsid w:val="006777D2"/>
    <w:rsid w:val="00682C25"/>
    <w:rsid w:val="006854A8"/>
    <w:rsid w:val="00685D8F"/>
    <w:rsid w:val="00691960"/>
    <w:rsid w:val="00691D33"/>
    <w:rsid w:val="00692DF4"/>
    <w:rsid w:val="00695E72"/>
    <w:rsid w:val="00696BDE"/>
    <w:rsid w:val="006A0952"/>
    <w:rsid w:val="006A0FEF"/>
    <w:rsid w:val="006A4149"/>
    <w:rsid w:val="006A628D"/>
    <w:rsid w:val="006B662A"/>
    <w:rsid w:val="006C0C05"/>
    <w:rsid w:val="006C0E0E"/>
    <w:rsid w:val="006C14E0"/>
    <w:rsid w:val="006C6EBF"/>
    <w:rsid w:val="006D18A3"/>
    <w:rsid w:val="006D21A4"/>
    <w:rsid w:val="006D24D7"/>
    <w:rsid w:val="006D4D07"/>
    <w:rsid w:val="006D70DD"/>
    <w:rsid w:val="006D74DD"/>
    <w:rsid w:val="006E348A"/>
    <w:rsid w:val="006E372D"/>
    <w:rsid w:val="006E69F0"/>
    <w:rsid w:val="006E764A"/>
    <w:rsid w:val="006E7851"/>
    <w:rsid w:val="006F0C25"/>
    <w:rsid w:val="006F3802"/>
    <w:rsid w:val="007002D6"/>
    <w:rsid w:val="00701921"/>
    <w:rsid w:val="00702954"/>
    <w:rsid w:val="007036EA"/>
    <w:rsid w:val="00705B64"/>
    <w:rsid w:val="00705DEF"/>
    <w:rsid w:val="0070600D"/>
    <w:rsid w:val="00706F5F"/>
    <w:rsid w:val="007071BE"/>
    <w:rsid w:val="00707DAF"/>
    <w:rsid w:val="00710913"/>
    <w:rsid w:val="00711C3E"/>
    <w:rsid w:val="007123CA"/>
    <w:rsid w:val="0071429C"/>
    <w:rsid w:val="007150F5"/>
    <w:rsid w:val="00715867"/>
    <w:rsid w:val="007159EF"/>
    <w:rsid w:val="00715C3F"/>
    <w:rsid w:val="00715E0A"/>
    <w:rsid w:val="0072092F"/>
    <w:rsid w:val="007228FE"/>
    <w:rsid w:val="007238AA"/>
    <w:rsid w:val="00726877"/>
    <w:rsid w:val="00727540"/>
    <w:rsid w:val="007300EA"/>
    <w:rsid w:val="00732C05"/>
    <w:rsid w:val="00733CA5"/>
    <w:rsid w:val="0073400A"/>
    <w:rsid w:val="00734AE9"/>
    <w:rsid w:val="00741E52"/>
    <w:rsid w:val="00743056"/>
    <w:rsid w:val="00750ED5"/>
    <w:rsid w:val="00752A97"/>
    <w:rsid w:val="00752EF0"/>
    <w:rsid w:val="0075512F"/>
    <w:rsid w:val="00755635"/>
    <w:rsid w:val="0075573E"/>
    <w:rsid w:val="007568C0"/>
    <w:rsid w:val="007605C5"/>
    <w:rsid w:val="00761134"/>
    <w:rsid w:val="00761476"/>
    <w:rsid w:val="007626E5"/>
    <w:rsid w:val="00764F0A"/>
    <w:rsid w:val="0076530C"/>
    <w:rsid w:val="00766B06"/>
    <w:rsid w:val="00766B3B"/>
    <w:rsid w:val="007671DD"/>
    <w:rsid w:val="00767A75"/>
    <w:rsid w:val="00767BA2"/>
    <w:rsid w:val="007707B2"/>
    <w:rsid w:val="00770F86"/>
    <w:rsid w:val="00773576"/>
    <w:rsid w:val="00774CA2"/>
    <w:rsid w:val="00775EBD"/>
    <w:rsid w:val="007767B1"/>
    <w:rsid w:val="0078391C"/>
    <w:rsid w:val="00783F04"/>
    <w:rsid w:val="0078501F"/>
    <w:rsid w:val="00785D52"/>
    <w:rsid w:val="00786D21"/>
    <w:rsid w:val="007875E6"/>
    <w:rsid w:val="00794BBA"/>
    <w:rsid w:val="00794C73"/>
    <w:rsid w:val="00796AE1"/>
    <w:rsid w:val="00796EA6"/>
    <w:rsid w:val="00797EEE"/>
    <w:rsid w:val="007A0369"/>
    <w:rsid w:val="007A0402"/>
    <w:rsid w:val="007A104A"/>
    <w:rsid w:val="007A1E80"/>
    <w:rsid w:val="007A2A38"/>
    <w:rsid w:val="007A2FDB"/>
    <w:rsid w:val="007A30BB"/>
    <w:rsid w:val="007A33AC"/>
    <w:rsid w:val="007A3A5B"/>
    <w:rsid w:val="007A3EC5"/>
    <w:rsid w:val="007A5CFB"/>
    <w:rsid w:val="007A797B"/>
    <w:rsid w:val="007A7D96"/>
    <w:rsid w:val="007B16DA"/>
    <w:rsid w:val="007B1F71"/>
    <w:rsid w:val="007B585C"/>
    <w:rsid w:val="007B7851"/>
    <w:rsid w:val="007C4D22"/>
    <w:rsid w:val="007C6CC8"/>
    <w:rsid w:val="007D14BF"/>
    <w:rsid w:val="007D228A"/>
    <w:rsid w:val="007D2B0F"/>
    <w:rsid w:val="007D2C65"/>
    <w:rsid w:val="007D5457"/>
    <w:rsid w:val="007D5E85"/>
    <w:rsid w:val="007D6C70"/>
    <w:rsid w:val="007E00E0"/>
    <w:rsid w:val="007E4859"/>
    <w:rsid w:val="007E50CC"/>
    <w:rsid w:val="007E6076"/>
    <w:rsid w:val="007E657C"/>
    <w:rsid w:val="007E6F64"/>
    <w:rsid w:val="007F0343"/>
    <w:rsid w:val="007F19AD"/>
    <w:rsid w:val="007F1BF9"/>
    <w:rsid w:val="007F251F"/>
    <w:rsid w:val="007F2E32"/>
    <w:rsid w:val="007F3EC9"/>
    <w:rsid w:val="007F476E"/>
    <w:rsid w:val="007F7787"/>
    <w:rsid w:val="007F77C8"/>
    <w:rsid w:val="007F7F82"/>
    <w:rsid w:val="00801305"/>
    <w:rsid w:val="00802360"/>
    <w:rsid w:val="00802B98"/>
    <w:rsid w:val="00803454"/>
    <w:rsid w:val="00807749"/>
    <w:rsid w:val="008115BF"/>
    <w:rsid w:val="00813B35"/>
    <w:rsid w:val="00822C76"/>
    <w:rsid w:val="008238F2"/>
    <w:rsid w:val="00824FEA"/>
    <w:rsid w:val="008257C8"/>
    <w:rsid w:val="00825AE7"/>
    <w:rsid w:val="00825D05"/>
    <w:rsid w:val="00825EF7"/>
    <w:rsid w:val="00826777"/>
    <w:rsid w:val="00827E7A"/>
    <w:rsid w:val="008309DE"/>
    <w:rsid w:val="00833116"/>
    <w:rsid w:val="008342F3"/>
    <w:rsid w:val="008344E7"/>
    <w:rsid w:val="00834E91"/>
    <w:rsid w:val="00835CCC"/>
    <w:rsid w:val="008378C6"/>
    <w:rsid w:val="0084010E"/>
    <w:rsid w:val="008411E1"/>
    <w:rsid w:val="00842749"/>
    <w:rsid w:val="008431C5"/>
    <w:rsid w:val="00843274"/>
    <w:rsid w:val="00843EA4"/>
    <w:rsid w:val="008463F0"/>
    <w:rsid w:val="008479BF"/>
    <w:rsid w:val="00850679"/>
    <w:rsid w:val="00850F04"/>
    <w:rsid w:val="0085239A"/>
    <w:rsid w:val="00860F07"/>
    <w:rsid w:val="00861B69"/>
    <w:rsid w:val="0086254F"/>
    <w:rsid w:val="008629A6"/>
    <w:rsid w:val="00865F95"/>
    <w:rsid w:val="00866297"/>
    <w:rsid w:val="00867BD4"/>
    <w:rsid w:val="00870D55"/>
    <w:rsid w:val="00870E58"/>
    <w:rsid w:val="008741E3"/>
    <w:rsid w:val="00880AC9"/>
    <w:rsid w:val="008821D4"/>
    <w:rsid w:val="0088240B"/>
    <w:rsid w:val="00883E1F"/>
    <w:rsid w:val="00886580"/>
    <w:rsid w:val="0089162B"/>
    <w:rsid w:val="0089237A"/>
    <w:rsid w:val="00892C35"/>
    <w:rsid w:val="0089316E"/>
    <w:rsid w:val="00894B11"/>
    <w:rsid w:val="008A0E04"/>
    <w:rsid w:val="008A1F1A"/>
    <w:rsid w:val="008A24EE"/>
    <w:rsid w:val="008A5983"/>
    <w:rsid w:val="008A786D"/>
    <w:rsid w:val="008A7BB7"/>
    <w:rsid w:val="008B08E1"/>
    <w:rsid w:val="008B09C0"/>
    <w:rsid w:val="008B2353"/>
    <w:rsid w:val="008B3AD2"/>
    <w:rsid w:val="008B3DA1"/>
    <w:rsid w:val="008B4366"/>
    <w:rsid w:val="008B75F0"/>
    <w:rsid w:val="008C0177"/>
    <w:rsid w:val="008C05A5"/>
    <w:rsid w:val="008C0BED"/>
    <w:rsid w:val="008C14EC"/>
    <w:rsid w:val="008C2B1C"/>
    <w:rsid w:val="008C2D15"/>
    <w:rsid w:val="008C4A5D"/>
    <w:rsid w:val="008C52A7"/>
    <w:rsid w:val="008C62EF"/>
    <w:rsid w:val="008C6ADF"/>
    <w:rsid w:val="008C6EA1"/>
    <w:rsid w:val="008D0ED3"/>
    <w:rsid w:val="008D0F29"/>
    <w:rsid w:val="008D29D9"/>
    <w:rsid w:val="008D32BB"/>
    <w:rsid w:val="008D3E5F"/>
    <w:rsid w:val="008E07B2"/>
    <w:rsid w:val="008E0A9C"/>
    <w:rsid w:val="008E0CD6"/>
    <w:rsid w:val="008E485B"/>
    <w:rsid w:val="008E77E8"/>
    <w:rsid w:val="008F2334"/>
    <w:rsid w:val="008F25B7"/>
    <w:rsid w:val="008F281E"/>
    <w:rsid w:val="008F4E97"/>
    <w:rsid w:val="008F6563"/>
    <w:rsid w:val="008F68A2"/>
    <w:rsid w:val="008F7BA8"/>
    <w:rsid w:val="0090075A"/>
    <w:rsid w:val="00902694"/>
    <w:rsid w:val="00903CEB"/>
    <w:rsid w:val="00904F48"/>
    <w:rsid w:val="0090509E"/>
    <w:rsid w:val="00905571"/>
    <w:rsid w:val="0090682A"/>
    <w:rsid w:val="00911A51"/>
    <w:rsid w:val="00913AB5"/>
    <w:rsid w:val="0091442C"/>
    <w:rsid w:val="00920EC6"/>
    <w:rsid w:val="00921DE6"/>
    <w:rsid w:val="00923CE2"/>
    <w:rsid w:val="0092416C"/>
    <w:rsid w:val="00924D68"/>
    <w:rsid w:val="0092733E"/>
    <w:rsid w:val="00927AA6"/>
    <w:rsid w:val="00930A4F"/>
    <w:rsid w:val="00933CDE"/>
    <w:rsid w:val="009346A3"/>
    <w:rsid w:val="009378E8"/>
    <w:rsid w:val="00940F5F"/>
    <w:rsid w:val="009413D3"/>
    <w:rsid w:val="00943710"/>
    <w:rsid w:val="00946EE5"/>
    <w:rsid w:val="00947C85"/>
    <w:rsid w:val="00950BE1"/>
    <w:rsid w:val="00951398"/>
    <w:rsid w:val="00951A07"/>
    <w:rsid w:val="00952185"/>
    <w:rsid w:val="00952BF4"/>
    <w:rsid w:val="0095305C"/>
    <w:rsid w:val="0095434D"/>
    <w:rsid w:val="00956151"/>
    <w:rsid w:val="0095681D"/>
    <w:rsid w:val="00956BC9"/>
    <w:rsid w:val="00960E5D"/>
    <w:rsid w:val="009628B6"/>
    <w:rsid w:val="009633DA"/>
    <w:rsid w:val="0096451D"/>
    <w:rsid w:val="00965105"/>
    <w:rsid w:val="00965947"/>
    <w:rsid w:val="00965DFD"/>
    <w:rsid w:val="009728FB"/>
    <w:rsid w:val="00972FD1"/>
    <w:rsid w:val="009738DB"/>
    <w:rsid w:val="00974BA1"/>
    <w:rsid w:val="00974F98"/>
    <w:rsid w:val="00975973"/>
    <w:rsid w:val="0097740B"/>
    <w:rsid w:val="009803D3"/>
    <w:rsid w:val="00980442"/>
    <w:rsid w:val="0098075A"/>
    <w:rsid w:val="0098293A"/>
    <w:rsid w:val="00982C3C"/>
    <w:rsid w:val="009867A1"/>
    <w:rsid w:val="00987AB0"/>
    <w:rsid w:val="0099114F"/>
    <w:rsid w:val="009940A0"/>
    <w:rsid w:val="00996257"/>
    <w:rsid w:val="00997F7F"/>
    <w:rsid w:val="009A1173"/>
    <w:rsid w:val="009A1203"/>
    <w:rsid w:val="009A2155"/>
    <w:rsid w:val="009A2E76"/>
    <w:rsid w:val="009A45F8"/>
    <w:rsid w:val="009A4C06"/>
    <w:rsid w:val="009A4C5C"/>
    <w:rsid w:val="009A53DD"/>
    <w:rsid w:val="009A6B65"/>
    <w:rsid w:val="009B1506"/>
    <w:rsid w:val="009B1B8A"/>
    <w:rsid w:val="009B1D07"/>
    <w:rsid w:val="009B1E1B"/>
    <w:rsid w:val="009B3B66"/>
    <w:rsid w:val="009B4941"/>
    <w:rsid w:val="009B5360"/>
    <w:rsid w:val="009B78B1"/>
    <w:rsid w:val="009C00D2"/>
    <w:rsid w:val="009C44DD"/>
    <w:rsid w:val="009C479C"/>
    <w:rsid w:val="009C6441"/>
    <w:rsid w:val="009C6BDD"/>
    <w:rsid w:val="009D3A34"/>
    <w:rsid w:val="009D4737"/>
    <w:rsid w:val="009D47CF"/>
    <w:rsid w:val="009D61DB"/>
    <w:rsid w:val="009D7128"/>
    <w:rsid w:val="009E3B05"/>
    <w:rsid w:val="009E6189"/>
    <w:rsid w:val="009E7DFC"/>
    <w:rsid w:val="009F0B79"/>
    <w:rsid w:val="009F10DE"/>
    <w:rsid w:val="009F3448"/>
    <w:rsid w:val="009F3B68"/>
    <w:rsid w:val="009F3D33"/>
    <w:rsid w:val="009F5082"/>
    <w:rsid w:val="009F51EF"/>
    <w:rsid w:val="009F5AF9"/>
    <w:rsid w:val="009F5DD3"/>
    <w:rsid w:val="009F603F"/>
    <w:rsid w:val="009F703D"/>
    <w:rsid w:val="009F7507"/>
    <w:rsid w:val="00A0421E"/>
    <w:rsid w:val="00A069CC"/>
    <w:rsid w:val="00A06C7C"/>
    <w:rsid w:val="00A1015B"/>
    <w:rsid w:val="00A11A52"/>
    <w:rsid w:val="00A12BBA"/>
    <w:rsid w:val="00A13102"/>
    <w:rsid w:val="00A13A08"/>
    <w:rsid w:val="00A2038D"/>
    <w:rsid w:val="00A22782"/>
    <w:rsid w:val="00A22B02"/>
    <w:rsid w:val="00A247C5"/>
    <w:rsid w:val="00A27009"/>
    <w:rsid w:val="00A27953"/>
    <w:rsid w:val="00A32BC5"/>
    <w:rsid w:val="00A34D06"/>
    <w:rsid w:val="00A36743"/>
    <w:rsid w:val="00A40284"/>
    <w:rsid w:val="00A432F9"/>
    <w:rsid w:val="00A43A48"/>
    <w:rsid w:val="00A45007"/>
    <w:rsid w:val="00A452EF"/>
    <w:rsid w:val="00A470F0"/>
    <w:rsid w:val="00A50A58"/>
    <w:rsid w:val="00A52891"/>
    <w:rsid w:val="00A52E5F"/>
    <w:rsid w:val="00A53BBC"/>
    <w:rsid w:val="00A53E8F"/>
    <w:rsid w:val="00A53EF9"/>
    <w:rsid w:val="00A54023"/>
    <w:rsid w:val="00A55CB6"/>
    <w:rsid w:val="00A5603C"/>
    <w:rsid w:val="00A57C02"/>
    <w:rsid w:val="00A61C76"/>
    <w:rsid w:val="00A624F3"/>
    <w:rsid w:val="00A63935"/>
    <w:rsid w:val="00A642D6"/>
    <w:rsid w:val="00A64A09"/>
    <w:rsid w:val="00A67F54"/>
    <w:rsid w:val="00A71559"/>
    <w:rsid w:val="00A721A5"/>
    <w:rsid w:val="00A72E79"/>
    <w:rsid w:val="00A73E58"/>
    <w:rsid w:val="00A76162"/>
    <w:rsid w:val="00A76655"/>
    <w:rsid w:val="00A7691C"/>
    <w:rsid w:val="00A77FAB"/>
    <w:rsid w:val="00A80A62"/>
    <w:rsid w:val="00A832D7"/>
    <w:rsid w:val="00A84365"/>
    <w:rsid w:val="00A85009"/>
    <w:rsid w:val="00A86980"/>
    <w:rsid w:val="00A869A2"/>
    <w:rsid w:val="00A87B7F"/>
    <w:rsid w:val="00A9053B"/>
    <w:rsid w:val="00A92F3A"/>
    <w:rsid w:val="00A93225"/>
    <w:rsid w:val="00A97BA8"/>
    <w:rsid w:val="00AA177E"/>
    <w:rsid w:val="00AA32E8"/>
    <w:rsid w:val="00AA477A"/>
    <w:rsid w:val="00AA503E"/>
    <w:rsid w:val="00AA73ED"/>
    <w:rsid w:val="00AA7606"/>
    <w:rsid w:val="00AB1FDF"/>
    <w:rsid w:val="00AB2690"/>
    <w:rsid w:val="00AB5324"/>
    <w:rsid w:val="00AB5B5A"/>
    <w:rsid w:val="00AB6D7E"/>
    <w:rsid w:val="00AB7783"/>
    <w:rsid w:val="00AC0341"/>
    <w:rsid w:val="00AC0959"/>
    <w:rsid w:val="00AC1930"/>
    <w:rsid w:val="00AC28FC"/>
    <w:rsid w:val="00AC2AA4"/>
    <w:rsid w:val="00AC5125"/>
    <w:rsid w:val="00AC5F7B"/>
    <w:rsid w:val="00AC678E"/>
    <w:rsid w:val="00AD0B6D"/>
    <w:rsid w:val="00AD0BC3"/>
    <w:rsid w:val="00AD192C"/>
    <w:rsid w:val="00AD587C"/>
    <w:rsid w:val="00AD6ECA"/>
    <w:rsid w:val="00AE072D"/>
    <w:rsid w:val="00AE0E2D"/>
    <w:rsid w:val="00AE1BF9"/>
    <w:rsid w:val="00AE21BC"/>
    <w:rsid w:val="00AE366E"/>
    <w:rsid w:val="00AE49EC"/>
    <w:rsid w:val="00AF28AD"/>
    <w:rsid w:val="00AF2BE0"/>
    <w:rsid w:val="00AF30D6"/>
    <w:rsid w:val="00AF5C22"/>
    <w:rsid w:val="00AF7A62"/>
    <w:rsid w:val="00B014BB"/>
    <w:rsid w:val="00B048EC"/>
    <w:rsid w:val="00B06A91"/>
    <w:rsid w:val="00B06F4F"/>
    <w:rsid w:val="00B1040A"/>
    <w:rsid w:val="00B1095A"/>
    <w:rsid w:val="00B10BD2"/>
    <w:rsid w:val="00B12C0D"/>
    <w:rsid w:val="00B141D5"/>
    <w:rsid w:val="00B15168"/>
    <w:rsid w:val="00B15DB4"/>
    <w:rsid w:val="00B15E36"/>
    <w:rsid w:val="00B166DA"/>
    <w:rsid w:val="00B17C0C"/>
    <w:rsid w:val="00B17CC4"/>
    <w:rsid w:val="00B23B6E"/>
    <w:rsid w:val="00B25260"/>
    <w:rsid w:val="00B279F8"/>
    <w:rsid w:val="00B30647"/>
    <w:rsid w:val="00B335AA"/>
    <w:rsid w:val="00B33A35"/>
    <w:rsid w:val="00B355BF"/>
    <w:rsid w:val="00B36324"/>
    <w:rsid w:val="00B37D92"/>
    <w:rsid w:val="00B417A0"/>
    <w:rsid w:val="00B433CF"/>
    <w:rsid w:val="00B434F3"/>
    <w:rsid w:val="00B461A1"/>
    <w:rsid w:val="00B473BA"/>
    <w:rsid w:val="00B512C0"/>
    <w:rsid w:val="00B53429"/>
    <w:rsid w:val="00B539A3"/>
    <w:rsid w:val="00B55AAF"/>
    <w:rsid w:val="00B56716"/>
    <w:rsid w:val="00B61AEE"/>
    <w:rsid w:val="00B61B92"/>
    <w:rsid w:val="00B63DE6"/>
    <w:rsid w:val="00B66435"/>
    <w:rsid w:val="00B71343"/>
    <w:rsid w:val="00B715F1"/>
    <w:rsid w:val="00B73830"/>
    <w:rsid w:val="00B73B96"/>
    <w:rsid w:val="00B74657"/>
    <w:rsid w:val="00B7611A"/>
    <w:rsid w:val="00B76F8D"/>
    <w:rsid w:val="00B7731E"/>
    <w:rsid w:val="00B778C7"/>
    <w:rsid w:val="00B80D41"/>
    <w:rsid w:val="00B81CB2"/>
    <w:rsid w:val="00B820A6"/>
    <w:rsid w:val="00B82B24"/>
    <w:rsid w:val="00B82BDA"/>
    <w:rsid w:val="00B82C7E"/>
    <w:rsid w:val="00B82D8E"/>
    <w:rsid w:val="00B83E2A"/>
    <w:rsid w:val="00B84CE2"/>
    <w:rsid w:val="00B8773F"/>
    <w:rsid w:val="00B87B72"/>
    <w:rsid w:val="00B9051F"/>
    <w:rsid w:val="00B91E15"/>
    <w:rsid w:val="00B91FDE"/>
    <w:rsid w:val="00B921CA"/>
    <w:rsid w:val="00B96E03"/>
    <w:rsid w:val="00BA2E68"/>
    <w:rsid w:val="00BA368F"/>
    <w:rsid w:val="00BA3A79"/>
    <w:rsid w:val="00BA4217"/>
    <w:rsid w:val="00BA5E82"/>
    <w:rsid w:val="00BA68A4"/>
    <w:rsid w:val="00BA6CC8"/>
    <w:rsid w:val="00BA708B"/>
    <w:rsid w:val="00BB2160"/>
    <w:rsid w:val="00BB3113"/>
    <w:rsid w:val="00BB6544"/>
    <w:rsid w:val="00BB6F09"/>
    <w:rsid w:val="00BC0359"/>
    <w:rsid w:val="00BC0CBA"/>
    <w:rsid w:val="00BC1162"/>
    <w:rsid w:val="00BC23BC"/>
    <w:rsid w:val="00BC3C38"/>
    <w:rsid w:val="00BC5030"/>
    <w:rsid w:val="00BC55DA"/>
    <w:rsid w:val="00BC766E"/>
    <w:rsid w:val="00BD4445"/>
    <w:rsid w:val="00BD701D"/>
    <w:rsid w:val="00BD7451"/>
    <w:rsid w:val="00BE2AD7"/>
    <w:rsid w:val="00BE33AE"/>
    <w:rsid w:val="00BE5D2C"/>
    <w:rsid w:val="00BE6784"/>
    <w:rsid w:val="00BE6B86"/>
    <w:rsid w:val="00BF0161"/>
    <w:rsid w:val="00BF1295"/>
    <w:rsid w:val="00BF1DF9"/>
    <w:rsid w:val="00BF2FE8"/>
    <w:rsid w:val="00BF468D"/>
    <w:rsid w:val="00BF46F6"/>
    <w:rsid w:val="00BF76AA"/>
    <w:rsid w:val="00BF7C8C"/>
    <w:rsid w:val="00C002C8"/>
    <w:rsid w:val="00C00B79"/>
    <w:rsid w:val="00C016B7"/>
    <w:rsid w:val="00C01E61"/>
    <w:rsid w:val="00C0307B"/>
    <w:rsid w:val="00C03278"/>
    <w:rsid w:val="00C033C8"/>
    <w:rsid w:val="00C034F8"/>
    <w:rsid w:val="00C03FE5"/>
    <w:rsid w:val="00C05943"/>
    <w:rsid w:val="00C070B8"/>
    <w:rsid w:val="00C07171"/>
    <w:rsid w:val="00C07CB4"/>
    <w:rsid w:val="00C10D59"/>
    <w:rsid w:val="00C12140"/>
    <w:rsid w:val="00C141BC"/>
    <w:rsid w:val="00C14790"/>
    <w:rsid w:val="00C15360"/>
    <w:rsid w:val="00C15A2C"/>
    <w:rsid w:val="00C16009"/>
    <w:rsid w:val="00C1611D"/>
    <w:rsid w:val="00C171BB"/>
    <w:rsid w:val="00C17B4C"/>
    <w:rsid w:val="00C203C1"/>
    <w:rsid w:val="00C20DB2"/>
    <w:rsid w:val="00C22185"/>
    <w:rsid w:val="00C22EE4"/>
    <w:rsid w:val="00C2439C"/>
    <w:rsid w:val="00C24FBF"/>
    <w:rsid w:val="00C25934"/>
    <w:rsid w:val="00C25D0D"/>
    <w:rsid w:val="00C3112A"/>
    <w:rsid w:val="00C31EDB"/>
    <w:rsid w:val="00C339B4"/>
    <w:rsid w:val="00C351C0"/>
    <w:rsid w:val="00C35CF4"/>
    <w:rsid w:val="00C3620F"/>
    <w:rsid w:val="00C40B3C"/>
    <w:rsid w:val="00C42C11"/>
    <w:rsid w:val="00C44190"/>
    <w:rsid w:val="00C44AD4"/>
    <w:rsid w:val="00C44FB1"/>
    <w:rsid w:val="00C46288"/>
    <w:rsid w:val="00C50570"/>
    <w:rsid w:val="00C50C15"/>
    <w:rsid w:val="00C52156"/>
    <w:rsid w:val="00C54772"/>
    <w:rsid w:val="00C56FA9"/>
    <w:rsid w:val="00C61720"/>
    <w:rsid w:val="00C6197B"/>
    <w:rsid w:val="00C629CF"/>
    <w:rsid w:val="00C655C2"/>
    <w:rsid w:val="00C65E1F"/>
    <w:rsid w:val="00C66ED7"/>
    <w:rsid w:val="00C67427"/>
    <w:rsid w:val="00C7382A"/>
    <w:rsid w:val="00C7478A"/>
    <w:rsid w:val="00C75280"/>
    <w:rsid w:val="00C7712F"/>
    <w:rsid w:val="00C811EE"/>
    <w:rsid w:val="00C81FFD"/>
    <w:rsid w:val="00C822CB"/>
    <w:rsid w:val="00C83146"/>
    <w:rsid w:val="00C84724"/>
    <w:rsid w:val="00C92E96"/>
    <w:rsid w:val="00C94BCB"/>
    <w:rsid w:val="00C96D7B"/>
    <w:rsid w:val="00C974FF"/>
    <w:rsid w:val="00CA0A16"/>
    <w:rsid w:val="00CA194E"/>
    <w:rsid w:val="00CA21CF"/>
    <w:rsid w:val="00CA3985"/>
    <w:rsid w:val="00CA4233"/>
    <w:rsid w:val="00CA4522"/>
    <w:rsid w:val="00CA76A1"/>
    <w:rsid w:val="00CA7B6B"/>
    <w:rsid w:val="00CB01A5"/>
    <w:rsid w:val="00CB251D"/>
    <w:rsid w:val="00CB26DD"/>
    <w:rsid w:val="00CB31F1"/>
    <w:rsid w:val="00CB34BE"/>
    <w:rsid w:val="00CC22B2"/>
    <w:rsid w:val="00CC31C8"/>
    <w:rsid w:val="00CC371B"/>
    <w:rsid w:val="00CC4C47"/>
    <w:rsid w:val="00CC517D"/>
    <w:rsid w:val="00CC6436"/>
    <w:rsid w:val="00CC77DD"/>
    <w:rsid w:val="00CD34BE"/>
    <w:rsid w:val="00CD57DE"/>
    <w:rsid w:val="00CD60EB"/>
    <w:rsid w:val="00CD652E"/>
    <w:rsid w:val="00CD7F58"/>
    <w:rsid w:val="00CE1973"/>
    <w:rsid w:val="00CE1BE5"/>
    <w:rsid w:val="00CE2043"/>
    <w:rsid w:val="00CE329E"/>
    <w:rsid w:val="00CE34EC"/>
    <w:rsid w:val="00CE441A"/>
    <w:rsid w:val="00CE57DD"/>
    <w:rsid w:val="00CE5E83"/>
    <w:rsid w:val="00CE6FA2"/>
    <w:rsid w:val="00CF0F75"/>
    <w:rsid w:val="00CF1905"/>
    <w:rsid w:val="00CF1E64"/>
    <w:rsid w:val="00CF33AF"/>
    <w:rsid w:val="00CF3E46"/>
    <w:rsid w:val="00CF3F3C"/>
    <w:rsid w:val="00CF704C"/>
    <w:rsid w:val="00CF713F"/>
    <w:rsid w:val="00D00726"/>
    <w:rsid w:val="00D0269D"/>
    <w:rsid w:val="00D03F19"/>
    <w:rsid w:val="00D0495C"/>
    <w:rsid w:val="00D066A8"/>
    <w:rsid w:val="00D11141"/>
    <w:rsid w:val="00D12910"/>
    <w:rsid w:val="00D13C12"/>
    <w:rsid w:val="00D16962"/>
    <w:rsid w:val="00D1760E"/>
    <w:rsid w:val="00D20746"/>
    <w:rsid w:val="00D2591D"/>
    <w:rsid w:val="00D260ED"/>
    <w:rsid w:val="00D26EAA"/>
    <w:rsid w:val="00D27390"/>
    <w:rsid w:val="00D27E04"/>
    <w:rsid w:val="00D30CB4"/>
    <w:rsid w:val="00D32BB2"/>
    <w:rsid w:val="00D343D6"/>
    <w:rsid w:val="00D3466E"/>
    <w:rsid w:val="00D34902"/>
    <w:rsid w:val="00D3520D"/>
    <w:rsid w:val="00D36225"/>
    <w:rsid w:val="00D4156D"/>
    <w:rsid w:val="00D44FB3"/>
    <w:rsid w:val="00D51787"/>
    <w:rsid w:val="00D54940"/>
    <w:rsid w:val="00D60650"/>
    <w:rsid w:val="00D61E2C"/>
    <w:rsid w:val="00D63C6C"/>
    <w:rsid w:val="00D63D98"/>
    <w:rsid w:val="00D64781"/>
    <w:rsid w:val="00D65B00"/>
    <w:rsid w:val="00D65E7E"/>
    <w:rsid w:val="00D65EB4"/>
    <w:rsid w:val="00D6643D"/>
    <w:rsid w:val="00D675C5"/>
    <w:rsid w:val="00D74736"/>
    <w:rsid w:val="00D76683"/>
    <w:rsid w:val="00D8076E"/>
    <w:rsid w:val="00D81856"/>
    <w:rsid w:val="00D833D2"/>
    <w:rsid w:val="00D8417F"/>
    <w:rsid w:val="00D84A27"/>
    <w:rsid w:val="00D84E5A"/>
    <w:rsid w:val="00D87888"/>
    <w:rsid w:val="00D90C4D"/>
    <w:rsid w:val="00D91FB4"/>
    <w:rsid w:val="00D923DF"/>
    <w:rsid w:val="00D94FA0"/>
    <w:rsid w:val="00D94FA8"/>
    <w:rsid w:val="00D9605C"/>
    <w:rsid w:val="00D9605D"/>
    <w:rsid w:val="00D9719A"/>
    <w:rsid w:val="00DA031C"/>
    <w:rsid w:val="00DA1248"/>
    <w:rsid w:val="00DA14EA"/>
    <w:rsid w:val="00DA2571"/>
    <w:rsid w:val="00DA64D7"/>
    <w:rsid w:val="00DB0237"/>
    <w:rsid w:val="00DB0276"/>
    <w:rsid w:val="00DB135E"/>
    <w:rsid w:val="00DB2ECF"/>
    <w:rsid w:val="00DB4760"/>
    <w:rsid w:val="00DB523A"/>
    <w:rsid w:val="00DB574B"/>
    <w:rsid w:val="00DB5E75"/>
    <w:rsid w:val="00DC45C4"/>
    <w:rsid w:val="00DC461B"/>
    <w:rsid w:val="00DC53D9"/>
    <w:rsid w:val="00DC5413"/>
    <w:rsid w:val="00DC5F14"/>
    <w:rsid w:val="00DD0EF4"/>
    <w:rsid w:val="00DD1342"/>
    <w:rsid w:val="00DD68B3"/>
    <w:rsid w:val="00DE05A5"/>
    <w:rsid w:val="00DE14F4"/>
    <w:rsid w:val="00DE172D"/>
    <w:rsid w:val="00DE23D5"/>
    <w:rsid w:val="00DE419A"/>
    <w:rsid w:val="00DE4DAC"/>
    <w:rsid w:val="00DE5E4C"/>
    <w:rsid w:val="00DE6DBE"/>
    <w:rsid w:val="00DF0D11"/>
    <w:rsid w:val="00DF163A"/>
    <w:rsid w:val="00DF71D2"/>
    <w:rsid w:val="00E00B8B"/>
    <w:rsid w:val="00E05B08"/>
    <w:rsid w:val="00E05C36"/>
    <w:rsid w:val="00E074AA"/>
    <w:rsid w:val="00E079F1"/>
    <w:rsid w:val="00E1059E"/>
    <w:rsid w:val="00E10D21"/>
    <w:rsid w:val="00E11064"/>
    <w:rsid w:val="00E121AE"/>
    <w:rsid w:val="00E12BBF"/>
    <w:rsid w:val="00E13CA7"/>
    <w:rsid w:val="00E16F39"/>
    <w:rsid w:val="00E23AC8"/>
    <w:rsid w:val="00E23EEC"/>
    <w:rsid w:val="00E23F4C"/>
    <w:rsid w:val="00E24F29"/>
    <w:rsid w:val="00E270CE"/>
    <w:rsid w:val="00E31781"/>
    <w:rsid w:val="00E329D3"/>
    <w:rsid w:val="00E3398D"/>
    <w:rsid w:val="00E3435A"/>
    <w:rsid w:val="00E3652A"/>
    <w:rsid w:val="00E37C62"/>
    <w:rsid w:val="00E40665"/>
    <w:rsid w:val="00E420DA"/>
    <w:rsid w:val="00E43278"/>
    <w:rsid w:val="00E43A51"/>
    <w:rsid w:val="00E44280"/>
    <w:rsid w:val="00E4542E"/>
    <w:rsid w:val="00E46A01"/>
    <w:rsid w:val="00E46DCC"/>
    <w:rsid w:val="00E47021"/>
    <w:rsid w:val="00E47187"/>
    <w:rsid w:val="00E510EC"/>
    <w:rsid w:val="00E5118A"/>
    <w:rsid w:val="00E51A45"/>
    <w:rsid w:val="00E51B7C"/>
    <w:rsid w:val="00E51F79"/>
    <w:rsid w:val="00E546C3"/>
    <w:rsid w:val="00E54E9C"/>
    <w:rsid w:val="00E54F8A"/>
    <w:rsid w:val="00E559B4"/>
    <w:rsid w:val="00E55A10"/>
    <w:rsid w:val="00E56E0B"/>
    <w:rsid w:val="00E61EAD"/>
    <w:rsid w:val="00E62803"/>
    <w:rsid w:val="00E655E2"/>
    <w:rsid w:val="00E659C1"/>
    <w:rsid w:val="00E667E2"/>
    <w:rsid w:val="00E67143"/>
    <w:rsid w:val="00E67864"/>
    <w:rsid w:val="00E70EBE"/>
    <w:rsid w:val="00E743E4"/>
    <w:rsid w:val="00E750D7"/>
    <w:rsid w:val="00E772C6"/>
    <w:rsid w:val="00E77D7B"/>
    <w:rsid w:val="00E77EB1"/>
    <w:rsid w:val="00E80923"/>
    <w:rsid w:val="00E8263F"/>
    <w:rsid w:val="00E8303E"/>
    <w:rsid w:val="00E83796"/>
    <w:rsid w:val="00E84F50"/>
    <w:rsid w:val="00E8790C"/>
    <w:rsid w:val="00E87FCF"/>
    <w:rsid w:val="00E91368"/>
    <w:rsid w:val="00E92B14"/>
    <w:rsid w:val="00E9421B"/>
    <w:rsid w:val="00E94BB2"/>
    <w:rsid w:val="00E962EC"/>
    <w:rsid w:val="00E9733E"/>
    <w:rsid w:val="00E9738E"/>
    <w:rsid w:val="00EA0FBA"/>
    <w:rsid w:val="00EA132A"/>
    <w:rsid w:val="00EA17BC"/>
    <w:rsid w:val="00EA1B6B"/>
    <w:rsid w:val="00EA21CA"/>
    <w:rsid w:val="00EA46AF"/>
    <w:rsid w:val="00EA4F93"/>
    <w:rsid w:val="00EA7180"/>
    <w:rsid w:val="00EB04D1"/>
    <w:rsid w:val="00EB08AB"/>
    <w:rsid w:val="00EB0FF8"/>
    <w:rsid w:val="00EB13B2"/>
    <w:rsid w:val="00EB17E0"/>
    <w:rsid w:val="00EB236F"/>
    <w:rsid w:val="00EB3682"/>
    <w:rsid w:val="00EC1008"/>
    <w:rsid w:val="00EC153C"/>
    <w:rsid w:val="00EC20F5"/>
    <w:rsid w:val="00EC2D7C"/>
    <w:rsid w:val="00EC2F4C"/>
    <w:rsid w:val="00EC5821"/>
    <w:rsid w:val="00EC6341"/>
    <w:rsid w:val="00EC6A8D"/>
    <w:rsid w:val="00ED087A"/>
    <w:rsid w:val="00ED0D21"/>
    <w:rsid w:val="00ED2A65"/>
    <w:rsid w:val="00ED2C5D"/>
    <w:rsid w:val="00ED4080"/>
    <w:rsid w:val="00ED48CF"/>
    <w:rsid w:val="00ED4AE2"/>
    <w:rsid w:val="00ED73E9"/>
    <w:rsid w:val="00EE0AC3"/>
    <w:rsid w:val="00EE1995"/>
    <w:rsid w:val="00EE202E"/>
    <w:rsid w:val="00EE3EC4"/>
    <w:rsid w:val="00EE4694"/>
    <w:rsid w:val="00EE5ED1"/>
    <w:rsid w:val="00EE66C6"/>
    <w:rsid w:val="00EE6815"/>
    <w:rsid w:val="00EE6F84"/>
    <w:rsid w:val="00EE72B9"/>
    <w:rsid w:val="00EF05D4"/>
    <w:rsid w:val="00EF06AA"/>
    <w:rsid w:val="00EF0BE0"/>
    <w:rsid w:val="00EF0E37"/>
    <w:rsid w:val="00EF2E42"/>
    <w:rsid w:val="00EF5CA0"/>
    <w:rsid w:val="00EF725F"/>
    <w:rsid w:val="00F01AA9"/>
    <w:rsid w:val="00F04D4A"/>
    <w:rsid w:val="00F07647"/>
    <w:rsid w:val="00F103D9"/>
    <w:rsid w:val="00F10715"/>
    <w:rsid w:val="00F11EBB"/>
    <w:rsid w:val="00F1316F"/>
    <w:rsid w:val="00F152DC"/>
    <w:rsid w:val="00F249E9"/>
    <w:rsid w:val="00F25690"/>
    <w:rsid w:val="00F27E17"/>
    <w:rsid w:val="00F32F00"/>
    <w:rsid w:val="00F33F39"/>
    <w:rsid w:val="00F34271"/>
    <w:rsid w:val="00F3620C"/>
    <w:rsid w:val="00F364D1"/>
    <w:rsid w:val="00F4025D"/>
    <w:rsid w:val="00F43715"/>
    <w:rsid w:val="00F448E0"/>
    <w:rsid w:val="00F455A1"/>
    <w:rsid w:val="00F46192"/>
    <w:rsid w:val="00F47949"/>
    <w:rsid w:val="00F47D4E"/>
    <w:rsid w:val="00F50F95"/>
    <w:rsid w:val="00F51118"/>
    <w:rsid w:val="00F51792"/>
    <w:rsid w:val="00F52520"/>
    <w:rsid w:val="00F52B60"/>
    <w:rsid w:val="00F541C9"/>
    <w:rsid w:val="00F63204"/>
    <w:rsid w:val="00F63765"/>
    <w:rsid w:val="00F639E8"/>
    <w:rsid w:val="00F63A96"/>
    <w:rsid w:val="00F63FF9"/>
    <w:rsid w:val="00F66240"/>
    <w:rsid w:val="00F706E2"/>
    <w:rsid w:val="00F7092A"/>
    <w:rsid w:val="00F70DD9"/>
    <w:rsid w:val="00F71E7C"/>
    <w:rsid w:val="00F73F99"/>
    <w:rsid w:val="00F75B13"/>
    <w:rsid w:val="00F7750F"/>
    <w:rsid w:val="00F818DE"/>
    <w:rsid w:val="00F83B58"/>
    <w:rsid w:val="00F84985"/>
    <w:rsid w:val="00F87BEC"/>
    <w:rsid w:val="00F94381"/>
    <w:rsid w:val="00F94925"/>
    <w:rsid w:val="00FA2E57"/>
    <w:rsid w:val="00FA4485"/>
    <w:rsid w:val="00FB0F09"/>
    <w:rsid w:val="00FB13FC"/>
    <w:rsid w:val="00FB19C7"/>
    <w:rsid w:val="00FB41C1"/>
    <w:rsid w:val="00FB52DB"/>
    <w:rsid w:val="00FB537A"/>
    <w:rsid w:val="00FB7D98"/>
    <w:rsid w:val="00FC0738"/>
    <w:rsid w:val="00FC0E2D"/>
    <w:rsid w:val="00FC1847"/>
    <w:rsid w:val="00FC275C"/>
    <w:rsid w:val="00FC4A2F"/>
    <w:rsid w:val="00FC6CE2"/>
    <w:rsid w:val="00FC6D35"/>
    <w:rsid w:val="00FC6DC1"/>
    <w:rsid w:val="00FC7138"/>
    <w:rsid w:val="00FD168C"/>
    <w:rsid w:val="00FD279B"/>
    <w:rsid w:val="00FD2F57"/>
    <w:rsid w:val="00FD36EF"/>
    <w:rsid w:val="00FD3890"/>
    <w:rsid w:val="00FD416A"/>
    <w:rsid w:val="00FD47BD"/>
    <w:rsid w:val="00FD57B9"/>
    <w:rsid w:val="00FD7169"/>
    <w:rsid w:val="00FE08A2"/>
    <w:rsid w:val="00FE0D30"/>
    <w:rsid w:val="00FE3FAF"/>
    <w:rsid w:val="00FE42DD"/>
    <w:rsid w:val="00FE4BBE"/>
    <w:rsid w:val="00FE7942"/>
    <w:rsid w:val="00FF1EB2"/>
    <w:rsid w:val="00FF3D9C"/>
    <w:rsid w:val="00FF6E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50"/>
    <o:shapelayout v:ext="edit">
      <o:idmap v:ext="edit" data="2"/>
    </o:shapelayout>
  </w:shapeDefaults>
  <w:decimalSymbol w:val="."/>
  <w:listSeparator w:val=","/>
  <w14:docId w14:val="23FF410B"/>
  <w15:docId w15:val="{34BE0836-7048-4AE2-AB67-B0D307EAE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807749"/>
    <w:pPr>
      <w:widowControl w:val="0"/>
      <w:jc w:val="both"/>
    </w:pPr>
    <w:rPr>
      <w:kern w:val="2"/>
      <w:sz w:val="21"/>
    </w:rPr>
  </w:style>
  <w:style w:type="paragraph" w:styleId="1">
    <w:name w:val="heading 1"/>
    <w:basedOn w:val="a0"/>
    <w:next w:val="a0"/>
    <w:qFormat/>
    <w:rsid w:val="008B3AD2"/>
    <w:pPr>
      <w:keepNext/>
      <w:jc w:val="center"/>
      <w:outlineLvl w:val="0"/>
    </w:pPr>
    <w:rPr>
      <w:sz w:val="28"/>
    </w:rPr>
  </w:style>
  <w:style w:type="paragraph" w:styleId="2">
    <w:name w:val="heading 2"/>
    <w:basedOn w:val="a0"/>
    <w:next w:val="a1"/>
    <w:qFormat/>
    <w:rsid w:val="008B3AD2"/>
    <w:pPr>
      <w:keepNext/>
      <w:spacing w:line="360" w:lineRule="exact"/>
      <w:jc w:val="left"/>
      <w:outlineLvl w:val="1"/>
    </w:pPr>
    <w:rPr>
      <w:b/>
    </w:rPr>
  </w:style>
  <w:style w:type="paragraph" w:styleId="3">
    <w:name w:val="heading 3"/>
    <w:basedOn w:val="a0"/>
    <w:next w:val="a0"/>
    <w:qFormat/>
    <w:rsid w:val="008B3AD2"/>
    <w:pPr>
      <w:keepNext/>
      <w:jc w:val="center"/>
      <w:outlineLvl w:val="2"/>
    </w:pPr>
    <w:rPr>
      <w:b/>
      <w:sz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Normal Indent"/>
    <w:basedOn w:val="a0"/>
    <w:rsid w:val="008B3AD2"/>
    <w:pPr>
      <w:ind w:firstLine="420"/>
    </w:pPr>
  </w:style>
  <w:style w:type="paragraph" w:styleId="a5">
    <w:name w:val="annotation text"/>
    <w:basedOn w:val="a0"/>
    <w:link w:val="a6"/>
    <w:semiHidden/>
    <w:rsid w:val="008B3AD2"/>
    <w:pPr>
      <w:jc w:val="left"/>
    </w:pPr>
  </w:style>
  <w:style w:type="paragraph" w:styleId="a7">
    <w:name w:val="footer"/>
    <w:basedOn w:val="a0"/>
    <w:link w:val="a8"/>
    <w:rsid w:val="008B3AD2"/>
    <w:pPr>
      <w:tabs>
        <w:tab w:val="center" w:pos="4153"/>
        <w:tab w:val="right" w:pos="8306"/>
      </w:tabs>
      <w:snapToGrid w:val="0"/>
      <w:jc w:val="left"/>
    </w:pPr>
    <w:rPr>
      <w:sz w:val="18"/>
    </w:rPr>
  </w:style>
  <w:style w:type="paragraph" w:styleId="20">
    <w:name w:val="Body Text 2"/>
    <w:basedOn w:val="a0"/>
    <w:rsid w:val="008B3AD2"/>
    <w:rPr>
      <w:sz w:val="24"/>
    </w:rPr>
  </w:style>
  <w:style w:type="paragraph" w:styleId="a9">
    <w:name w:val="header"/>
    <w:basedOn w:val="a0"/>
    <w:rsid w:val="008B3AD2"/>
    <w:pPr>
      <w:pBdr>
        <w:bottom w:val="single" w:sz="6" w:space="1" w:color="auto"/>
      </w:pBdr>
      <w:tabs>
        <w:tab w:val="center" w:pos="4153"/>
        <w:tab w:val="right" w:pos="8306"/>
      </w:tabs>
      <w:snapToGrid w:val="0"/>
      <w:jc w:val="center"/>
    </w:pPr>
    <w:rPr>
      <w:sz w:val="18"/>
    </w:rPr>
  </w:style>
  <w:style w:type="character" w:styleId="aa">
    <w:name w:val="page number"/>
    <w:basedOn w:val="a2"/>
    <w:rsid w:val="008B3AD2"/>
  </w:style>
  <w:style w:type="character" w:styleId="ab">
    <w:name w:val="Hyperlink"/>
    <w:rsid w:val="008B3AD2"/>
    <w:rPr>
      <w:color w:val="0000FF"/>
      <w:u w:val="single"/>
    </w:rPr>
  </w:style>
  <w:style w:type="paragraph" w:styleId="ac">
    <w:name w:val="Body Text"/>
    <w:basedOn w:val="a0"/>
    <w:rsid w:val="008B3AD2"/>
    <w:pPr>
      <w:spacing w:line="300" w:lineRule="exact"/>
      <w:jc w:val="left"/>
    </w:pPr>
  </w:style>
  <w:style w:type="paragraph" w:customStyle="1" w:styleId="10">
    <w:name w:val="1"/>
    <w:basedOn w:val="a0"/>
    <w:rsid w:val="00A71559"/>
  </w:style>
  <w:style w:type="paragraph" w:styleId="ad">
    <w:name w:val="Balloon Text"/>
    <w:basedOn w:val="a0"/>
    <w:semiHidden/>
    <w:rsid w:val="00201C60"/>
    <w:rPr>
      <w:sz w:val="18"/>
      <w:szCs w:val="18"/>
    </w:rPr>
  </w:style>
  <w:style w:type="table" w:styleId="ae">
    <w:name w:val="Table Grid"/>
    <w:basedOn w:val="a3"/>
    <w:rsid w:val="0018276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mmentSubject">
    <w:name w:val="Comment Subject"/>
    <w:basedOn w:val="a5"/>
    <w:next w:val="a5"/>
    <w:rsid w:val="00923CE2"/>
    <w:pPr>
      <w:widowControl/>
    </w:pPr>
    <w:rPr>
      <w:rFonts w:ascii="Arial" w:hAnsi="Arial" w:cs="Arial"/>
      <w:b/>
      <w:bCs/>
      <w:kern w:val="0"/>
      <w:sz w:val="18"/>
      <w:szCs w:val="18"/>
    </w:rPr>
  </w:style>
  <w:style w:type="paragraph" w:styleId="HTML">
    <w:name w:val="HTML Preformatted"/>
    <w:basedOn w:val="a0"/>
    <w:rsid w:val="00B37D9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character" w:styleId="af">
    <w:name w:val="FollowedHyperlink"/>
    <w:rsid w:val="006D24D7"/>
    <w:rPr>
      <w:color w:val="800080"/>
      <w:u w:val="single"/>
    </w:rPr>
  </w:style>
  <w:style w:type="paragraph" w:customStyle="1" w:styleId="CharCharCharCharCharCharCharChar2Char">
    <w:name w:val="Char Char Char Char Char Char Char Char2 Char"/>
    <w:basedOn w:val="a0"/>
    <w:rsid w:val="00E91368"/>
    <w:pPr>
      <w:widowControl/>
      <w:spacing w:after="160" w:line="240" w:lineRule="exact"/>
    </w:pPr>
  </w:style>
  <w:style w:type="character" w:customStyle="1" w:styleId="a8">
    <w:name w:val="页脚 字符"/>
    <w:link w:val="a7"/>
    <w:semiHidden/>
    <w:locked/>
    <w:rsid w:val="00642099"/>
    <w:rPr>
      <w:rFonts w:eastAsia="宋体"/>
      <w:kern w:val="2"/>
      <w:sz w:val="18"/>
      <w:lang w:val="en-US" w:eastAsia="zh-CN" w:bidi="ar-SA"/>
    </w:rPr>
  </w:style>
  <w:style w:type="paragraph" w:customStyle="1" w:styleId="CommentSubject1">
    <w:name w:val="Comment Subject1"/>
    <w:basedOn w:val="a5"/>
    <w:next w:val="a5"/>
    <w:rsid w:val="00642099"/>
    <w:pPr>
      <w:widowControl/>
    </w:pPr>
    <w:rPr>
      <w:rFonts w:ascii="Arial" w:hAnsi="Arial" w:cs="Arial"/>
      <w:b/>
      <w:bCs/>
      <w:kern w:val="0"/>
      <w:sz w:val="18"/>
      <w:szCs w:val="18"/>
    </w:rPr>
  </w:style>
  <w:style w:type="paragraph" w:styleId="af0">
    <w:name w:val="Date"/>
    <w:basedOn w:val="a0"/>
    <w:next w:val="a0"/>
    <w:rsid w:val="000A3F9C"/>
    <w:pPr>
      <w:widowControl/>
    </w:pPr>
    <w:rPr>
      <w:kern w:val="0"/>
      <w:sz w:val="28"/>
      <w:szCs w:val="24"/>
    </w:rPr>
  </w:style>
  <w:style w:type="paragraph" w:customStyle="1" w:styleId="af1">
    <w:name w:val="段"/>
    <w:rsid w:val="009C6BDD"/>
    <w:pPr>
      <w:autoSpaceDE w:val="0"/>
      <w:autoSpaceDN w:val="0"/>
      <w:ind w:firstLineChars="200" w:firstLine="200"/>
      <w:jc w:val="both"/>
    </w:pPr>
    <w:rPr>
      <w:rFonts w:ascii="宋体"/>
      <w:noProof/>
      <w:sz w:val="21"/>
    </w:rPr>
  </w:style>
  <w:style w:type="paragraph" w:customStyle="1" w:styleId="a">
    <w:name w:val="列项——"/>
    <w:rsid w:val="00AC678E"/>
    <w:pPr>
      <w:widowControl w:val="0"/>
      <w:numPr>
        <w:numId w:val="27"/>
      </w:numPr>
      <w:tabs>
        <w:tab w:val="clear" w:pos="1140"/>
        <w:tab w:val="num" w:pos="854"/>
      </w:tabs>
      <w:ind w:leftChars="200" w:left="200" w:hangingChars="200" w:hanging="200"/>
      <w:jc w:val="both"/>
    </w:pPr>
    <w:rPr>
      <w:rFonts w:ascii="宋体"/>
      <w:sz w:val="21"/>
    </w:rPr>
  </w:style>
  <w:style w:type="character" w:customStyle="1" w:styleId="a6">
    <w:name w:val="批注文字 字符"/>
    <w:link w:val="a5"/>
    <w:semiHidden/>
    <w:rsid w:val="00516487"/>
    <w:rPr>
      <w:rFonts w:eastAsia="宋体"/>
      <w:kern w:val="2"/>
      <w:sz w:val="21"/>
      <w:lang w:val="en-US" w:eastAsia="zh-CN" w:bidi="ar-SA"/>
    </w:rPr>
  </w:style>
  <w:style w:type="character" w:styleId="af2">
    <w:name w:val="annotation reference"/>
    <w:semiHidden/>
    <w:rsid w:val="001D2681"/>
    <w:rPr>
      <w:sz w:val="21"/>
      <w:szCs w:val="21"/>
    </w:rPr>
  </w:style>
  <w:style w:type="paragraph" w:styleId="af3">
    <w:name w:val="annotation subject"/>
    <w:basedOn w:val="a5"/>
    <w:next w:val="a5"/>
    <w:semiHidden/>
    <w:rsid w:val="001D2681"/>
    <w:rPr>
      <w:b/>
      <w:bCs/>
    </w:rPr>
  </w:style>
  <w:style w:type="paragraph" w:styleId="af4">
    <w:name w:val="Revision"/>
    <w:hidden/>
    <w:uiPriority w:val="99"/>
    <w:semiHidden/>
    <w:rsid w:val="004A3451"/>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788621">
      <w:bodyDiv w:val="1"/>
      <w:marLeft w:val="150"/>
      <w:marRight w:val="150"/>
      <w:marTop w:val="150"/>
      <w:marBottom w:val="150"/>
      <w:divBdr>
        <w:top w:val="none" w:sz="0" w:space="0" w:color="auto"/>
        <w:left w:val="none" w:sz="0" w:space="0" w:color="auto"/>
        <w:bottom w:val="none" w:sz="0" w:space="0" w:color="auto"/>
        <w:right w:val="none" w:sz="0" w:space="0" w:color="auto"/>
      </w:divBdr>
      <w:divsChild>
        <w:div w:id="1942177533">
          <w:marLeft w:val="0"/>
          <w:marRight w:val="0"/>
          <w:marTop w:val="0"/>
          <w:marBottom w:val="0"/>
          <w:divBdr>
            <w:top w:val="none" w:sz="0" w:space="0" w:color="auto"/>
            <w:left w:val="none" w:sz="0" w:space="0" w:color="auto"/>
            <w:bottom w:val="none" w:sz="0" w:space="0" w:color="auto"/>
            <w:right w:val="none" w:sz="0" w:space="0" w:color="auto"/>
          </w:divBdr>
          <w:divsChild>
            <w:div w:id="634869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76473">
      <w:bodyDiv w:val="1"/>
      <w:marLeft w:val="0"/>
      <w:marRight w:val="0"/>
      <w:marTop w:val="0"/>
      <w:marBottom w:val="0"/>
      <w:divBdr>
        <w:top w:val="none" w:sz="0" w:space="0" w:color="auto"/>
        <w:left w:val="none" w:sz="0" w:space="0" w:color="auto"/>
        <w:bottom w:val="none" w:sz="0" w:space="0" w:color="auto"/>
        <w:right w:val="none" w:sz="0" w:space="0" w:color="auto"/>
      </w:divBdr>
    </w:div>
    <w:div w:id="132141248">
      <w:bodyDiv w:val="1"/>
      <w:marLeft w:val="0"/>
      <w:marRight w:val="0"/>
      <w:marTop w:val="0"/>
      <w:marBottom w:val="0"/>
      <w:divBdr>
        <w:top w:val="none" w:sz="0" w:space="0" w:color="auto"/>
        <w:left w:val="none" w:sz="0" w:space="0" w:color="auto"/>
        <w:bottom w:val="none" w:sz="0" w:space="0" w:color="auto"/>
        <w:right w:val="none" w:sz="0" w:space="0" w:color="auto"/>
      </w:divBdr>
    </w:div>
    <w:div w:id="219365187">
      <w:bodyDiv w:val="1"/>
      <w:marLeft w:val="0"/>
      <w:marRight w:val="0"/>
      <w:marTop w:val="0"/>
      <w:marBottom w:val="0"/>
      <w:divBdr>
        <w:top w:val="none" w:sz="0" w:space="0" w:color="auto"/>
        <w:left w:val="none" w:sz="0" w:space="0" w:color="auto"/>
        <w:bottom w:val="none" w:sz="0" w:space="0" w:color="auto"/>
        <w:right w:val="none" w:sz="0" w:space="0" w:color="auto"/>
      </w:divBdr>
    </w:div>
    <w:div w:id="550726713">
      <w:bodyDiv w:val="1"/>
      <w:marLeft w:val="0"/>
      <w:marRight w:val="0"/>
      <w:marTop w:val="0"/>
      <w:marBottom w:val="0"/>
      <w:divBdr>
        <w:top w:val="none" w:sz="0" w:space="0" w:color="auto"/>
        <w:left w:val="none" w:sz="0" w:space="0" w:color="auto"/>
        <w:bottom w:val="none" w:sz="0" w:space="0" w:color="auto"/>
        <w:right w:val="none" w:sz="0" w:space="0" w:color="auto"/>
      </w:divBdr>
    </w:div>
    <w:div w:id="674039790">
      <w:bodyDiv w:val="1"/>
      <w:marLeft w:val="0"/>
      <w:marRight w:val="0"/>
      <w:marTop w:val="0"/>
      <w:marBottom w:val="0"/>
      <w:divBdr>
        <w:top w:val="none" w:sz="0" w:space="0" w:color="auto"/>
        <w:left w:val="none" w:sz="0" w:space="0" w:color="auto"/>
        <w:bottom w:val="none" w:sz="0" w:space="0" w:color="auto"/>
        <w:right w:val="none" w:sz="0" w:space="0" w:color="auto"/>
      </w:divBdr>
    </w:div>
    <w:div w:id="854730258">
      <w:bodyDiv w:val="1"/>
      <w:marLeft w:val="0"/>
      <w:marRight w:val="0"/>
      <w:marTop w:val="0"/>
      <w:marBottom w:val="0"/>
      <w:divBdr>
        <w:top w:val="none" w:sz="0" w:space="0" w:color="auto"/>
        <w:left w:val="none" w:sz="0" w:space="0" w:color="auto"/>
        <w:bottom w:val="none" w:sz="0" w:space="0" w:color="auto"/>
        <w:right w:val="none" w:sz="0" w:space="0" w:color="auto"/>
      </w:divBdr>
    </w:div>
    <w:div w:id="1012147855">
      <w:bodyDiv w:val="1"/>
      <w:marLeft w:val="0"/>
      <w:marRight w:val="0"/>
      <w:marTop w:val="0"/>
      <w:marBottom w:val="0"/>
      <w:divBdr>
        <w:top w:val="none" w:sz="0" w:space="0" w:color="auto"/>
        <w:left w:val="none" w:sz="0" w:space="0" w:color="auto"/>
        <w:bottom w:val="none" w:sz="0" w:space="0" w:color="auto"/>
        <w:right w:val="none" w:sz="0" w:space="0" w:color="auto"/>
      </w:divBdr>
    </w:div>
    <w:div w:id="1041125543">
      <w:bodyDiv w:val="1"/>
      <w:marLeft w:val="0"/>
      <w:marRight w:val="0"/>
      <w:marTop w:val="0"/>
      <w:marBottom w:val="0"/>
      <w:divBdr>
        <w:top w:val="none" w:sz="0" w:space="0" w:color="auto"/>
        <w:left w:val="none" w:sz="0" w:space="0" w:color="auto"/>
        <w:bottom w:val="none" w:sz="0" w:space="0" w:color="auto"/>
        <w:right w:val="none" w:sz="0" w:space="0" w:color="auto"/>
      </w:divBdr>
    </w:div>
    <w:div w:id="1159542641">
      <w:bodyDiv w:val="1"/>
      <w:marLeft w:val="0"/>
      <w:marRight w:val="0"/>
      <w:marTop w:val="0"/>
      <w:marBottom w:val="0"/>
      <w:divBdr>
        <w:top w:val="none" w:sz="0" w:space="0" w:color="auto"/>
        <w:left w:val="none" w:sz="0" w:space="0" w:color="auto"/>
        <w:bottom w:val="none" w:sz="0" w:space="0" w:color="auto"/>
        <w:right w:val="none" w:sz="0" w:space="0" w:color="auto"/>
      </w:divBdr>
    </w:div>
    <w:div w:id="1318458090">
      <w:bodyDiv w:val="1"/>
      <w:marLeft w:val="0"/>
      <w:marRight w:val="0"/>
      <w:marTop w:val="0"/>
      <w:marBottom w:val="0"/>
      <w:divBdr>
        <w:top w:val="none" w:sz="0" w:space="0" w:color="auto"/>
        <w:left w:val="none" w:sz="0" w:space="0" w:color="auto"/>
        <w:bottom w:val="none" w:sz="0" w:space="0" w:color="auto"/>
        <w:right w:val="none" w:sz="0" w:space="0" w:color="auto"/>
      </w:divBdr>
    </w:div>
    <w:div w:id="1498349586">
      <w:bodyDiv w:val="1"/>
      <w:marLeft w:val="0"/>
      <w:marRight w:val="0"/>
      <w:marTop w:val="0"/>
      <w:marBottom w:val="0"/>
      <w:divBdr>
        <w:top w:val="none" w:sz="0" w:space="0" w:color="auto"/>
        <w:left w:val="none" w:sz="0" w:space="0" w:color="auto"/>
        <w:bottom w:val="none" w:sz="0" w:space="0" w:color="auto"/>
        <w:right w:val="none" w:sz="0" w:space="0" w:color="auto"/>
      </w:divBdr>
    </w:div>
    <w:div w:id="1748838509">
      <w:bodyDiv w:val="1"/>
      <w:marLeft w:val="0"/>
      <w:marRight w:val="0"/>
      <w:marTop w:val="0"/>
      <w:marBottom w:val="0"/>
      <w:divBdr>
        <w:top w:val="none" w:sz="0" w:space="0" w:color="auto"/>
        <w:left w:val="none" w:sz="0" w:space="0" w:color="auto"/>
        <w:bottom w:val="none" w:sz="0" w:space="0" w:color="auto"/>
        <w:right w:val="none" w:sz="0" w:space="0" w:color="auto"/>
      </w:divBdr>
    </w:div>
    <w:div w:id="1864858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8E6852-3FC6-4521-B599-60CB867DD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6572</Words>
  <Characters>37464</Characters>
  <Application>Microsoft Office Word</Application>
  <DocSecurity>0</DocSecurity>
  <Lines>312</Lines>
  <Paragraphs>87</Paragraphs>
  <ScaleCrop>false</ScaleCrop>
  <Company>Legend (Beijing) Limited</Company>
  <LinksUpToDate>false</LinksUpToDate>
  <CharactersWithSpaces>43949</CharactersWithSpaces>
  <SharedDoc>false</SharedDoc>
  <HLinks>
    <vt:vector size="24" baseType="variant">
      <vt:variant>
        <vt:i4>3932222</vt:i4>
      </vt:variant>
      <vt:variant>
        <vt:i4>911</vt:i4>
      </vt:variant>
      <vt:variant>
        <vt:i4>0</vt:i4>
      </vt:variant>
      <vt:variant>
        <vt:i4>5</vt:i4>
      </vt:variant>
      <vt:variant>
        <vt:lpwstr>http://www.ofdc.org.cn/</vt:lpwstr>
      </vt:variant>
      <vt:variant>
        <vt:lpwstr/>
      </vt:variant>
      <vt:variant>
        <vt:i4>1376359</vt:i4>
      </vt:variant>
      <vt:variant>
        <vt:i4>908</vt:i4>
      </vt:variant>
      <vt:variant>
        <vt:i4>0</vt:i4>
      </vt:variant>
      <vt:variant>
        <vt:i4>5</vt:i4>
      </vt:variant>
      <vt:variant>
        <vt:lpwstr>mailto:ofdcchina@ofdc.org.cn</vt:lpwstr>
      </vt:variant>
      <vt:variant>
        <vt:lpwstr/>
      </vt:variant>
      <vt:variant>
        <vt:i4>7274539</vt:i4>
      </vt:variant>
      <vt:variant>
        <vt:i4>3</vt:i4>
      </vt:variant>
      <vt:variant>
        <vt:i4>0</vt:i4>
      </vt:variant>
      <vt:variant>
        <vt:i4>5</vt:i4>
      </vt:variant>
      <vt:variant>
        <vt:lpwstr>http://www.cgc.org.cn/</vt:lpwstr>
      </vt:variant>
      <vt:variant>
        <vt:lpwstr/>
      </vt:variant>
      <vt:variant>
        <vt:i4>1376359</vt:i4>
      </vt:variant>
      <vt:variant>
        <vt:i4>0</vt:i4>
      </vt:variant>
      <vt:variant>
        <vt:i4>0</vt:i4>
      </vt:variant>
      <vt:variant>
        <vt:i4>5</vt:i4>
      </vt:variant>
      <vt:variant>
        <vt:lpwstr>mailto:ofdcchina@ofdc.org.cn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OFDC-CHINA有机农场认证调查表</dc:title>
  <dc:creator>zhjb</dc:creator>
  <cp:keywords>, docId:8BFF54948B81DD267895AB13D587D5EA</cp:keywords>
  <cp:lastModifiedBy>Shao</cp:lastModifiedBy>
  <cp:revision>3</cp:revision>
  <cp:lastPrinted>2013-01-22T08:22:00Z</cp:lastPrinted>
  <dcterms:created xsi:type="dcterms:W3CDTF">2025-11-10T09:00:00Z</dcterms:created>
  <dcterms:modified xsi:type="dcterms:W3CDTF">2025-11-20T01:18:00Z</dcterms:modified>
</cp:coreProperties>
</file>